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29354822" w:displacedByCustomXml="next"/>
    <w:bookmarkStart w:id="1" w:name="_Toc329354601" w:displacedByCustomXml="next"/>
    <w:sdt>
      <w:sdtPr>
        <w:rPr>
          <w:rFonts w:ascii="Calibri" w:hAnsi="Calibri" w:cs="Calibri"/>
          <w:color w:val="595959" w:themeColor="text1" w:themeTint="A6"/>
          <w:sz w:val="24"/>
        </w:rPr>
        <w:id w:val="3174419"/>
        <w:docPartObj>
          <w:docPartGallery w:val="Cover Pages"/>
          <w:docPartUnique/>
        </w:docPartObj>
      </w:sdtPr>
      <w:sdtEndPr>
        <w:rPr>
          <w:color w:val="auto"/>
          <w:sz w:val="20"/>
        </w:rPr>
      </w:sdtEndPr>
      <w:sdtContent>
        <w:p w14:paraId="6A95BD83" w14:textId="77777777" w:rsidR="0087552D" w:rsidRDefault="005661B2">
          <w:pPr>
            <w:pStyle w:val="Sinespaciado"/>
            <w:rPr>
              <w:sz w:val="24"/>
            </w:rPr>
          </w:pPr>
          <w:r>
            <w:rPr>
              <w:noProof/>
            </w:rPr>
            <w:drawing>
              <wp:anchor distT="0" distB="0" distL="114300" distR="114300" simplePos="0" relativeHeight="251664384" behindDoc="0" locked="0" layoutInCell="1" allowOverlap="1" wp14:anchorId="3733C447" wp14:editId="57FD97EE">
                <wp:simplePos x="0" y="0"/>
                <wp:positionH relativeFrom="margin">
                  <wp:align>center</wp:align>
                </wp:positionH>
                <wp:positionV relativeFrom="margin">
                  <wp:align>top</wp:align>
                </wp:positionV>
                <wp:extent cx="2118360" cy="1648460"/>
                <wp:effectExtent l="0" t="0" r="0" b="889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8360" cy="1648460"/>
                        </a:xfrm>
                        <a:prstGeom prst="rect">
                          <a:avLst/>
                        </a:prstGeom>
                        <a:noFill/>
                      </pic:spPr>
                    </pic:pic>
                  </a:graphicData>
                </a:graphic>
                <wp14:sizeRelH relativeFrom="margin">
                  <wp14:pctWidth>0</wp14:pctWidth>
                </wp14:sizeRelH>
                <wp14:sizeRelV relativeFrom="margin">
                  <wp14:pctHeight>0</wp14:pctHeight>
                </wp14:sizeRelV>
              </wp:anchor>
            </w:drawing>
          </w:r>
        </w:p>
        <w:p w14:paraId="0D9447A6" w14:textId="77777777" w:rsidR="00630C2E" w:rsidRDefault="00630C2E" w:rsidP="00676727"/>
        <w:p w14:paraId="0C8D64DA" w14:textId="77777777" w:rsidR="00630C2E" w:rsidRDefault="00630C2E" w:rsidP="00676727"/>
        <w:p w14:paraId="2762C5DB" w14:textId="77777777" w:rsidR="00630C2E" w:rsidRDefault="00630C2E" w:rsidP="00676727"/>
        <w:p w14:paraId="134D210D" w14:textId="77777777" w:rsidR="00630C2E" w:rsidRDefault="00630C2E" w:rsidP="00676727"/>
        <w:p w14:paraId="10F9B5EF" w14:textId="77777777" w:rsidR="00630C2E" w:rsidRDefault="00630C2E" w:rsidP="00676727"/>
        <w:p w14:paraId="56C54CDE" w14:textId="77777777" w:rsidR="0087552D" w:rsidRDefault="00630C2E" w:rsidP="00676727">
          <w:r>
            <w:rPr>
              <w:noProof/>
            </w:rPr>
            <mc:AlternateContent>
              <mc:Choice Requires="wps">
                <w:drawing>
                  <wp:anchor distT="0" distB="0" distL="114300" distR="114300" simplePos="0" relativeHeight="251661312" behindDoc="0" locked="0" layoutInCell="1" allowOverlap="0" wp14:anchorId="36BA71E2" wp14:editId="29AFBE93">
                    <wp:simplePos x="0" y="0"/>
                    <wp:positionH relativeFrom="margin">
                      <wp:posOffset>138430</wp:posOffset>
                    </wp:positionH>
                    <wp:positionV relativeFrom="margin">
                      <wp:posOffset>5923915</wp:posOffset>
                    </wp:positionV>
                    <wp:extent cx="3943350" cy="1325880"/>
                    <wp:effectExtent l="0" t="0" r="5715" b="1270"/>
                    <wp:wrapSquare wrapText="bothSides"/>
                    <wp:docPr id="21" name="Cuadro de texto  21"/>
                    <wp:cNvGraphicFramePr/>
                    <a:graphic xmlns:a="http://schemas.openxmlformats.org/drawingml/2006/main">
                      <a:graphicData uri="http://schemas.microsoft.com/office/word/2010/wordprocessingShape">
                        <wps:wsp>
                          <wps:cNvSpPr txBox="1"/>
                          <wps:spPr>
                            <a:xfrm>
                              <a:off x="0" y="0"/>
                              <a:ext cx="3943350" cy="1325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4DF70" w14:textId="2DBEB63F" w:rsidR="007E2B75" w:rsidRPr="00506CFF" w:rsidRDefault="007E2B75" w:rsidP="00676727">
                                <w:pPr>
                                  <w:pStyle w:val="Ttulo"/>
                                  <w:rPr>
                                    <w:b/>
                                  </w:rPr>
                                </w:pPr>
                                <w:r w:rsidRPr="00506CFF">
                                  <w:rPr>
                                    <w:b/>
                                    <w:sz w:val="28"/>
                                  </w:rPr>
                                  <w:t>PLIEGO DE PRESCRIPCIONES TÉCNICAS PARTICULARES PARA LA “PROVISIÓ</w:t>
                                </w:r>
                                <w:r>
                                  <w:rPr>
                                    <w:b/>
                                    <w:sz w:val="28"/>
                                  </w:rPr>
                                  <w:t xml:space="preserve">N Y POSTERIOR EXPLOTACIÓN DE UNA PLATFORMA DE GESTIÓN Y EXPLOTACIÓN </w:t>
                                </w:r>
                                <w:r w:rsidRPr="00506CFF">
                                  <w:rPr>
                                    <w:b/>
                                    <w:sz w:val="28"/>
                                  </w:rPr>
                                  <w:t xml:space="preserve">DE LOS APARCAMIENTOS </w:t>
                                </w:r>
                                <w:r>
                                  <w:rPr>
                                    <w:b/>
                                    <w:sz w:val="28"/>
                                  </w:rPr>
                                  <w:t xml:space="preserve">LIGADOS AL TRANSPORTE PÚBLICO PERTENECIENTES A LA RED APARCA+T </w:t>
                                </w:r>
                                <w:r w:rsidRPr="00506CFF">
                                  <w:rPr>
                                    <w:b/>
                                    <w:sz w:val="28"/>
                                  </w:rPr>
                                  <w:t xml:space="preserve">DE </w:t>
                                </w:r>
                                <w:r>
                                  <w:rPr>
                                    <w:b/>
                                    <w:sz w:val="28"/>
                                  </w:rPr>
                                  <w:t>APARCAMIENTOS DE INTERCAMBIO MODAL DE LA</w:t>
                                </w:r>
                                <w:r w:rsidRPr="00506CFF">
                                  <w:rPr>
                                    <w:b/>
                                    <w:sz w:val="28"/>
                                  </w:rPr>
                                  <w:t xml:space="preserve"> </w:t>
                                </w:r>
                                <w:r>
                                  <w:rPr>
                                    <w:b/>
                                    <w:sz w:val="28"/>
                                  </w:rPr>
                                  <w:t>COMUNIDAD DE MADRID</w:t>
                                </w:r>
                                <w:r w:rsidRPr="00506CFF">
                                  <w:rPr>
                                    <w:b/>
                                    <w:sz w:val="28"/>
                                  </w:rPr>
                                  <w:t>”</w:t>
                                </w:r>
                              </w:p>
                              <w:p w14:paraId="02CCC8E6" w14:textId="69F0602C" w:rsidR="007E2B75" w:rsidRPr="00C84D22" w:rsidRDefault="007E2B75" w:rsidP="00676727">
                                <w:pPr>
                                  <w:pStyle w:val="Subttulo"/>
                                </w:pPr>
                                <w:r>
                                  <w:t>Enero 2020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95000</wp14:pctWidth>
                    </wp14:sizeRelH>
                    <wp14:sizeRelV relativeFrom="margin">
                      <wp14:pctHeight>0</wp14:pctHeight>
                    </wp14:sizeRelV>
                  </wp:anchor>
                </w:drawing>
              </mc:Choice>
              <mc:Fallback>
                <w:pict>
                  <v:shapetype w14:anchorId="36BA71E2" id="_x0000_t202" coordsize="21600,21600" o:spt="202" path="m,l,21600r21600,l21600,xe">
                    <v:stroke joinstyle="miter"/>
                    <v:path gradientshapeok="t" o:connecttype="rect"/>
                  </v:shapetype>
                  <v:shape id="Cuadro de texto  21" o:spid="_x0000_s1026" type="#_x0000_t202" style="position:absolute;left:0;text-align:left;margin-left:10.9pt;margin-top:466.45pt;width:310.5pt;height:104.4pt;z-index:251661312;visibility:visible;mso-wrap-style:square;mso-width-percent:950;mso-height-percent:0;mso-wrap-distance-left:9pt;mso-wrap-distance-top:0;mso-wrap-distance-right:9pt;mso-wrap-distance-bottom:0;mso-position-horizontal:absolute;mso-position-horizontal-relative:margin;mso-position-vertical:absolute;mso-position-vertical-relative:margin;mso-width-percent:9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" o:allowoverlap="f" filled="f" stroked="f" strokeweight=".5pt">
                    <v:textbox style="mso-fit-shape-to-text:t" inset="0,0,0,0">
                      <w:txbxContent>
                        <w:p w14:paraId="7314DF70" w14:textId="2DBEB63F" w:rsidR="007E2B75" w:rsidRPr="00506CFF" w:rsidRDefault="007E2B75" w:rsidP="00676727">
                          <w:pPr>
                            <w:pStyle w:val="Ttulo"/>
                            <w:rPr>
                              <w:b/>
                            </w:rPr>
                          </w:pPr>
                          <w:r w:rsidRPr="00506CFF">
                            <w:rPr>
                              <w:b/>
                              <w:sz w:val="28"/>
                            </w:rPr>
                            <w:t>PLIEGO DE PRESCRIPCIONES TÉCNICAS PARTICULARES PARA LA “PROVISIÓ</w:t>
                          </w:r>
                          <w:r>
                            <w:rPr>
                              <w:b/>
                              <w:sz w:val="28"/>
                            </w:rPr>
                            <w:t xml:space="preserve">N Y POSTERIOR EXPLOTACIÓN DE UNA PLATFORMA DE GESTIÓN Y EXPLOTACIÓN </w:t>
                          </w:r>
                          <w:r w:rsidRPr="00506CFF">
                            <w:rPr>
                              <w:b/>
                              <w:sz w:val="28"/>
                            </w:rPr>
                            <w:t xml:space="preserve">DE LOS APARCAMIENTOS </w:t>
                          </w:r>
                          <w:r>
                            <w:rPr>
                              <w:b/>
                              <w:sz w:val="28"/>
                            </w:rPr>
                            <w:t xml:space="preserve">LIGADOS AL TRANSPORTE PÚBLICO PERTENECIENTES A LA RED APARCA+T </w:t>
                          </w:r>
                          <w:r w:rsidRPr="00506CFF">
                            <w:rPr>
                              <w:b/>
                              <w:sz w:val="28"/>
                            </w:rPr>
                            <w:t xml:space="preserve">DE </w:t>
                          </w:r>
                          <w:r>
                            <w:rPr>
                              <w:b/>
                              <w:sz w:val="28"/>
                            </w:rPr>
                            <w:t>APARCAMIENTOS DE INTERCAMBIO MODAL DE LA</w:t>
                          </w:r>
                          <w:r w:rsidRPr="00506CFF">
                            <w:rPr>
                              <w:b/>
                              <w:sz w:val="28"/>
                            </w:rPr>
                            <w:t xml:space="preserve"> </w:t>
                          </w:r>
                          <w:r>
                            <w:rPr>
                              <w:b/>
                              <w:sz w:val="28"/>
                            </w:rPr>
                            <w:t>COMUNIDAD DE MADRID</w:t>
                          </w:r>
                          <w:r w:rsidRPr="00506CFF">
                            <w:rPr>
                              <w:b/>
                              <w:sz w:val="28"/>
                            </w:rPr>
                            <w:t>”</w:t>
                          </w:r>
                        </w:p>
                        <w:p w14:paraId="02CCC8E6" w14:textId="69F0602C" w:rsidR="007E2B75" w:rsidRPr="00C84D22" w:rsidRDefault="007E2B75" w:rsidP="00676727">
                          <w:pPr>
                            <w:pStyle w:val="Subttulo"/>
                          </w:pPr>
                          <w:r>
                            <w:t>Enero 2020</w:t>
                          </w:r>
                        </w:p>
                      </w:txbxContent>
                    </v:textbox>
                    <w10:wrap type="square" anchorx="margin" anchory="margin"/>
                  </v:shape>
                </w:pict>
              </mc:Fallback>
            </mc:AlternateContent>
          </w:r>
          <w:r>
            <w:rPr>
              <w:noProof/>
            </w:rPr>
            <w:drawing>
              <wp:anchor distT="0" distB="0" distL="114300" distR="114300" simplePos="0" relativeHeight="251663360" behindDoc="0" locked="0" layoutInCell="1" allowOverlap="1" wp14:anchorId="562ECE37" wp14:editId="5CA9F264">
                <wp:simplePos x="0" y="0"/>
                <wp:positionH relativeFrom="margin">
                  <wp:posOffset>549275</wp:posOffset>
                </wp:positionH>
                <wp:positionV relativeFrom="margin">
                  <wp:posOffset>2491740</wp:posOffset>
                </wp:positionV>
                <wp:extent cx="4312920" cy="331597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4312920" cy="3315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7552D">
            <w:br w:type="page"/>
          </w:r>
        </w:p>
      </w:sdtContent>
    </w:sdt>
    <w:bookmarkEnd w:id="1"/>
    <w:bookmarkEnd w:id="0"/>
    <w:p w14:paraId="6A22BF95" w14:textId="77777777" w:rsidR="00123D9F" w:rsidRDefault="00123D9F" w:rsidP="00676727">
      <w:pPr>
        <w:rPr>
          <w:rStyle w:val="Ttulo1Car"/>
        </w:rPr>
      </w:pPr>
    </w:p>
    <w:p w14:paraId="3735FF7F" w14:textId="43930848" w:rsidR="001C1D0D" w:rsidRDefault="0033635B">
      <w:pPr>
        <w:pStyle w:val="TDC1"/>
        <w:rPr>
          <w:rFonts w:asciiTheme="minorHAnsi" w:eastAsiaTheme="minorEastAsia" w:hAnsiTheme="minorHAnsi" w:cstheme="minorBidi"/>
          <w:b w:val="0"/>
          <w:sz w:val="22"/>
          <w:szCs w:val="22"/>
        </w:rPr>
      </w:pPr>
      <w:r>
        <w:rPr>
          <w:rStyle w:val="Ttulo1Car"/>
          <w:b w:val="0"/>
        </w:rPr>
        <w:fldChar w:fldCharType="begin"/>
      </w:r>
      <w:r>
        <w:rPr>
          <w:rStyle w:val="Ttulo1Car"/>
          <w:b w:val="0"/>
        </w:rPr>
        <w:instrText xml:space="preserve"> TOC \o "1-3" \h \z \t "Anexo 1;1" </w:instrText>
      </w:r>
      <w:r>
        <w:rPr>
          <w:rStyle w:val="Ttulo1Car"/>
          <w:b w:val="0"/>
        </w:rPr>
        <w:fldChar w:fldCharType="separate"/>
      </w:r>
      <w:hyperlink w:anchor="_Toc525897967" w:history="1">
        <w:r w:rsidR="001C1D0D" w:rsidRPr="00FB44FF">
          <w:rPr>
            <w:rStyle w:val="Hipervnculo"/>
          </w:rPr>
          <w:t>1</w:t>
        </w:r>
        <w:r w:rsidR="001C1D0D">
          <w:rPr>
            <w:rFonts w:asciiTheme="minorHAnsi" w:eastAsiaTheme="minorEastAsia" w:hAnsiTheme="minorHAnsi" w:cstheme="minorBidi"/>
            <w:b w:val="0"/>
            <w:sz w:val="22"/>
            <w:szCs w:val="22"/>
          </w:rPr>
          <w:tab/>
        </w:r>
        <w:r w:rsidR="001C1D0D" w:rsidRPr="00FB44FF">
          <w:rPr>
            <w:rStyle w:val="Hipervnculo"/>
          </w:rPr>
          <w:t>OBJETO DEL DOCUMENTO</w:t>
        </w:r>
        <w:r w:rsidR="001C1D0D">
          <w:rPr>
            <w:webHidden/>
          </w:rPr>
          <w:tab/>
        </w:r>
        <w:r w:rsidR="001C1D0D">
          <w:rPr>
            <w:webHidden/>
          </w:rPr>
          <w:fldChar w:fldCharType="begin"/>
        </w:r>
        <w:r w:rsidR="001C1D0D">
          <w:rPr>
            <w:webHidden/>
          </w:rPr>
          <w:instrText xml:space="preserve"> PAGEREF _Toc525897967 \h </w:instrText>
        </w:r>
        <w:r w:rsidR="001C1D0D">
          <w:rPr>
            <w:webHidden/>
          </w:rPr>
        </w:r>
        <w:r w:rsidR="001C1D0D">
          <w:rPr>
            <w:webHidden/>
          </w:rPr>
          <w:fldChar w:fldCharType="separate"/>
        </w:r>
        <w:r w:rsidR="001C1D0D">
          <w:rPr>
            <w:webHidden/>
          </w:rPr>
          <w:t>3</w:t>
        </w:r>
        <w:r w:rsidR="001C1D0D">
          <w:rPr>
            <w:webHidden/>
          </w:rPr>
          <w:fldChar w:fldCharType="end"/>
        </w:r>
      </w:hyperlink>
    </w:p>
    <w:p w14:paraId="2D977DEF" w14:textId="7C016617" w:rsidR="001C1D0D" w:rsidRDefault="007E2B75">
      <w:pPr>
        <w:pStyle w:val="TDC1"/>
        <w:rPr>
          <w:rFonts w:asciiTheme="minorHAnsi" w:eastAsiaTheme="minorEastAsia" w:hAnsiTheme="minorHAnsi" w:cstheme="minorBidi"/>
          <w:b w:val="0"/>
          <w:sz w:val="22"/>
          <w:szCs w:val="22"/>
        </w:rPr>
      </w:pPr>
      <w:hyperlink w:anchor="_Toc525897968" w:history="1">
        <w:r w:rsidR="001C1D0D" w:rsidRPr="00FB44FF">
          <w:rPr>
            <w:rStyle w:val="Hipervnculo"/>
          </w:rPr>
          <w:t>2</w:t>
        </w:r>
        <w:r w:rsidR="001C1D0D">
          <w:rPr>
            <w:rFonts w:asciiTheme="minorHAnsi" w:eastAsiaTheme="minorEastAsia" w:hAnsiTheme="minorHAnsi" w:cstheme="minorBidi"/>
            <w:b w:val="0"/>
            <w:sz w:val="22"/>
            <w:szCs w:val="22"/>
          </w:rPr>
          <w:tab/>
        </w:r>
        <w:r w:rsidR="001C1D0D" w:rsidRPr="00FB44FF">
          <w:rPr>
            <w:rStyle w:val="Hipervnculo"/>
          </w:rPr>
          <w:t>ANTECEDENTES</w:t>
        </w:r>
        <w:r w:rsidR="001C1D0D">
          <w:rPr>
            <w:webHidden/>
          </w:rPr>
          <w:tab/>
        </w:r>
        <w:r w:rsidR="001C1D0D">
          <w:rPr>
            <w:webHidden/>
          </w:rPr>
          <w:fldChar w:fldCharType="begin"/>
        </w:r>
        <w:r w:rsidR="001C1D0D">
          <w:rPr>
            <w:webHidden/>
          </w:rPr>
          <w:instrText xml:space="preserve"> PAGEREF _Toc525897968 \h </w:instrText>
        </w:r>
        <w:r w:rsidR="001C1D0D">
          <w:rPr>
            <w:webHidden/>
          </w:rPr>
        </w:r>
        <w:r w:rsidR="001C1D0D">
          <w:rPr>
            <w:webHidden/>
          </w:rPr>
          <w:fldChar w:fldCharType="separate"/>
        </w:r>
        <w:r w:rsidR="001C1D0D">
          <w:rPr>
            <w:webHidden/>
          </w:rPr>
          <w:t>3</w:t>
        </w:r>
        <w:r w:rsidR="001C1D0D">
          <w:rPr>
            <w:webHidden/>
          </w:rPr>
          <w:fldChar w:fldCharType="end"/>
        </w:r>
      </w:hyperlink>
    </w:p>
    <w:p w14:paraId="27C708A7" w14:textId="3CDFDF94" w:rsidR="001C1D0D" w:rsidRDefault="007E2B75">
      <w:pPr>
        <w:pStyle w:val="TDC1"/>
        <w:rPr>
          <w:rFonts w:asciiTheme="minorHAnsi" w:eastAsiaTheme="minorEastAsia" w:hAnsiTheme="minorHAnsi" w:cstheme="minorBidi"/>
          <w:b w:val="0"/>
          <w:sz w:val="22"/>
          <w:szCs w:val="22"/>
        </w:rPr>
      </w:pPr>
      <w:hyperlink w:anchor="_Toc525897969" w:history="1">
        <w:r w:rsidR="001C1D0D" w:rsidRPr="00FB44FF">
          <w:rPr>
            <w:rStyle w:val="Hipervnculo"/>
          </w:rPr>
          <w:t>3</w:t>
        </w:r>
        <w:r w:rsidR="001C1D0D">
          <w:rPr>
            <w:rFonts w:asciiTheme="minorHAnsi" w:eastAsiaTheme="minorEastAsia" w:hAnsiTheme="minorHAnsi" w:cstheme="minorBidi"/>
            <w:b w:val="0"/>
            <w:sz w:val="22"/>
            <w:szCs w:val="22"/>
          </w:rPr>
          <w:tab/>
        </w:r>
        <w:r w:rsidR="001C1D0D" w:rsidRPr="00FB44FF">
          <w:rPr>
            <w:rStyle w:val="Hipervnculo"/>
          </w:rPr>
          <w:t>ALCANCE DEL PROYECTO Y CONSIDERACIONES INICIALES</w:t>
        </w:r>
        <w:r w:rsidR="001C1D0D">
          <w:rPr>
            <w:webHidden/>
          </w:rPr>
          <w:tab/>
        </w:r>
        <w:r w:rsidR="001C1D0D">
          <w:rPr>
            <w:webHidden/>
          </w:rPr>
          <w:fldChar w:fldCharType="begin"/>
        </w:r>
        <w:r w:rsidR="001C1D0D">
          <w:rPr>
            <w:webHidden/>
          </w:rPr>
          <w:instrText xml:space="preserve"> PAGEREF _Toc525897969 \h </w:instrText>
        </w:r>
        <w:r w:rsidR="001C1D0D">
          <w:rPr>
            <w:webHidden/>
          </w:rPr>
        </w:r>
        <w:r w:rsidR="001C1D0D">
          <w:rPr>
            <w:webHidden/>
          </w:rPr>
          <w:fldChar w:fldCharType="separate"/>
        </w:r>
        <w:r w:rsidR="001C1D0D">
          <w:rPr>
            <w:webHidden/>
          </w:rPr>
          <w:t>4</w:t>
        </w:r>
        <w:r w:rsidR="001C1D0D">
          <w:rPr>
            <w:webHidden/>
          </w:rPr>
          <w:fldChar w:fldCharType="end"/>
        </w:r>
      </w:hyperlink>
    </w:p>
    <w:p w14:paraId="19A3A571" w14:textId="665E748E" w:rsidR="001C1D0D" w:rsidRDefault="007E2B75">
      <w:pPr>
        <w:pStyle w:val="TDC1"/>
        <w:rPr>
          <w:rFonts w:asciiTheme="minorHAnsi" w:eastAsiaTheme="minorEastAsia" w:hAnsiTheme="minorHAnsi" w:cstheme="minorBidi"/>
          <w:b w:val="0"/>
          <w:sz w:val="22"/>
          <w:szCs w:val="22"/>
        </w:rPr>
      </w:pPr>
      <w:hyperlink w:anchor="_Toc525897970" w:history="1">
        <w:r w:rsidR="001C1D0D" w:rsidRPr="00FB44FF">
          <w:rPr>
            <w:rStyle w:val="Hipervnculo"/>
          </w:rPr>
          <w:t>4</w:t>
        </w:r>
        <w:r w:rsidR="001C1D0D">
          <w:rPr>
            <w:rFonts w:asciiTheme="minorHAnsi" w:eastAsiaTheme="minorEastAsia" w:hAnsiTheme="minorHAnsi" w:cstheme="minorBidi"/>
            <w:b w:val="0"/>
            <w:sz w:val="22"/>
            <w:szCs w:val="22"/>
          </w:rPr>
          <w:tab/>
        </w:r>
        <w:r w:rsidR="001C1D0D" w:rsidRPr="00FB44FF">
          <w:rPr>
            <w:rStyle w:val="Hipervnculo"/>
          </w:rPr>
          <w:t>DESCRIPCIÓN DE LA SITUACIÓN ACTUAL</w:t>
        </w:r>
        <w:r w:rsidR="001C1D0D">
          <w:rPr>
            <w:webHidden/>
          </w:rPr>
          <w:tab/>
        </w:r>
        <w:r w:rsidR="001C1D0D">
          <w:rPr>
            <w:webHidden/>
          </w:rPr>
          <w:fldChar w:fldCharType="begin"/>
        </w:r>
        <w:r w:rsidR="001C1D0D">
          <w:rPr>
            <w:webHidden/>
          </w:rPr>
          <w:instrText xml:space="preserve"> PAGEREF _Toc525897970 \h </w:instrText>
        </w:r>
        <w:r w:rsidR="001C1D0D">
          <w:rPr>
            <w:webHidden/>
          </w:rPr>
        </w:r>
        <w:r w:rsidR="001C1D0D">
          <w:rPr>
            <w:webHidden/>
          </w:rPr>
          <w:fldChar w:fldCharType="separate"/>
        </w:r>
        <w:r w:rsidR="001C1D0D">
          <w:rPr>
            <w:webHidden/>
          </w:rPr>
          <w:t>4</w:t>
        </w:r>
        <w:r w:rsidR="001C1D0D">
          <w:rPr>
            <w:webHidden/>
          </w:rPr>
          <w:fldChar w:fldCharType="end"/>
        </w:r>
      </w:hyperlink>
    </w:p>
    <w:p w14:paraId="360EB16D" w14:textId="5C627D79" w:rsidR="001C1D0D" w:rsidRDefault="007E2B75">
      <w:pPr>
        <w:pStyle w:val="TDC1"/>
        <w:rPr>
          <w:rFonts w:asciiTheme="minorHAnsi" w:eastAsiaTheme="minorEastAsia" w:hAnsiTheme="minorHAnsi" w:cstheme="minorBidi"/>
          <w:b w:val="0"/>
          <w:sz w:val="22"/>
          <w:szCs w:val="22"/>
        </w:rPr>
      </w:pPr>
      <w:hyperlink w:anchor="_Toc525897971" w:history="1">
        <w:r w:rsidR="001C1D0D" w:rsidRPr="00FB44FF">
          <w:rPr>
            <w:rStyle w:val="Hipervnculo"/>
          </w:rPr>
          <w:t>5</w:t>
        </w:r>
        <w:r w:rsidR="001C1D0D">
          <w:rPr>
            <w:rFonts w:asciiTheme="minorHAnsi" w:eastAsiaTheme="minorEastAsia" w:hAnsiTheme="minorHAnsi" w:cstheme="minorBidi"/>
            <w:b w:val="0"/>
            <w:sz w:val="22"/>
            <w:szCs w:val="22"/>
          </w:rPr>
          <w:tab/>
        </w:r>
        <w:r w:rsidR="001C1D0D" w:rsidRPr="00FB44FF">
          <w:rPr>
            <w:rStyle w:val="Hipervnculo"/>
          </w:rPr>
          <w:t>REQUERIMIENTOS DE LA PROVISIÓN DE PRODUCTOS Y SERVICIOS</w:t>
        </w:r>
        <w:r w:rsidR="001C1D0D">
          <w:rPr>
            <w:webHidden/>
          </w:rPr>
          <w:tab/>
        </w:r>
        <w:r w:rsidR="001C1D0D">
          <w:rPr>
            <w:webHidden/>
          </w:rPr>
          <w:fldChar w:fldCharType="begin"/>
        </w:r>
        <w:r w:rsidR="001C1D0D">
          <w:rPr>
            <w:webHidden/>
          </w:rPr>
          <w:instrText xml:space="preserve"> PAGEREF _Toc525897971 \h </w:instrText>
        </w:r>
        <w:r w:rsidR="001C1D0D">
          <w:rPr>
            <w:webHidden/>
          </w:rPr>
        </w:r>
        <w:r w:rsidR="001C1D0D">
          <w:rPr>
            <w:webHidden/>
          </w:rPr>
          <w:fldChar w:fldCharType="separate"/>
        </w:r>
        <w:r w:rsidR="001C1D0D">
          <w:rPr>
            <w:webHidden/>
          </w:rPr>
          <w:t>5</w:t>
        </w:r>
        <w:r w:rsidR="001C1D0D">
          <w:rPr>
            <w:webHidden/>
          </w:rPr>
          <w:fldChar w:fldCharType="end"/>
        </w:r>
      </w:hyperlink>
    </w:p>
    <w:p w14:paraId="6CB9601D" w14:textId="220E60F6" w:rsidR="001C1D0D" w:rsidRDefault="007E2B75">
      <w:pPr>
        <w:pStyle w:val="TDC2"/>
        <w:rPr>
          <w:rFonts w:asciiTheme="minorHAnsi" w:eastAsiaTheme="minorEastAsia" w:hAnsiTheme="minorHAnsi" w:cstheme="minorBidi"/>
          <w:sz w:val="22"/>
          <w:szCs w:val="22"/>
        </w:rPr>
      </w:pPr>
      <w:hyperlink w:anchor="_Toc525897972" w:history="1">
        <w:r w:rsidR="001C1D0D" w:rsidRPr="00FB44FF">
          <w:rPr>
            <w:rStyle w:val="Hipervnculo"/>
          </w:rPr>
          <w:t>5.1</w:t>
        </w:r>
        <w:r w:rsidR="001C1D0D">
          <w:rPr>
            <w:rFonts w:asciiTheme="minorHAnsi" w:eastAsiaTheme="minorEastAsia" w:hAnsiTheme="minorHAnsi" w:cstheme="minorBidi"/>
            <w:sz w:val="22"/>
            <w:szCs w:val="22"/>
          </w:rPr>
          <w:tab/>
        </w:r>
        <w:r w:rsidR="001C1D0D" w:rsidRPr="00FB44FF">
          <w:rPr>
            <w:rStyle w:val="Hipervnculo"/>
          </w:rPr>
          <w:t>Arquitectura</w:t>
        </w:r>
        <w:r w:rsidR="001C1D0D">
          <w:rPr>
            <w:webHidden/>
          </w:rPr>
          <w:tab/>
        </w:r>
        <w:r w:rsidR="001C1D0D">
          <w:rPr>
            <w:webHidden/>
          </w:rPr>
          <w:fldChar w:fldCharType="begin"/>
        </w:r>
        <w:r w:rsidR="001C1D0D">
          <w:rPr>
            <w:webHidden/>
          </w:rPr>
          <w:instrText xml:space="preserve"> PAGEREF _Toc525897972 \h </w:instrText>
        </w:r>
        <w:r w:rsidR="001C1D0D">
          <w:rPr>
            <w:webHidden/>
          </w:rPr>
        </w:r>
        <w:r w:rsidR="001C1D0D">
          <w:rPr>
            <w:webHidden/>
          </w:rPr>
          <w:fldChar w:fldCharType="separate"/>
        </w:r>
        <w:r w:rsidR="001C1D0D">
          <w:rPr>
            <w:webHidden/>
          </w:rPr>
          <w:t>5</w:t>
        </w:r>
        <w:r w:rsidR="001C1D0D">
          <w:rPr>
            <w:webHidden/>
          </w:rPr>
          <w:fldChar w:fldCharType="end"/>
        </w:r>
      </w:hyperlink>
    </w:p>
    <w:p w14:paraId="1EA9173F" w14:textId="6C556001" w:rsidR="001C1D0D" w:rsidRDefault="007E2B75">
      <w:pPr>
        <w:pStyle w:val="TDC2"/>
        <w:rPr>
          <w:rFonts w:asciiTheme="minorHAnsi" w:eastAsiaTheme="minorEastAsia" w:hAnsiTheme="minorHAnsi" w:cstheme="minorBidi"/>
          <w:sz w:val="22"/>
          <w:szCs w:val="22"/>
        </w:rPr>
      </w:pPr>
      <w:hyperlink w:anchor="_Toc525897973" w:history="1">
        <w:r w:rsidR="001C1D0D" w:rsidRPr="00FB44FF">
          <w:rPr>
            <w:rStyle w:val="Hipervnculo"/>
          </w:rPr>
          <w:t>5.2</w:t>
        </w:r>
        <w:r w:rsidR="001C1D0D">
          <w:rPr>
            <w:rFonts w:asciiTheme="minorHAnsi" w:eastAsiaTheme="minorEastAsia" w:hAnsiTheme="minorHAnsi" w:cstheme="minorBidi"/>
            <w:sz w:val="22"/>
            <w:szCs w:val="22"/>
          </w:rPr>
          <w:tab/>
        </w:r>
        <w:r w:rsidR="001C1D0D" w:rsidRPr="00FB44FF">
          <w:rPr>
            <w:rStyle w:val="Hipervnculo"/>
          </w:rPr>
          <w:t>Requerimientos técnicos y funcionales</w:t>
        </w:r>
        <w:r w:rsidR="001C1D0D">
          <w:rPr>
            <w:webHidden/>
          </w:rPr>
          <w:tab/>
        </w:r>
        <w:r w:rsidR="001C1D0D">
          <w:rPr>
            <w:webHidden/>
          </w:rPr>
          <w:fldChar w:fldCharType="begin"/>
        </w:r>
        <w:r w:rsidR="001C1D0D">
          <w:rPr>
            <w:webHidden/>
          </w:rPr>
          <w:instrText xml:space="preserve"> PAGEREF _Toc525897973 \h </w:instrText>
        </w:r>
        <w:r w:rsidR="001C1D0D">
          <w:rPr>
            <w:webHidden/>
          </w:rPr>
        </w:r>
        <w:r w:rsidR="001C1D0D">
          <w:rPr>
            <w:webHidden/>
          </w:rPr>
          <w:fldChar w:fldCharType="separate"/>
        </w:r>
        <w:r w:rsidR="001C1D0D">
          <w:rPr>
            <w:webHidden/>
          </w:rPr>
          <w:t>6</w:t>
        </w:r>
        <w:r w:rsidR="001C1D0D">
          <w:rPr>
            <w:webHidden/>
          </w:rPr>
          <w:fldChar w:fldCharType="end"/>
        </w:r>
      </w:hyperlink>
    </w:p>
    <w:p w14:paraId="57ED9624" w14:textId="7749C387" w:rsidR="001C1D0D" w:rsidRDefault="007E2B75">
      <w:pPr>
        <w:pStyle w:val="TDC3"/>
        <w:rPr>
          <w:rFonts w:asciiTheme="minorHAnsi" w:eastAsiaTheme="minorEastAsia" w:hAnsiTheme="minorHAnsi" w:cstheme="minorBidi"/>
          <w:i w:val="0"/>
          <w:iCs w:val="0"/>
          <w:sz w:val="22"/>
          <w:szCs w:val="22"/>
        </w:rPr>
      </w:pPr>
      <w:hyperlink w:anchor="_Toc525897974" w:history="1">
        <w:r w:rsidR="001C1D0D" w:rsidRPr="00FB44FF">
          <w:rPr>
            <w:rStyle w:val="Hipervnculo"/>
          </w:rPr>
          <w:t>5.2.1</w:t>
        </w:r>
        <w:r w:rsidR="001C1D0D">
          <w:rPr>
            <w:rFonts w:asciiTheme="minorHAnsi" w:eastAsiaTheme="minorEastAsia" w:hAnsiTheme="minorHAnsi" w:cstheme="minorBidi"/>
            <w:i w:val="0"/>
            <w:iCs w:val="0"/>
            <w:sz w:val="22"/>
            <w:szCs w:val="22"/>
          </w:rPr>
          <w:tab/>
        </w:r>
        <w:r w:rsidR="001C1D0D" w:rsidRPr="00FB44FF">
          <w:rPr>
            <w:rStyle w:val="Hipervnculo"/>
          </w:rPr>
          <w:t>Nivel de equipos de campo y red local</w:t>
        </w:r>
        <w:r w:rsidR="001C1D0D">
          <w:rPr>
            <w:webHidden/>
          </w:rPr>
          <w:tab/>
        </w:r>
        <w:r w:rsidR="001C1D0D">
          <w:rPr>
            <w:webHidden/>
          </w:rPr>
          <w:fldChar w:fldCharType="begin"/>
        </w:r>
        <w:r w:rsidR="001C1D0D">
          <w:rPr>
            <w:webHidden/>
          </w:rPr>
          <w:instrText xml:space="preserve"> PAGEREF _Toc525897974 \h </w:instrText>
        </w:r>
        <w:r w:rsidR="001C1D0D">
          <w:rPr>
            <w:webHidden/>
          </w:rPr>
        </w:r>
        <w:r w:rsidR="001C1D0D">
          <w:rPr>
            <w:webHidden/>
          </w:rPr>
          <w:fldChar w:fldCharType="separate"/>
        </w:r>
        <w:r w:rsidR="001C1D0D">
          <w:rPr>
            <w:webHidden/>
          </w:rPr>
          <w:t>6</w:t>
        </w:r>
        <w:r w:rsidR="001C1D0D">
          <w:rPr>
            <w:webHidden/>
          </w:rPr>
          <w:fldChar w:fldCharType="end"/>
        </w:r>
      </w:hyperlink>
    </w:p>
    <w:p w14:paraId="50A5BD24" w14:textId="620CB05B" w:rsidR="001C1D0D" w:rsidRDefault="007E2B75">
      <w:pPr>
        <w:pStyle w:val="TDC3"/>
        <w:rPr>
          <w:rFonts w:asciiTheme="minorHAnsi" w:eastAsiaTheme="minorEastAsia" w:hAnsiTheme="minorHAnsi" w:cstheme="minorBidi"/>
          <w:i w:val="0"/>
          <w:iCs w:val="0"/>
          <w:sz w:val="22"/>
          <w:szCs w:val="22"/>
        </w:rPr>
      </w:pPr>
      <w:hyperlink w:anchor="_Toc525897975" w:history="1">
        <w:r w:rsidR="001C1D0D" w:rsidRPr="00FB44FF">
          <w:rPr>
            <w:rStyle w:val="Hipervnculo"/>
          </w:rPr>
          <w:t>5.2.2</w:t>
        </w:r>
        <w:r w:rsidR="001C1D0D">
          <w:rPr>
            <w:rFonts w:asciiTheme="minorHAnsi" w:eastAsiaTheme="minorEastAsia" w:hAnsiTheme="minorHAnsi" w:cstheme="minorBidi"/>
            <w:i w:val="0"/>
            <w:iCs w:val="0"/>
            <w:sz w:val="22"/>
            <w:szCs w:val="22"/>
          </w:rPr>
          <w:tab/>
        </w:r>
        <w:r w:rsidR="001C1D0D" w:rsidRPr="00FB44FF">
          <w:rPr>
            <w:rStyle w:val="Hipervnculo"/>
          </w:rPr>
          <w:t>Nivel de centro</w:t>
        </w:r>
        <w:r w:rsidR="001C1D0D">
          <w:rPr>
            <w:webHidden/>
          </w:rPr>
          <w:tab/>
        </w:r>
        <w:r w:rsidR="001C1D0D">
          <w:rPr>
            <w:webHidden/>
          </w:rPr>
          <w:fldChar w:fldCharType="begin"/>
        </w:r>
        <w:r w:rsidR="001C1D0D">
          <w:rPr>
            <w:webHidden/>
          </w:rPr>
          <w:instrText xml:space="preserve"> PAGEREF _Toc525897975 \h </w:instrText>
        </w:r>
        <w:r w:rsidR="001C1D0D">
          <w:rPr>
            <w:webHidden/>
          </w:rPr>
        </w:r>
        <w:r w:rsidR="001C1D0D">
          <w:rPr>
            <w:webHidden/>
          </w:rPr>
          <w:fldChar w:fldCharType="separate"/>
        </w:r>
        <w:r w:rsidR="001C1D0D">
          <w:rPr>
            <w:webHidden/>
          </w:rPr>
          <w:t>8</w:t>
        </w:r>
        <w:r w:rsidR="001C1D0D">
          <w:rPr>
            <w:webHidden/>
          </w:rPr>
          <w:fldChar w:fldCharType="end"/>
        </w:r>
      </w:hyperlink>
    </w:p>
    <w:p w14:paraId="0155F4A9" w14:textId="72EA776E" w:rsidR="001C1D0D" w:rsidRDefault="007E2B75">
      <w:pPr>
        <w:pStyle w:val="TDC3"/>
        <w:rPr>
          <w:rFonts w:asciiTheme="minorHAnsi" w:eastAsiaTheme="minorEastAsia" w:hAnsiTheme="minorHAnsi" w:cstheme="minorBidi"/>
          <w:i w:val="0"/>
          <w:iCs w:val="0"/>
          <w:sz w:val="22"/>
          <w:szCs w:val="22"/>
        </w:rPr>
      </w:pPr>
      <w:hyperlink w:anchor="_Toc525897976" w:history="1">
        <w:r w:rsidR="001C1D0D" w:rsidRPr="00FB44FF">
          <w:rPr>
            <w:rStyle w:val="Hipervnculo"/>
          </w:rPr>
          <w:t>5.2.3</w:t>
        </w:r>
        <w:r w:rsidR="001C1D0D">
          <w:rPr>
            <w:rFonts w:asciiTheme="minorHAnsi" w:eastAsiaTheme="minorEastAsia" w:hAnsiTheme="minorHAnsi" w:cstheme="minorBidi"/>
            <w:i w:val="0"/>
            <w:iCs w:val="0"/>
            <w:sz w:val="22"/>
            <w:szCs w:val="22"/>
          </w:rPr>
          <w:tab/>
        </w:r>
        <w:r w:rsidR="001C1D0D" w:rsidRPr="00FB44FF">
          <w:rPr>
            <w:rStyle w:val="Hipervnculo"/>
          </w:rPr>
          <w:t>Sistemas externos</w:t>
        </w:r>
        <w:r w:rsidR="001C1D0D">
          <w:rPr>
            <w:webHidden/>
          </w:rPr>
          <w:tab/>
        </w:r>
        <w:r w:rsidR="001C1D0D">
          <w:rPr>
            <w:webHidden/>
          </w:rPr>
          <w:fldChar w:fldCharType="begin"/>
        </w:r>
        <w:r w:rsidR="001C1D0D">
          <w:rPr>
            <w:webHidden/>
          </w:rPr>
          <w:instrText xml:space="preserve"> PAGEREF _Toc525897976 \h </w:instrText>
        </w:r>
        <w:r w:rsidR="001C1D0D">
          <w:rPr>
            <w:webHidden/>
          </w:rPr>
        </w:r>
        <w:r w:rsidR="001C1D0D">
          <w:rPr>
            <w:webHidden/>
          </w:rPr>
          <w:fldChar w:fldCharType="separate"/>
        </w:r>
        <w:r w:rsidR="001C1D0D">
          <w:rPr>
            <w:webHidden/>
          </w:rPr>
          <w:t>19</w:t>
        </w:r>
        <w:r w:rsidR="001C1D0D">
          <w:rPr>
            <w:webHidden/>
          </w:rPr>
          <w:fldChar w:fldCharType="end"/>
        </w:r>
      </w:hyperlink>
    </w:p>
    <w:p w14:paraId="59979E0E" w14:textId="7256F205" w:rsidR="001C1D0D" w:rsidRDefault="007E2B75">
      <w:pPr>
        <w:pStyle w:val="TDC2"/>
        <w:rPr>
          <w:rFonts w:asciiTheme="minorHAnsi" w:eastAsiaTheme="minorEastAsia" w:hAnsiTheme="minorHAnsi" w:cstheme="minorBidi"/>
          <w:sz w:val="22"/>
          <w:szCs w:val="22"/>
        </w:rPr>
      </w:pPr>
      <w:hyperlink w:anchor="_Toc525897977" w:history="1">
        <w:r w:rsidR="001C1D0D" w:rsidRPr="00FB44FF">
          <w:rPr>
            <w:rStyle w:val="Hipervnculo"/>
          </w:rPr>
          <w:t>5.3</w:t>
        </w:r>
        <w:r w:rsidR="001C1D0D">
          <w:rPr>
            <w:rFonts w:asciiTheme="minorHAnsi" w:eastAsiaTheme="minorEastAsia" w:hAnsiTheme="minorHAnsi" w:cstheme="minorBidi"/>
            <w:sz w:val="22"/>
            <w:szCs w:val="22"/>
          </w:rPr>
          <w:tab/>
        </w:r>
        <w:r w:rsidR="001C1D0D" w:rsidRPr="00FB44FF">
          <w:rPr>
            <w:rStyle w:val="Hipervnculo"/>
          </w:rPr>
          <w:t>Requerimientos de Servicios</w:t>
        </w:r>
        <w:r w:rsidR="001C1D0D">
          <w:rPr>
            <w:webHidden/>
          </w:rPr>
          <w:tab/>
        </w:r>
        <w:r w:rsidR="001C1D0D">
          <w:rPr>
            <w:webHidden/>
          </w:rPr>
          <w:fldChar w:fldCharType="begin"/>
        </w:r>
        <w:r w:rsidR="001C1D0D">
          <w:rPr>
            <w:webHidden/>
          </w:rPr>
          <w:instrText xml:space="preserve"> PAGEREF _Toc525897977 \h </w:instrText>
        </w:r>
        <w:r w:rsidR="001C1D0D">
          <w:rPr>
            <w:webHidden/>
          </w:rPr>
        </w:r>
        <w:r w:rsidR="001C1D0D">
          <w:rPr>
            <w:webHidden/>
          </w:rPr>
          <w:fldChar w:fldCharType="separate"/>
        </w:r>
        <w:r w:rsidR="001C1D0D">
          <w:rPr>
            <w:webHidden/>
          </w:rPr>
          <w:t>20</w:t>
        </w:r>
        <w:r w:rsidR="001C1D0D">
          <w:rPr>
            <w:webHidden/>
          </w:rPr>
          <w:fldChar w:fldCharType="end"/>
        </w:r>
      </w:hyperlink>
    </w:p>
    <w:p w14:paraId="289774CD" w14:textId="6F098948" w:rsidR="001C1D0D" w:rsidRDefault="007E2B75">
      <w:pPr>
        <w:pStyle w:val="TDC3"/>
        <w:rPr>
          <w:rFonts w:asciiTheme="minorHAnsi" w:eastAsiaTheme="minorEastAsia" w:hAnsiTheme="minorHAnsi" w:cstheme="minorBidi"/>
          <w:i w:val="0"/>
          <w:iCs w:val="0"/>
          <w:sz w:val="22"/>
          <w:szCs w:val="22"/>
        </w:rPr>
      </w:pPr>
      <w:hyperlink w:anchor="_Toc525897978" w:history="1">
        <w:r w:rsidR="001C1D0D" w:rsidRPr="00FB44FF">
          <w:rPr>
            <w:rStyle w:val="Hipervnculo"/>
          </w:rPr>
          <w:t>5.3.1</w:t>
        </w:r>
        <w:r w:rsidR="001C1D0D">
          <w:rPr>
            <w:rFonts w:asciiTheme="minorHAnsi" w:eastAsiaTheme="minorEastAsia" w:hAnsiTheme="minorHAnsi" w:cstheme="minorBidi"/>
            <w:i w:val="0"/>
            <w:iCs w:val="0"/>
            <w:sz w:val="22"/>
            <w:szCs w:val="22"/>
          </w:rPr>
          <w:tab/>
        </w:r>
        <w:r w:rsidR="001C1D0D" w:rsidRPr="00FB44FF">
          <w:rPr>
            <w:rStyle w:val="Hipervnculo"/>
          </w:rPr>
          <w:t>Gestión de proyecto</w:t>
        </w:r>
        <w:r w:rsidR="001C1D0D">
          <w:rPr>
            <w:webHidden/>
          </w:rPr>
          <w:tab/>
        </w:r>
        <w:r w:rsidR="001C1D0D">
          <w:rPr>
            <w:webHidden/>
          </w:rPr>
          <w:fldChar w:fldCharType="begin"/>
        </w:r>
        <w:r w:rsidR="001C1D0D">
          <w:rPr>
            <w:webHidden/>
          </w:rPr>
          <w:instrText xml:space="preserve"> PAGEREF _Toc525897978 \h </w:instrText>
        </w:r>
        <w:r w:rsidR="001C1D0D">
          <w:rPr>
            <w:webHidden/>
          </w:rPr>
        </w:r>
        <w:r w:rsidR="001C1D0D">
          <w:rPr>
            <w:webHidden/>
          </w:rPr>
          <w:fldChar w:fldCharType="separate"/>
        </w:r>
        <w:r w:rsidR="001C1D0D">
          <w:rPr>
            <w:webHidden/>
          </w:rPr>
          <w:t>20</w:t>
        </w:r>
        <w:r w:rsidR="001C1D0D">
          <w:rPr>
            <w:webHidden/>
          </w:rPr>
          <w:fldChar w:fldCharType="end"/>
        </w:r>
      </w:hyperlink>
    </w:p>
    <w:p w14:paraId="5568A920" w14:textId="2A4E9FD0" w:rsidR="001C1D0D" w:rsidRDefault="007E2B75">
      <w:pPr>
        <w:pStyle w:val="TDC3"/>
        <w:rPr>
          <w:rFonts w:asciiTheme="minorHAnsi" w:eastAsiaTheme="minorEastAsia" w:hAnsiTheme="minorHAnsi" w:cstheme="minorBidi"/>
          <w:i w:val="0"/>
          <w:iCs w:val="0"/>
          <w:sz w:val="22"/>
          <w:szCs w:val="22"/>
        </w:rPr>
      </w:pPr>
      <w:hyperlink w:anchor="_Toc525897979" w:history="1">
        <w:r w:rsidR="001C1D0D" w:rsidRPr="00FB44FF">
          <w:rPr>
            <w:rStyle w:val="Hipervnculo"/>
          </w:rPr>
          <w:t>5.3.2</w:t>
        </w:r>
        <w:r w:rsidR="001C1D0D">
          <w:rPr>
            <w:rFonts w:asciiTheme="minorHAnsi" w:eastAsiaTheme="minorEastAsia" w:hAnsiTheme="minorHAnsi" w:cstheme="minorBidi"/>
            <w:i w:val="0"/>
            <w:iCs w:val="0"/>
            <w:sz w:val="22"/>
            <w:szCs w:val="22"/>
          </w:rPr>
          <w:tab/>
        </w:r>
        <w:r w:rsidR="001C1D0D" w:rsidRPr="00FB44FF">
          <w:rPr>
            <w:rStyle w:val="Hipervnculo"/>
          </w:rPr>
          <w:t>Redacción de proyecto básico</w:t>
        </w:r>
        <w:r w:rsidR="001C1D0D">
          <w:rPr>
            <w:webHidden/>
          </w:rPr>
          <w:tab/>
        </w:r>
        <w:r w:rsidR="001C1D0D">
          <w:rPr>
            <w:webHidden/>
          </w:rPr>
          <w:fldChar w:fldCharType="begin"/>
        </w:r>
        <w:r w:rsidR="001C1D0D">
          <w:rPr>
            <w:webHidden/>
          </w:rPr>
          <w:instrText xml:space="preserve"> PAGEREF _Toc525897979 \h </w:instrText>
        </w:r>
        <w:r w:rsidR="001C1D0D">
          <w:rPr>
            <w:webHidden/>
          </w:rPr>
        </w:r>
        <w:r w:rsidR="001C1D0D">
          <w:rPr>
            <w:webHidden/>
          </w:rPr>
          <w:fldChar w:fldCharType="separate"/>
        </w:r>
        <w:r w:rsidR="001C1D0D">
          <w:rPr>
            <w:webHidden/>
          </w:rPr>
          <w:t>20</w:t>
        </w:r>
        <w:r w:rsidR="001C1D0D">
          <w:rPr>
            <w:webHidden/>
          </w:rPr>
          <w:fldChar w:fldCharType="end"/>
        </w:r>
      </w:hyperlink>
    </w:p>
    <w:p w14:paraId="2B2D037F" w14:textId="60A3C7BD" w:rsidR="001C1D0D" w:rsidRDefault="007E2B75">
      <w:pPr>
        <w:pStyle w:val="TDC3"/>
        <w:rPr>
          <w:rFonts w:asciiTheme="minorHAnsi" w:eastAsiaTheme="minorEastAsia" w:hAnsiTheme="minorHAnsi" w:cstheme="minorBidi"/>
          <w:i w:val="0"/>
          <w:iCs w:val="0"/>
          <w:sz w:val="22"/>
          <w:szCs w:val="22"/>
        </w:rPr>
      </w:pPr>
      <w:hyperlink w:anchor="_Toc525897980" w:history="1">
        <w:r w:rsidR="001C1D0D" w:rsidRPr="00FB44FF">
          <w:rPr>
            <w:rStyle w:val="Hipervnculo"/>
          </w:rPr>
          <w:t>5.3.3</w:t>
        </w:r>
        <w:r w:rsidR="001C1D0D">
          <w:rPr>
            <w:rFonts w:asciiTheme="minorHAnsi" w:eastAsiaTheme="minorEastAsia" w:hAnsiTheme="minorHAnsi" w:cstheme="minorBidi"/>
            <w:i w:val="0"/>
            <w:iCs w:val="0"/>
            <w:sz w:val="22"/>
            <w:szCs w:val="22"/>
          </w:rPr>
          <w:tab/>
        </w:r>
        <w:r w:rsidR="001C1D0D" w:rsidRPr="00FB44FF">
          <w:rPr>
            <w:rStyle w:val="Hipervnculo"/>
          </w:rPr>
          <w:t>Proyecto de implantación de equipos</w:t>
        </w:r>
        <w:r w:rsidR="001C1D0D">
          <w:rPr>
            <w:webHidden/>
          </w:rPr>
          <w:tab/>
        </w:r>
        <w:r w:rsidR="001C1D0D">
          <w:rPr>
            <w:webHidden/>
          </w:rPr>
          <w:fldChar w:fldCharType="begin"/>
        </w:r>
        <w:r w:rsidR="001C1D0D">
          <w:rPr>
            <w:webHidden/>
          </w:rPr>
          <w:instrText xml:space="preserve"> PAGEREF _Toc525897980 \h </w:instrText>
        </w:r>
        <w:r w:rsidR="001C1D0D">
          <w:rPr>
            <w:webHidden/>
          </w:rPr>
        </w:r>
        <w:r w:rsidR="001C1D0D">
          <w:rPr>
            <w:webHidden/>
          </w:rPr>
          <w:fldChar w:fldCharType="separate"/>
        </w:r>
        <w:r w:rsidR="001C1D0D">
          <w:rPr>
            <w:webHidden/>
          </w:rPr>
          <w:t>21</w:t>
        </w:r>
        <w:r w:rsidR="001C1D0D">
          <w:rPr>
            <w:webHidden/>
          </w:rPr>
          <w:fldChar w:fldCharType="end"/>
        </w:r>
      </w:hyperlink>
    </w:p>
    <w:p w14:paraId="78EBF4ED" w14:textId="284DE909" w:rsidR="001C1D0D" w:rsidRDefault="007E2B75">
      <w:pPr>
        <w:pStyle w:val="TDC3"/>
        <w:rPr>
          <w:rFonts w:asciiTheme="minorHAnsi" w:eastAsiaTheme="minorEastAsia" w:hAnsiTheme="minorHAnsi" w:cstheme="minorBidi"/>
          <w:i w:val="0"/>
          <w:iCs w:val="0"/>
          <w:sz w:val="22"/>
          <w:szCs w:val="22"/>
        </w:rPr>
      </w:pPr>
      <w:hyperlink w:anchor="_Toc525897981" w:history="1">
        <w:r w:rsidR="001C1D0D" w:rsidRPr="00FB44FF">
          <w:rPr>
            <w:rStyle w:val="Hipervnculo"/>
          </w:rPr>
          <w:t>5.3.4</w:t>
        </w:r>
        <w:r w:rsidR="001C1D0D">
          <w:rPr>
            <w:rFonts w:asciiTheme="minorHAnsi" w:eastAsiaTheme="minorEastAsia" w:hAnsiTheme="minorHAnsi" w:cstheme="minorBidi"/>
            <w:i w:val="0"/>
            <w:iCs w:val="0"/>
            <w:sz w:val="22"/>
            <w:szCs w:val="22"/>
          </w:rPr>
          <w:tab/>
        </w:r>
        <w:r w:rsidR="001C1D0D" w:rsidRPr="00FB44FF">
          <w:rPr>
            <w:rStyle w:val="Hipervnculo"/>
          </w:rPr>
          <w:t>Entrega de suministros, instalación, formación y puesta en servicio</w:t>
        </w:r>
        <w:r w:rsidR="001C1D0D">
          <w:rPr>
            <w:webHidden/>
          </w:rPr>
          <w:tab/>
        </w:r>
        <w:r w:rsidR="001C1D0D">
          <w:rPr>
            <w:webHidden/>
          </w:rPr>
          <w:fldChar w:fldCharType="begin"/>
        </w:r>
        <w:r w:rsidR="001C1D0D">
          <w:rPr>
            <w:webHidden/>
          </w:rPr>
          <w:instrText xml:space="preserve"> PAGEREF _Toc525897981 \h </w:instrText>
        </w:r>
        <w:r w:rsidR="001C1D0D">
          <w:rPr>
            <w:webHidden/>
          </w:rPr>
        </w:r>
        <w:r w:rsidR="001C1D0D">
          <w:rPr>
            <w:webHidden/>
          </w:rPr>
          <w:fldChar w:fldCharType="separate"/>
        </w:r>
        <w:r w:rsidR="001C1D0D">
          <w:rPr>
            <w:webHidden/>
          </w:rPr>
          <w:t>22</w:t>
        </w:r>
        <w:r w:rsidR="001C1D0D">
          <w:rPr>
            <w:webHidden/>
          </w:rPr>
          <w:fldChar w:fldCharType="end"/>
        </w:r>
      </w:hyperlink>
    </w:p>
    <w:p w14:paraId="0F20277B" w14:textId="29BFDC6C" w:rsidR="001C1D0D" w:rsidRDefault="007E2B75">
      <w:pPr>
        <w:pStyle w:val="TDC3"/>
        <w:rPr>
          <w:rFonts w:asciiTheme="minorHAnsi" w:eastAsiaTheme="minorEastAsia" w:hAnsiTheme="minorHAnsi" w:cstheme="minorBidi"/>
          <w:i w:val="0"/>
          <w:iCs w:val="0"/>
          <w:sz w:val="22"/>
          <w:szCs w:val="22"/>
        </w:rPr>
      </w:pPr>
      <w:hyperlink w:anchor="_Toc525897982" w:history="1">
        <w:r w:rsidR="001C1D0D" w:rsidRPr="00FB44FF">
          <w:rPr>
            <w:rStyle w:val="Hipervnculo"/>
          </w:rPr>
          <w:t>5.3.5</w:t>
        </w:r>
        <w:r w:rsidR="001C1D0D">
          <w:rPr>
            <w:rFonts w:asciiTheme="minorHAnsi" w:eastAsiaTheme="minorEastAsia" w:hAnsiTheme="minorHAnsi" w:cstheme="minorBidi"/>
            <w:i w:val="0"/>
            <w:iCs w:val="0"/>
            <w:sz w:val="22"/>
            <w:szCs w:val="22"/>
          </w:rPr>
          <w:tab/>
        </w:r>
        <w:r w:rsidR="001C1D0D" w:rsidRPr="00FB44FF">
          <w:rPr>
            <w:rStyle w:val="Hipervnculo"/>
          </w:rPr>
          <w:t>Operación del Sistema en Modo de Marcha Blanca</w:t>
        </w:r>
        <w:r w:rsidR="001C1D0D">
          <w:rPr>
            <w:webHidden/>
          </w:rPr>
          <w:tab/>
        </w:r>
        <w:r w:rsidR="001C1D0D">
          <w:rPr>
            <w:webHidden/>
          </w:rPr>
          <w:fldChar w:fldCharType="begin"/>
        </w:r>
        <w:r w:rsidR="001C1D0D">
          <w:rPr>
            <w:webHidden/>
          </w:rPr>
          <w:instrText xml:space="preserve"> PAGEREF _Toc525897982 \h </w:instrText>
        </w:r>
        <w:r w:rsidR="001C1D0D">
          <w:rPr>
            <w:webHidden/>
          </w:rPr>
        </w:r>
        <w:r w:rsidR="001C1D0D">
          <w:rPr>
            <w:webHidden/>
          </w:rPr>
          <w:fldChar w:fldCharType="separate"/>
        </w:r>
        <w:r w:rsidR="001C1D0D">
          <w:rPr>
            <w:webHidden/>
          </w:rPr>
          <w:t>25</w:t>
        </w:r>
        <w:r w:rsidR="001C1D0D">
          <w:rPr>
            <w:webHidden/>
          </w:rPr>
          <w:fldChar w:fldCharType="end"/>
        </w:r>
      </w:hyperlink>
    </w:p>
    <w:p w14:paraId="5F974511" w14:textId="44B74D42" w:rsidR="001C1D0D" w:rsidRDefault="007E2B75">
      <w:pPr>
        <w:pStyle w:val="TDC3"/>
        <w:rPr>
          <w:rFonts w:asciiTheme="minorHAnsi" w:eastAsiaTheme="minorEastAsia" w:hAnsiTheme="minorHAnsi" w:cstheme="minorBidi"/>
          <w:i w:val="0"/>
          <w:iCs w:val="0"/>
          <w:sz w:val="22"/>
          <w:szCs w:val="22"/>
        </w:rPr>
      </w:pPr>
      <w:hyperlink w:anchor="_Toc525897983" w:history="1">
        <w:r w:rsidR="001C1D0D" w:rsidRPr="00FB44FF">
          <w:rPr>
            <w:rStyle w:val="Hipervnculo"/>
          </w:rPr>
          <w:t>5.3.6</w:t>
        </w:r>
        <w:r w:rsidR="001C1D0D">
          <w:rPr>
            <w:rFonts w:asciiTheme="minorHAnsi" w:eastAsiaTheme="minorEastAsia" w:hAnsiTheme="minorHAnsi" w:cstheme="minorBidi"/>
            <w:i w:val="0"/>
            <w:iCs w:val="0"/>
            <w:sz w:val="22"/>
            <w:szCs w:val="22"/>
          </w:rPr>
          <w:tab/>
        </w:r>
        <w:r w:rsidR="001C1D0D" w:rsidRPr="00FB44FF">
          <w:rPr>
            <w:rStyle w:val="Hipervnculo"/>
          </w:rPr>
          <w:t>Operación del Sistema en Modo Definitivo</w:t>
        </w:r>
        <w:r w:rsidR="001C1D0D">
          <w:rPr>
            <w:webHidden/>
          </w:rPr>
          <w:tab/>
        </w:r>
        <w:r w:rsidR="001C1D0D">
          <w:rPr>
            <w:webHidden/>
          </w:rPr>
          <w:fldChar w:fldCharType="begin"/>
        </w:r>
        <w:r w:rsidR="001C1D0D">
          <w:rPr>
            <w:webHidden/>
          </w:rPr>
          <w:instrText xml:space="preserve"> PAGEREF _Toc525897983 \h </w:instrText>
        </w:r>
        <w:r w:rsidR="001C1D0D">
          <w:rPr>
            <w:webHidden/>
          </w:rPr>
        </w:r>
        <w:r w:rsidR="001C1D0D">
          <w:rPr>
            <w:webHidden/>
          </w:rPr>
          <w:fldChar w:fldCharType="separate"/>
        </w:r>
        <w:r w:rsidR="001C1D0D">
          <w:rPr>
            <w:webHidden/>
          </w:rPr>
          <w:t>25</w:t>
        </w:r>
        <w:r w:rsidR="001C1D0D">
          <w:rPr>
            <w:webHidden/>
          </w:rPr>
          <w:fldChar w:fldCharType="end"/>
        </w:r>
      </w:hyperlink>
    </w:p>
    <w:p w14:paraId="49417D89" w14:textId="5466E326" w:rsidR="001C1D0D" w:rsidRDefault="007E2B75">
      <w:pPr>
        <w:pStyle w:val="TDC3"/>
        <w:rPr>
          <w:rFonts w:asciiTheme="minorHAnsi" w:eastAsiaTheme="minorEastAsia" w:hAnsiTheme="minorHAnsi" w:cstheme="minorBidi"/>
          <w:i w:val="0"/>
          <w:iCs w:val="0"/>
          <w:sz w:val="22"/>
          <w:szCs w:val="22"/>
        </w:rPr>
      </w:pPr>
      <w:hyperlink w:anchor="_Toc525897984" w:history="1">
        <w:r w:rsidR="001C1D0D" w:rsidRPr="00FB44FF">
          <w:rPr>
            <w:rStyle w:val="Hipervnculo"/>
          </w:rPr>
          <w:t>5.3.7</w:t>
        </w:r>
        <w:r w:rsidR="001C1D0D">
          <w:rPr>
            <w:rFonts w:asciiTheme="minorHAnsi" w:eastAsiaTheme="minorEastAsia" w:hAnsiTheme="minorHAnsi" w:cstheme="minorBidi"/>
            <w:i w:val="0"/>
            <w:iCs w:val="0"/>
            <w:sz w:val="22"/>
            <w:szCs w:val="22"/>
          </w:rPr>
          <w:tab/>
        </w:r>
        <w:r w:rsidR="001C1D0D" w:rsidRPr="00FB44FF">
          <w:rPr>
            <w:rStyle w:val="Hipervnculo"/>
          </w:rPr>
          <w:t>Mantenimiento del Sistema</w:t>
        </w:r>
        <w:r w:rsidR="001C1D0D">
          <w:rPr>
            <w:webHidden/>
          </w:rPr>
          <w:tab/>
        </w:r>
        <w:r w:rsidR="001C1D0D">
          <w:rPr>
            <w:webHidden/>
          </w:rPr>
          <w:fldChar w:fldCharType="begin"/>
        </w:r>
        <w:r w:rsidR="001C1D0D">
          <w:rPr>
            <w:webHidden/>
          </w:rPr>
          <w:instrText xml:space="preserve"> PAGEREF _Toc525897984 \h </w:instrText>
        </w:r>
        <w:r w:rsidR="001C1D0D">
          <w:rPr>
            <w:webHidden/>
          </w:rPr>
        </w:r>
        <w:r w:rsidR="001C1D0D">
          <w:rPr>
            <w:webHidden/>
          </w:rPr>
          <w:fldChar w:fldCharType="separate"/>
        </w:r>
        <w:r w:rsidR="001C1D0D">
          <w:rPr>
            <w:webHidden/>
          </w:rPr>
          <w:t>26</w:t>
        </w:r>
        <w:r w:rsidR="001C1D0D">
          <w:rPr>
            <w:webHidden/>
          </w:rPr>
          <w:fldChar w:fldCharType="end"/>
        </w:r>
      </w:hyperlink>
    </w:p>
    <w:p w14:paraId="7079BADF" w14:textId="49DA03C7" w:rsidR="001C1D0D" w:rsidRDefault="007E2B75">
      <w:pPr>
        <w:pStyle w:val="TDC3"/>
        <w:rPr>
          <w:rFonts w:asciiTheme="minorHAnsi" w:eastAsiaTheme="minorEastAsia" w:hAnsiTheme="minorHAnsi" w:cstheme="minorBidi"/>
          <w:i w:val="0"/>
          <w:iCs w:val="0"/>
          <w:sz w:val="22"/>
          <w:szCs w:val="22"/>
        </w:rPr>
      </w:pPr>
      <w:hyperlink w:anchor="_Toc525897985" w:history="1">
        <w:r w:rsidR="001C1D0D" w:rsidRPr="00FB44FF">
          <w:rPr>
            <w:rStyle w:val="Hipervnculo"/>
          </w:rPr>
          <w:t>5.3.8</w:t>
        </w:r>
        <w:r w:rsidR="001C1D0D">
          <w:rPr>
            <w:rFonts w:asciiTheme="minorHAnsi" w:eastAsiaTheme="minorEastAsia" w:hAnsiTheme="minorHAnsi" w:cstheme="minorBidi"/>
            <w:i w:val="0"/>
            <w:iCs w:val="0"/>
            <w:sz w:val="22"/>
            <w:szCs w:val="22"/>
          </w:rPr>
          <w:tab/>
        </w:r>
        <w:r w:rsidR="001C1D0D" w:rsidRPr="00FB44FF">
          <w:rPr>
            <w:rStyle w:val="Hipervnculo"/>
          </w:rPr>
          <w:t>Requerimientos asociados a la Protección de Datos</w:t>
        </w:r>
        <w:r w:rsidR="001C1D0D">
          <w:rPr>
            <w:webHidden/>
          </w:rPr>
          <w:tab/>
        </w:r>
        <w:r w:rsidR="001C1D0D">
          <w:rPr>
            <w:webHidden/>
          </w:rPr>
          <w:fldChar w:fldCharType="begin"/>
        </w:r>
        <w:r w:rsidR="001C1D0D">
          <w:rPr>
            <w:webHidden/>
          </w:rPr>
          <w:instrText xml:space="preserve"> PAGEREF _Toc525897985 \h </w:instrText>
        </w:r>
        <w:r w:rsidR="001C1D0D">
          <w:rPr>
            <w:webHidden/>
          </w:rPr>
        </w:r>
        <w:r w:rsidR="001C1D0D">
          <w:rPr>
            <w:webHidden/>
          </w:rPr>
          <w:fldChar w:fldCharType="separate"/>
        </w:r>
        <w:r w:rsidR="001C1D0D">
          <w:rPr>
            <w:webHidden/>
          </w:rPr>
          <w:t>26</w:t>
        </w:r>
        <w:r w:rsidR="001C1D0D">
          <w:rPr>
            <w:webHidden/>
          </w:rPr>
          <w:fldChar w:fldCharType="end"/>
        </w:r>
      </w:hyperlink>
    </w:p>
    <w:p w14:paraId="0902EF81" w14:textId="4703C0B2" w:rsidR="001C1D0D" w:rsidRDefault="007E2B75">
      <w:pPr>
        <w:pStyle w:val="TDC2"/>
        <w:rPr>
          <w:rFonts w:asciiTheme="minorHAnsi" w:eastAsiaTheme="minorEastAsia" w:hAnsiTheme="minorHAnsi" w:cstheme="minorBidi"/>
          <w:sz w:val="22"/>
          <w:szCs w:val="22"/>
        </w:rPr>
      </w:pPr>
      <w:hyperlink w:anchor="_Toc525897986" w:history="1">
        <w:r w:rsidR="001C1D0D" w:rsidRPr="00FB44FF">
          <w:rPr>
            <w:rStyle w:val="Hipervnculo"/>
          </w:rPr>
          <w:t>5.4</w:t>
        </w:r>
        <w:r w:rsidR="001C1D0D">
          <w:rPr>
            <w:rFonts w:asciiTheme="minorHAnsi" w:eastAsiaTheme="minorEastAsia" w:hAnsiTheme="minorHAnsi" w:cstheme="minorBidi"/>
            <w:sz w:val="22"/>
            <w:szCs w:val="22"/>
          </w:rPr>
          <w:tab/>
        </w:r>
        <w:r w:rsidR="001C1D0D" w:rsidRPr="00FB44FF">
          <w:rPr>
            <w:rStyle w:val="Hipervnculo"/>
          </w:rPr>
          <w:t>Niveles de servicio. Indicadores</w:t>
        </w:r>
        <w:r w:rsidR="001C1D0D">
          <w:rPr>
            <w:webHidden/>
          </w:rPr>
          <w:tab/>
        </w:r>
        <w:r w:rsidR="001C1D0D">
          <w:rPr>
            <w:webHidden/>
          </w:rPr>
          <w:fldChar w:fldCharType="begin"/>
        </w:r>
        <w:r w:rsidR="001C1D0D">
          <w:rPr>
            <w:webHidden/>
          </w:rPr>
          <w:instrText xml:space="preserve"> PAGEREF _Toc525897986 \h </w:instrText>
        </w:r>
        <w:r w:rsidR="001C1D0D">
          <w:rPr>
            <w:webHidden/>
          </w:rPr>
        </w:r>
        <w:r w:rsidR="001C1D0D">
          <w:rPr>
            <w:webHidden/>
          </w:rPr>
          <w:fldChar w:fldCharType="separate"/>
        </w:r>
        <w:r w:rsidR="001C1D0D">
          <w:rPr>
            <w:webHidden/>
          </w:rPr>
          <w:t>28</w:t>
        </w:r>
        <w:r w:rsidR="001C1D0D">
          <w:rPr>
            <w:webHidden/>
          </w:rPr>
          <w:fldChar w:fldCharType="end"/>
        </w:r>
      </w:hyperlink>
    </w:p>
    <w:p w14:paraId="50AAF051" w14:textId="57864AD4" w:rsidR="001C1D0D" w:rsidRDefault="007E2B75">
      <w:pPr>
        <w:pStyle w:val="TDC3"/>
        <w:rPr>
          <w:rFonts w:asciiTheme="minorHAnsi" w:eastAsiaTheme="minorEastAsia" w:hAnsiTheme="minorHAnsi" w:cstheme="minorBidi"/>
          <w:i w:val="0"/>
          <w:iCs w:val="0"/>
          <w:sz w:val="22"/>
          <w:szCs w:val="22"/>
        </w:rPr>
      </w:pPr>
      <w:hyperlink w:anchor="_Toc525897987" w:history="1">
        <w:r w:rsidR="001C1D0D" w:rsidRPr="00FB44FF">
          <w:rPr>
            <w:rStyle w:val="Hipervnculo"/>
          </w:rPr>
          <w:t>5.4.1</w:t>
        </w:r>
        <w:r w:rsidR="001C1D0D">
          <w:rPr>
            <w:rFonts w:asciiTheme="minorHAnsi" w:eastAsiaTheme="minorEastAsia" w:hAnsiTheme="minorHAnsi" w:cstheme="minorBidi"/>
            <w:i w:val="0"/>
            <w:iCs w:val="0"/>
            <w:sz w:val="22"/>
            <w:szCs w:val="22"/>
          </w:rPr>
          <w:tab/>
        </w:r>
        <w:r w:rsidR="001C1D0D" w:rsidRPr="00FB44FF">
          <w:rPr>
            <w:rStyle w:val="Hipervnculo"/>
          </w:rPr>
          <w:t>Niveles de servicio en la Operación</w:t>
        </w:r>
        <w:r w:rsidR="001C1D0D">
          <w:rPr>
            <w:webHidden/>
          </w:rPr>
          <w:tab/>
        </w:r>
        <w:r w:rsidR="001C1D0D">
          <w:rPr>
            <w:webHidden/>
          </w:rPr>
          <w:fldChar w:fldCharType="begin"/>
        </w:r>
        <w:r w:rsidR="001C1D0D">
          <w:rPr>
            <w:webHidden/>
          </w:rPr>
          <w:instrText xml:space="preserve"> PAGEREF _Toc525897987 \h </w:instrText>
        </w:r>
        <w:r w:rsidR="001C1D0D">
          <w:rPr>
            <w:webHidden/>
          </w:rPr>
        </w:r>
        <w:r w:rsidR="001C1D0D">
          <w:rPr>
            <w:webHidden/>
          </w:rPr>
          <w:fldChar w:fldCharType="separate"/>
        </w:r>
        <w:r w:rsidR="001C1D0D">
          <w:rPr>
            <w:webHidden/>
          </w:rPr>
          <w:t>28</w:t>
        </w:r>
        <w:r w:rsidR="001C1D0D">
          <w:rPr>
            <w:webHidden/>
          </w:rPr>
          <w:fldChar w:fldCharType="end"/>
        </w:r>
      </w:hyperlink>
    </w:p>
    <w:p w14:paraId="48D24611" w14:textId="29DBA2BA" w:rsidR="001C1D0D" w:rsidRDefault="007E2B75">
      <w:pPr>
        <w:pStyle w:val="TDC3"/>
        <w:rPr>
          <w:rFonts w:asciiTheme="minorHAnsi" w:eastAsiaTheme="minorEastAsia" w:hAnsiTheme="minorHAnsi" w:cstheme="minorBidi"/>
          <w:i w:val="0"/>
          <w:iCs w:val="0"/>
          <w:sz w:val="22"/>
          <w:szCs w:val="22"/>
        </w:rPr>
      </w:pPr>
      <w:hyperlink w:anchor="_Toc525897988" w:history="1">
        <w:r w:rsidR="001C1D0D" w:rsidRPr="00FB44FF">
          <w:rPr>
            <w:rStyle w:val="Hipervnculo"/>
          </w:rPr>
          <w:t>5.4.2</w:t>
        </w:r>
        <w:r w:rsidR="001C1D0D">
          <w:rPr>
            <w:rFonts w:asciiTheme="minorHAnsi" w:eastAsiaTheme="minorEastAsia" w:hAnsiTheme="minorHAnsi" w:cstheme="minorBidi"/>
            <w:i w:val="0"/>
            <w:iCs w:val="0"/>
            <w:sz w:val="22"/>
            <w:szCs w:val="22"/>
          </w:rPr>
          <w:tab/>
        </w:r>
        <w:r w:rsidR="001C1D0D" w:rsidRPr="00FB44FF">
          <w:rPr>
            <w:rStyle w:val="Hipervnculo"/>
          </w:rPr>
          <w:t>Niveles de servicio en el Mantenimiento</w:t>
        </w:r>
        <w:r w:rsidR="001C1D0D">
          <w:rPr>
            <w:webHidden/>
          </w:rPr>
          <w:tab/>
        </w:r>
        <w:r w:rsidR="001C1D0D">
          <w:rPr>
            <w:webHidden/>
          </w:rPr>
          <w:fldChar w:fldCharType="begin"/>
        </w:r>
        <w:r w:rsidR="001C1D0D">
          <w:rPr>
            <w:webHidden/>
          </w:rPr>
          <w:instrText xml:space="preserve"> PAGEREF _Toc525897988 \h </w:instrText>
        </w:r>
        <w:r w:rsidR="001C1D0D">
          <w:rPr>
            <w:webHidden/>
          </w:rPr>
        </w:r>
        <w:r w:rsidR="001C1D0D">
          <w:rPr>
            <w:webHidden/>
          </w:rPr>
          <w:fldChar w:fldCharType="separate"/>
        </w:r>
        <w:r w:rsidR="001C1D0D">
          <w:rPr>
            <w:webHidden/>
          </w:rPr>
          <w:t>29</w:t>
        </w:r>
        <w:r w:rsidR="001C1D0D">
          <w:rPr>
            <w:webHidden/>
          </w:rPr>
          <w:fldChar w:fldCharType="end"/>
        </w:r>
      </w:hyperlink>
    </w:p>
    <w:p w14:paraId="45D6D091" w14:textId="23FC6C88" w:rsidR="001C1D0D" w:rsidRDefault="007E2B75">
      <w:pPr>
        <w:pStyle w:val="TDC2"/>
        <w:rPr>
          <w:rFonts w:asciiTheme="minorHAnsi" w:eastAsiaTheme="minorEastAsia" w:hAnsiTheme="minorHAnsi" w:cstheme="minorBidi"/>
          <w:sz w:val="22"/>
          <w:szCs w:val="22"/>
        </w:rPr>
      </w:pPr>
      <w:hyperlink w:anchor="_Toc525897989" w:history="1">
        <w:r w:rsidR="001C1D0D" w:rsidRPr="00FB44FF">
          <w:rPr>
            <w:rStyle w:val="Hipervnculo"/>
          </w:rPr>
          <w:t>5.5</w:t>
        </w:r>
        <w:r w:rsidR="001C1D0D">
          <w:rPr>
            <w:rFonts w:asciiTheme="minorHAnsi" w:eastAsiaTheme="minorEastAsia" w:hAnsiTheme="minorHAnsi" w:cstheme="minorBidi"/>
            <w:sz w:val="22"/>
            <w:szCs w:val="22"/>
          </w:rPr>
          <w:tab/>
        </w:r>
        <w:r w:rsidR="001C1D0D" w:rsidRPr="00FB44FF">
          <w:rPr>
            <w:rStyle w:val="Hipervnculo"/>
          </w:rPr>
          <w:t>Documentación</w:t>
        </w:r>
        <w:r w:rsidR="001C1D0D">
          <w:rPr>
            <w:webHidden/>
          </w:rPr>
          <w:tab/>
        </w:r>
        <w:r w:rsidR="001C1D0D">
          <w:rPr>
            <w:webHidden/>
          </w:rPr>
          <w:fldChar w:fldCharType="begin"/>
        </w:r>
        <w:r w:rsidR="001C1D0D">
          <w:rPr>
            <w:webHidden/>
          </w:rPr>
          <w:instrText xml:space="preserve"> PAGEREF _Toc525897989 \h </w:instrText>
        </w:r>
        <w:r w:rsidR="001C1D0D">
          <w:rPr>
            <w:webHidden/>
          </w:rPr>
        </w:r>
        <w:r w:rsidR="001C1D0D">
          <w:rPr>
            <w:webHidden/>
          </w:rPr>
          <w:fldChar w:fldCharType="separate"/>
        </w:r>
        <w:r w:rsidR="001C1D0D">
          <w:rPr>
            <w:webHidden/>
          </w:rPr>
          <w:t>29</w:t>
        </w:r>
        <w:r w:rsidR="001C1D0D">
          <w:rPr>
            <w:webHidden/>
          </w:rPr>
          <w:fldChar w:fldCharType="end"/>
        </w:r>
      </w:hyperlink>
    </w:p>
    <w:p w14:paraId="5D0C3513" w14:textId="47C90C60" w:rsidR="001C1D0D" w:rsidRDefault="007E2B75">
      <w:pPr>
        <w:pStyle w:val="TDC2"/>
        <w:rPr>
          <w:rFonts w:asciiTheme="minorHAnsi" w:eastAsiaTheme="minorEastAsia" w:hAnsiTheme="minorHAnsi" w:cstheme="minorBidi"/>
          <w:sz w:val="22"/>
          <w:szCs w:val="22"/>
        </w:rPr>
      </w:pPr>
      <w:hyperlink w:anchor="_Toc525897990" w:history="1">
        <w:r w:rsidR="001C1D0D" w:rsidRPr="00FB44FF">
          <w:rPr>
            <w:rStyle w:val="Hipervnculo"/>
          </w:rPr>
          <w:t>5.6</w:t>
        </w:r>
        <w:r w:rsidR="001C1D0D">
          <w:rPr>
            <w:rFonts w:asciiTheme="minorHAnsi" w:eastAsiaTheme="minorEastAsia" w:hAnsiTheme="minorHAnsi" w:cstheme="minorBidi"/>
            <w:sz w:val="22"/>
            <w:szCs w:val="22"/>
          </w:rPr>
          <w:tab/>
        </w:r>
        <w:r w:rsidR="001C1D0D" w:rsidRPr="00FB44FF">
          <w:rPr>
            <w:rStyle w:val="Hipervnculo"/>
          </w:rPr>
          <w:t>Plan de Seguridad y Salud</w:t>
        </w:r>
        <w:r w:rsidR="001C1D0D">
          <w:rPr>
            <w:webHidden/>
          </w:rPr>
          <w:tab/>
        </w:r>
        <w:r w:rsidR="001C1D0D">
          <w:rPr>
            <w:webHidden/>
          </w:rPr>
          <w:fldChar w:fldCharType="begin"/>
        </w:r>
        <w:r w:rsidR="001C1D0D">
          <w:rPr>
            <w:webHidden/>
          </w:rPr>
          <w:instrText xml:space="preserve"> PAGEREF _Toc525897990 \h </w:instrText>
        </w:r>
        <w:r w:rsidR="001C1D0D">
          <w:rPr>
            <w:webHidden/>
          </w:rPr>
        </w:r>
        <w:r w:rsidR="001C1D0D">
          <w:rPr>
            <w:webHidden/>
          </w:rPr>
          <w:fldChar w:fldCharType="separate"/>
        </w:r>
        <w:r w:rsidR="001C1D0D">
          <w:rPr>
            <w:webHidden/>
          </w:rPr>
          <w:t>29</w:t>
        </w:r>
        <w:r w:rsidR="001C1D0D">
          <w:rPr>
            <w:webHidden/>
          </w:rPr>
          <w:fldChar w:fldCharType="end"/>
        </w:r>
      </w:hyperlink>
    </w:p>
    <w:p w14:paraId="385CF10B" w14:textId="58D577F7" w:rsidR="001C1D0D" w:rsidRDefault="007E2B75">
      <w:pPr>
        <w:pStyle w:val="TDC1"/>
        <w:rPr>
          <w:rFonts w:asciiTheme="minorHAnsi" w:eastAsiaTheme="minorEastAsia" w:hAnsiTheme="minorHAnsi" w:cstheme="minorBidi"/>
          <w:b w:val="0"/>
          <w:sz w:val="22"/>
          <w:szCs w:val="22"/>
        </w:rPr>
      </w:pPr>
      <w:hyperlink w:anchor="_Toc525897991" w:history="1">
        <w:r w:rsidR="001C1D0D" w:rsidRPr="00FB44FF">
          <w:rPr>
            <w:rStyle w:val="Hipervnculo"/>
          </w:rPr>
          <w:t>6</w:t>
        </w:r>
        <w:r w:rsidR="001C1D0D">
          <w:rPr>
            <w:rFonts w:asciiTheme="minorHAnsi" w:eastAsiaTheme="minorEastAsia" w:hAnsiTheme="minorHAnsi" w:cstheme="minorBidi"/>
            <w:b w:val="0"/>
            <w:sz w:val="22"/>
            <w:szCs w:val="22"/>
          </w:rPr>
          <w:tab/>
        </w:r>
        <w:r w:rsidR="001C1D0D" w:rsidRPr="00FB44FF">
          <w:rPr>
            <w:rStyle w:val="Hipervnculo"/>
          </w:rPr>
          <w:t>DIRECCIÓN Y ORGANIZACIÓN DEL PROYECTO</w:t>
        </w:r>
        <w:r w:rsidR="001C1D0D">
          <w:rPr>
            <w:webHidden/>
          </w:rPr>
          <w:tab/>
        </w:r>
        <w:r w:rsidR="001C1D0D">
          <w:rPr>
            <w:webHidden/>
          </w:rPr>
          <w:fldChar w:fldCharType="begin"/>
        </w:r>
        <w:r w:rsidR="001C1D0D">
          <w:rPr>
            <w:webHidden/>
          </w:rPr>
          <w:instrText xml:space="preserve"> PAGEREF _Toc525897991 \h </w:instrText>
        </w:r>
        <w:r w:rsidR="001C1D0D">
          <w:rPr>
            <w:webHidden/>
          </w:rPr>
        </w:r>
        <w:r w:rsidR="001C1D0D">
          <w:rPr>
            <w:webHidden/>
          </w:rPr>
          <w:fldChar w:fldCharType="separate"/>
        </w:r>
        <w:r w:rsidR="001C1D0D">
          <w:rPr>
            <w:webHidden/>
          </w:rPr>
          <w:t>30</w:t>
        </w:r>
        <w:r w:rsidR="001C1D0D">
          <w:rPr>
            <w:webHidden/>
          </w:rPr>
          <w:fldChar w:fldCharType="end"/>
        </w:r>
      </w:hyperlink>
    </w:p>
    <w:p w14:paraId="60981659" w14:textId="36CB8993" w:rsidR="001C1D0D" w:rsidRDefault="007E2B75">
      <w:pPr>
        <w:pStyle w:val="TDC2"/>
        <w:rPr>
          <w:rFonts w:asciiTheme="minorHAnsi" w:eastAsiaTheme="minorEastAsia" w:hAnsiTheme="minorHAnsi" w:cstheme="minorBidi"/>
          <w:sz w:val="22"/>
          <w:szCs w:val="22"/>
        </w:rPr>
      </w:pPr>
      <w:hyperlink w:anchor="_Toc525897992" w:history="1">
        <w:r w:rsidR="001C1D0D" w:rsidRPr="00FB44FF">
          <w:rPr>
            <w:rStyle w:val="Hipervnculo"/>
          </w:rPr>
          <w:t>6.1</w:t>
        </w:r>
        <w:r w:rsidR="001C1D0D">
          <w:rPr>
            <w:rFonts w:asciiTheme="minorHAnsi" w:eastAsiaTheme="minorEastAsia" w:hAnsiTheme="minorHAnsi" w:cstheme="minorBidi"/>
            <w:sz w:val="22"/>
            <w:szCs w:val="22"/>
          </w:rPr>
          <w:tab/>
        </w:r>
        <w:r w:rsidR="001C1D0D" w:rsidRPr="00FB44FF">
          <w:rPr>
            <w:rStyle w:val="Hipervnculo"/>
          </w:rPr>
          <w:t>Dirección del Contrato</w:t>
        </w:r>
        <w:r w:rsidR="001C1D0D">
          <w:rPr>
            <w:webHidden/>
          </w:rPr>
          <w:tab/>
        </w:r>
        <w:r w:rsidR="001C1D0D">
          <w:rPr>
            <w:webHidden/>
          </w:rPr>
          <w:fldChar w:fldCharType="begin"/>
        </w:r>
        <w:r w:rsidR="001C1D0D">
          <w:rPr>
            <w:webHidden/>
          </w:rPr>
          <w:instrText xml:space="preserve"> PAGEREF _Toc525897992 \h </w:instrText>
        </w:r>
        <w:r w:rsidR="001C1D0D">
          <w:rPr>
            <w:webHidden/>
          </w:rPr>
        </w:r>
        <w:r w:rsidR="001C1D0D">
          <w:rPr>
            <w:webHidden/>
          </w:rPr>
          <w:fldChar w:fldCharType="separate"/>
        </w:r>
        <w:r w:rsidR="001C1D0D">
          <w:rPr>
            <w:webHidden/>
          </w:rPr>
          <w:t>30</w:t>
        </w:r>
        <w:r w:rsidR="001C1D0D">
          <w:rPr>
            <w:webHidden/>
          </w:rPr>
          <w:fldChar w:fldCharType="end"/>
        </w:r>
      </w:hyperlink>
    </w:p>
    <w:p w14:paraId="459E4EFD" w14:textId="47D6826D" w:rsidR="001C1D0D" w:rsidRDefault="007E2B75">
      <w:pPr>
        <w:pStyle w:val="TDC2"/>
        <w:rPr>
          <w:rFonts w:asciiTheme="minorHAnsi" w:eastAsiaTheme="minorEastAsia" w:hAnsiTheme="minorHAnsi" w:cstheme="minorBidi"/>
          <w:sz w:val="22"/>
          <w:szCs w:val="22"/>
        </w:rPr>
      </w:pPr>
      <w:hyperlink w:anchor="_Toc525897993" w:history="1">
        <w:r w:rsidR="001C1D0D" w:rsidRPr="00FB44FF">
          <w:rPr>
            <w:rStyle w:val="Hipervnculo"/>
          </w:rPr>
          <w:t>6.2</w:t>
        </w:r>
        <w:r w:rsidR="001C1D0D">
          <w:rPr>
            <w:rFonts w:asciiTheme="minorHAnsi" w:eastAsiaTheme="minorEastAsia" w:hAnsiTheme="minorHAnsi" w:cstheme="minorBidi"/>
            <w:sz w:val="22"/>
            <w:szCs w:val="22"/>
          </w:rPr>
          <w:tab/>
        </w:r>
        <w:r w:rsidR="001C1D0D" w:rsidRPr="00FB44FF">
          <w:rPr>
            <w:rStyle w:val="Hipervnculo"/>
          </w:rPr>
          <w:t>Seguimiento y control de proyecto</w:t>
        </w:r>
        <w:r w:rsidR="001C1D0D">
          <w:rPr>
            <w:webHidden/>
          </w:rPr>
          <w:tab/>
        </w:r>
        <w:r w:rsidR="001C1D0D">
          <w:rPr>
            <w:webHidden/>
          </w:rPr>
          <w:fldChar w:fldCharType="begin"/>
        </w:r>
        <w:r w:rsidR="001C1D0D">
          <w:rPr>
            <w:webHidden/>
          </w:rPr>
          <w:instrText xml:space="preserve"> PAGEREF _Toc525897993 \h </w:instrText>
        </w:r>
        <w:r w:rsidR="001C1D0D">
          <w:rPr>
            <w:webHidden/>
          </w:rPr>
        </w:r>
        <w:r w:rsidR="001C1D0D">
          <w:rPr>
            <w:webHidden/>
          </w:rPr>
          <w:fldChar w:fldCharType="separate"/>
        </w:r>
        <w:r w:rsidR="001C1D0D">
          <w:rPr>
            <w:webHidden/>
          </w:rPr>
          <w:t>31</w:t>
        </w:r>
        <w:r w:rsidR="001C1D0D">
          <w:rPr>
            <w:webHidden/>
          </w:rPr>
          <w:fldChar w:fldCharType="end"/>
        </w:r>
      </w:hyperlink>
    </w:p>
    <w:p w14:paraId="65492702" w14:textId="0F1A18E9" w:rsidR="001C1D0D" w:rsidRDefault="007E2B75">
      <w:pPr>
        <w:pStyle w:val="TDC2"/>
        <w:rPr>
          <w:rFonts w:asciiTheme="minorHAnsi" w:eastAsiaTheme="minorEastAsia" w:hAnsiTheme="minorHAnsi" w:cstheme="minorBidi"/>
          <w:sz w:val="22"/>
          <w:szCs w:val="22"/>
        </w:rPr>
      </w:pPr>
      <w:hyperlink w:anchor="_Toc525897994" w:history="1">
        <w:r w:rsidR="001C1D0D" w:rsidRPr="00FB44FF">
          <w:rPr>
            <w:rStyle w:val="Hipervnculo"/>
            <w:lang w:eastAsia="en-US"/>
          </w:rPr>
          <w:t>6.3</w:t>
        </w:r>
        <w:r w:rsidR="001C1D0D">
          <w:rPr>
            <w:rFonts w:asciiTheme="minorHAnsi" w:eastAsiaTheme="minorEastAsia" w:hAnsiTheme="minorHAnsi" w:cstheme="minorBidi"/>
            <w:sz w:val="22"/>
            <w:szCs w:val="22"/>
          </w:rPr>
          <w:tab/>
        </w:r>
        <w:r w:rsidR="001C1D0D" w:rsidRPr="00FB44FF">
          <w:rPr>
            <w:rStyle w:val="Hipervnculo"/>
            <w:lang w:eastAsia="en-US"/>
          </w:rPr>
          <w:t>Equipos de trabajo del adjudicatario</w:t>
        </w:r>
        <w:r w:rsidR="001C1D0D">
          <w:rPr>
            <w:webHidden/>
          </w:rPr>
          <w:tab/>
        </w:r>
        <w:r w:rsidR="001C1D0D">
          <w:rPr>
            <w:webHidden/>
          </w:rPr>
          <w:fldChar w:fldCharType="begin"/>
        </w:r>
        <w:r w:rsidR="001C1D0D">
          <w:rPr>
            <w:webHidden/>
          </w:rPr>
          <w:instrText xml:space="preserve"> PAGEREF _Toc525897994 \h </w:instrText>
        </w:r>
        <w:r w:rsidR="001C1D0D">
          <w:rPr>
            <w:webHidden/>
          </w:rPr>
        </w:r>
        <w:r w:rsidR="001C1D0D">
          <w:rPr>
            <w:webHidden/>
          </w:rPr>
          <w:fldChar w:fldCharType="separate"/>
        </w:r>
        <w:r w:rsidR="001C1D0D">
          <w:rPr>
            <w:webHidden/>
          </w:rPr>
          <w:t>31</w:t>
        </w:r>
        <w:r w:rsidR="001C1D0D">
          <w:rPr>
            <w:webHidden/>
          </w:rPr>
          <w:fldChar w:fldCharType="end"/>
        </w:r>
      </w:hyperlink>
    </w:p>
    <w:p w14:paraId="426A7588" w14:textId="42E2A6BA" w:rsidR="001C1D0D" w:rsidRDefault="007E2B75">
      <w:pPr>
        <w:pStyle w:val="TDC3"/>
        <w:rPr>
          <w:rFonts w:asciiTheme="minorHAnsi" w:eastAsiaTheme="minorEastAsia" w:hAnsiTheme="minorHAnsi" w:cstheme="minorBidi"/>
          <w:i w:val="0"/>
          <w:iCs w:val="0"/>
          <w:sz w:val="22"/>
          <w:szCs w:val="22"/>
        </w:rPr>
      </w:pPr>
      <w:hyperlink w:anchor="_Toc525897995" w:history="1">
        <w:r w:rsidR="001C1D0D" w:rsidRPr="00FB44FF">
          <w:rPr>
            <w:rStyle w:val="Hipervnculo"/>
            <w:lang w:eastAsia="en-US"/>
          </w:rPr>
          <w:t>6.3.1</w:t>
        </w:r>
        <w:r w:rsidR="001C1D0D">
          <w:rPr>
            <w:rFonts w:asciiTheme="minorHAnsi" w:eastAsiaTheme="minorEastAsia" w:hAnsiTheme="minorHAnsi" w:cstheme="minorBidi"/>
            <w:i w:val="0"/>
            <w:iCs w:val="0"/>
            <w:sz w:val="22"/>
            <w:szCs w:val="22"/>
          </w:rPr>
          <w:tab/>
        </w:r>
        <w:r w:rsidR="001C1D0D" w:rsidRPr="00FB44FF">
          <w:rPr>
            <w:rStyle w:val="Hipervnculo"/>
            <w:lang w:eastAsia="en-US"/>
          </w:rPr>
          <w:t>Personal de la/s empresa/s adjudicataria/s</w:t>
        </w:r>
        <w:r w:rsidR="001C1D0D">
          <w:rPr>
            <w:webHidden/>
          </w:rPr>
          <w:tab/>
        </w:r>
        <w:r w:rsidR="001C1D0D">
          <w:rPr>
            <w:webHidden/>
          </w:rPr>
          <w:fldChar w:fldCharType="begin"/>
        </w:r>
        <w:r w:rsidR="001C1D0D">
          <w:rPr>
            <w:webHidden/>
          </w:rPr>
          <w:instrText xml:space="preserve"> PAGEREF _Toc525897995 \h </w:instrText>
        </w:r>
        <w:r w:rsidR="001C1D0D">
          <w:rPr>
            <w:webHidden/>
          </w:rPr>
        </w:r>
        <w:r w:rsidR="001C1D0D">
          <w:rPr>
            <w:webHidden/>
          </w:rPr>
          <w:fldChar w:fldCharType="separate"/>
        </w:r>
        <w:r w:rsidR="001C1D0D">
          <w:rPr>
            <w:webHidden/>
          </w:rPr>
          <w:t>31</w:t>
        </w:r>
        <w:r w:rsidR="001C1D0D">
          <w:rPr>
            <w:webHidden/>
          </w:rPr>
          <w:fldChar w:fldCharType="end"/>
        </w:r>
      </w:hyperlink>
    </w:p>
    <w:p w14:paraId="092BBB46" w14:textId="3BACCF57" w:rsidR="001C1D0D" w:rsidRDefault="007E2B75">
      <w:pPr>
        <w:pStyle w:val="TDC3"/>
        <w:rPr>
          <w:rFonts w:asciiTheme="minorHAnsi" w:eastAsiaTheme="minorEastAsia" w:hAnsiTheme="minorHAnsi" w:cstheme="minorBidi"/>
          <w:i w:val="0"/>
          <w:iCs w:val="0"/>
          <w:sz w:val="22"/>
          <w:szCs w:val="22"/>
        </w:rPr>
      </w:pPr>
      <w:hyperlink w:anchor="_Toc525897996" w:history="1">
        <w:r w:rsidR="001C1D0D" w:rsidRPr="00FB44FF">
          <w:rPr>
            <w:rStyle w:val="Hipervnculo"/>
          </w:rPr>
          <w:t>6.3.2</w:t>
        </w:r>
        <w:r w:rsidR="001C1D0D">
          <w:rPr>
            <w:rFonts w:asciiTheme="minorHAnsi" w:eastAsiaTheme="minorEastAsia" w:hAnsiTheme="minorHAnsi" w:cstheme="minorBidi"/>
            <w:i w:val="0"/>
            <w:iCs w:val="0"/>
            <w:sz w:val="22"/>
            <w:szCs w:val="22"/>
          </w:rPr>
          <w:tab/>
        </w:r>
        <w:r w:rsidR="001C1D0D" w:rsidRPr="00FB44FF">
          <w:rPr>
            <w:rStyle w:val="Hipervnculo"/>
            <w:lang w:eastAsia="en-US"/>
          </w:rPr>
          <w:t>Personal específico a considerar para la Operación</w:t>
        </w:r>
        <w:r w:rsidR="001C1D0D">
          <w:rPr>
            <w:webHidden/>
          </w:rPr>
          <w:tab/>
        </w:r>
        <w:r w:rsidR="001C1D0D">
          <w:rPr>
            <w:webHidden/>
          </w:rPr>
          <w:fldChar w:fldCharType="begin"/>
        </w:r>
        <w:r w:rsidR="001C1D0D">
          <w:rPr>
            <w:webHidden/>
          </w:rPr>
          <w:instrText xml:space="preserve"> PAGEREF _Toc525897996 \h </w:instrText>
        </w:r>
        <w:r w:rsidR="001C1D0D">
          <w:rPr>
            <w:webHidden/>
          </w:rPr>
        </w:r>
        <w:r w:rsidR="001C1D0D">
          <w:rPr>
            <w:webHidden/>
          </w:rPr>
          <w:fldChar w:fldCharType="separate"/>
        </w:r>
        <w:r w:rsidR="001C1D0D">
          <w:rPr>
            <w:webHidden/>
          </w:rPr>
          <w:t>32</w:t>
        </w:r>
        <w:r w:rsidR="001C1D0D">
          <w:rPr>
            <w:webHidden/>
          </w:rPr>
          <w:fldChar w:fldCharType="end"/>
        </w:r>
      </w:hyperlink>
    </w:p>
    <w:p w14:paraId="6DBC303D" w14:textId="12D9F61F" w:rsidR="001C1D0D" w:rsidRDefault="007E2B75">
      <w:pPr>
        <w:pStyle w:val="TDC3"/>
        <w:rPr>
          <w:rFonts w:asciiTheme="minorHAnsi" w:eastAsiaTheme="minorEastAsia" w:hAnsiTheme="minorHAnsi" w:cstheme="minorBidi"/>
          <w:i w:val="0"/>
          <w:iCs w:val="0"/>
          <w:sz w:val="22"/>
          <w:szCs w:val="22"/>
        </w:rPr>
      </w:pPr>
      <w:hyperlink w:anchor="_Toc525897997" w:history="1">
        <w:r w:rsidR="001C1D0D" w:rsidRPr="00FB44FF">
          <w:rPr>
            <w:rStyle w:val="Hipervnculo"/>
            <w:lang w:eastAsia="en-US"/>
          </w:rPr>
          <w:t>6.3.3</w:t>
        </w:r>
        <w:r w:rsidR="001C1D0D">
          <w:rPr>
            <w:rFonts w:asciiTheme="minorHAnsi" w:eastAsiaTheme="minorEastAsia" w:hAnsiTheme="minorHAnsi" w:cstheme="minorBidi"/>
            <w:i w:val="0"/>
            <w:iCs w:val="0"/>
            <w:sz w:val="22"/>
            <w:szCs w:val="22"/>
          </w:rPr>
          <w:tab/>
        </w:r>
        <w:r w:rsidR="001C1D0D" w:rsidRPr="00FB44FF">
          <w:rPr>
            <w:rStyle w:val="Hipervnculo"/>
            <w:lang w:eastAsia="en-US"/>
          </w:rPr>
          <w:t>Personal durante la fase de mantenimiento</w:t>
        </w:r>
        <w:r w:rsidR="001C1D0D">
          <w:rPr>
            <w:webHidden/>
          </w:rPr>
          <w:tab/>
        </w:r>
        <w:r w:rsidR="001C1D0D">
          <w:rPr>
            <w:webHidden/>
          </w:rPr>
          <w:fldChar w:fldCharType="begin"/>
        </w:r>
        <w:r w:rsidR="001C1D0D">
          <w:rPr>
            <w:webHidden/>
          </w:rPr>
          <w:instrText xml:space="preserve"> PAGEREF _Toc525897997 \h </w:instrText>
        </w:r>
        <w:r w:rsidR="001C1D0D">
          <w:rPr>
            <w:webHidden/>
          </w:rPr>
        </w:r>
        <w:r w:rsidR="001C1D0D">
          <w:rPr>
            <w:webHidden/>
          </w:rPr>
          <w:fldChar w:fldCharType="separate"/>
        </w:r>
        <w:r w:rsidR="001C1D0D">
          <w:rPr>
            <w:webHidden/>
          </w:rPr>
          <w:t>32</w:t>
        </w:r>
        <w:r w:rsidR="001C1D0D">
          <w:rPr>
            <w:webHidden/>
          </w:rPr>
          <w:fldChar w:fldCharType="end"/>
        </w:r>
      </w:hyperlink>
    </w:p>
    <w:p w14:paraId="67937CC2" w14:textId="65DFC410" w:rsidR="001C1D0D" w:rsidRDefault="007E2B75">
      <w:pPr>
        <w:pStyle w:val="TDC3"/>
        <w:rPr>
          <w:rFonts w:asciiTheme="minorHAnsi" w:eastAsiaTheme="minorEastAsia" w:hAnsiTheme="minorHAnsi" w:cstheme="minorBidi"/>
          <w:i w:val="0"/>
          <w:iCs w:val="0"/>
          <w:sz w:val="22"/>
          <w:szCs w:val="22"/>
        </w:rPr>
      </w:pPr>
      <w:hyperlink w:anchor="_Toc525897998" w:history="1">
        <w:r w:rsidR="001C1D0D" w:rsidRPr="00FB44FF">
          <w:rPr>
            <w:rStyle w:val="Hipervnculo"/>
            <w:lang w:eastAsia="en-US"/>
          </w:rPr>
          <w:t>6.3.4</w:t>
        </w:r>
        <w:r w:rsidR="001C1D0D">
          <w:rPr>
            <w:rFonts w:asciiTheme="minorHAnsi" w:eastAsiaTheme="minorEastAsia" w:hAnsiTheme="minorHAnsi" w:cstheme="minorBidi"/>
            <w:i w:val="0"/>
            <w:iCs w:val="0"/>
            <w:sz w:val="22"/>
            <w:szCs w:val="22"/>
          </w:rPr>
          <w:tab/>
        </w:r>
        <w:r w:rsidR="001C1D0D" w:rsidRPr="00FB44FF">
          <w:rPr>
            <w:rStyle w:val="Hipervnculo"/>
            <w:lang w:eastAsia="en-US"/>
          </w:rPr>
          <w:t>Personal de terceras empresas propietarias de SW, HW o comunicaciones</w:t>
        </w:r>
        <w:r w:rsidR="001C1D0D">
          <w:rPr>
            <w:webHidden/>
          </w:rPr>
          <w:tab/>
        </w:r>
        <w:r w:rsidR="001C1D0D">
          <w:rPr>
            <w:webHidden/>
          </w:rPr>
          <w:fldChar w:fldCharType="begin"/>
        </w:r>
        <w:r w:rsidR="001C1D0D">
          <w:rPr>
            <w:webHidden/>
          </w:rPr>
          <w:instrText xml:space="preserve"> PAGEREF _Toc525897998 \h </w:instrText>
        </w:r>
        <w:r w:rsidR="001C1D0D">
          <w:rPr>
            <w:webHidden/>
          </w:rPr>
        </w:r>
        <w:r w:rsidR="001C1D0D">
          <w:rPr>
            <w:webHidden/>
          </w:rPr>
          <w:fldChar w:fldCharType="separate"/>
        </w:r>
        <w:r w:rsidR="001C1D0D">
          <w:rPr>
            <w:webHidden/>
          </w:rPr>
          <w:t>32</w:t>
        </w:r>
        <w:r w:rsidR="001C1D0D">
          <w:rPr>
            <w:webHidden/>
          </w:rPr>
          <w:fldChar w:fldCharType="end"/>
        </w:r>
      </w:hyperlink>
    </w:p>
    <w:p w14:paraId="20260E32" w14:textId="7E7D320E" w:rsidR="001C1D0D" w:rsidRDefault="007E2B75">
      <w:pPr>
        <w:pStyle w:val="TDC3"/>
        <w:rPr>
          <w:rFonts w:asciiTheme="minorHAnsi" w:eastAsiaTheme="minorEastAsia" w:hAnsiTheme="minorHAnsi" w:cstheme="minorBidi"/>
          <w:i w:val="0"/>
          <w:iCs w:val="0"/>
          <w:sz w:val="22"/>
          <w:szCs w:val="22"/>
        </w:rPr>
      </w:pPr>
      <w:hyperlink w:anchor="_Toc525897999" w:history="1">
        <w:r w:rsidR="001C1D0D" w:rsidRPr="00FB44FF">
          <w:rPr>
            <w:rStyle w:val="Hipervnculo"/>
            <w:lang w:eastAsia="en-US"/>
          </w:rPr>
          <w:t>6.3.5</w:t>
        </w:r>
        <w:r w:rsidR="001C1D0D">
          <w:rPr>
            <w:rFonts w:asciiTheme="minorHAnsi" w:eastAsiaTheme="minorEastAsia" w:hAnsiTheme="minorHAnsi" w:cstheme="minorBidi"/>
            <w:i w:val="0"/>
            <w:iCs w:val="0"/>
            <w:sz w:val="22"/>
            <w:szCs w:val="22"/>
          </w:rPr>
          <w:tab/>
        </w:r>
        <w:r w:rsidR="001C1D0D" w:rsidRPr="00FB44FF">
          <w:rPr>
            <w:rStyle w:val="Hipervnculo"/>
            <w:lang w:eastAsia="en-US"/>
          </w:rPr>
          <w:t>Oficina-almacén del adjudicatario</w:t>
        </w:r>
        <w:r w:rsidR="001C1D0D">
          <w:rPr>
            <w:webHidden/>
          </w:rPr>
          <w:tab/>
        </w:r>
        <w:r w:rsidR="001C1D0D">
          <w:rPr>
            <w:webHidden/>
          </w:rPr>
          <w:fldChar w:fldCharType="begin"/>
        </w:r>
        <w:r w:rsidR="001C1D0D">
          <w:rPr>
            <w:webHidden/>
          </w:rPr>
          <w:instrText xml:space="preserve"> PAGEREF _Toc525897999 \h </w:instrText>
        </w:r>
        <w:r w:rsidR="001C1D0D">
          <w:rPr>
            <w:webHidden/>
          </w:rPr>
        </w:r>
        <w:r w:rsidR="001C1D0D">
          <w:rPr>
            <w:webHidden/>
          </w:rPr>
          <w:fldChar w:fldCharType="separate"/>
        </w:r>
        <w:r w:rsidR="001C1D0D">
          <w:rPr>
            <w:webHidden/>
          </w:rPr>
          <w:t>32</w:t>
        </w:r>
        <w:r w:rsidR="001C1D0D">
          <w:rPr>
            <w:webHidden/>
          </w:rPr>
          <w:fldChar w:fldCharType="end"/>
        </w:r>
      </w:hyperlink>
    </w:p>
    <w:p w14:paraId="6EFB6755" w14:textId="2B10C16E" w:rsidR="001C1D0D" w:rsidRDefault="007E2B75">
      <w:pPr>
        <w:pStyle w:val="TDC1"/>
        <w:rPr>
          <w:rFonts w:asciiTheme="minorHAnsi" w:eastAsiaTheme="minorEastAsia" w:hAnsiTheme="minorHAnsi" w:cstheme="minorBidi"/>
          <w:b w:val="0"/>
          <w:sz w:val="22"/>
          <w:szCs w:val="22"/>
        </w:rPr>
      </w:pPr>
      <w:hyperlink w:anchor="_Toc525898000" w:history="1">
        <w:r w:rsidR="001C1D0D" w:rsidRPr="00FB44FF">
          <w:rPr>
            <w:rStyle w:val="Hipervnculo"/>
          </w:rPr>
          <w:t>7</w:t>
        </w:r>
        <w:r w:rsidR="001C1D0D">
          <w:rPr>
            <w:rFonts w:asciiTheme="minorHAnsi" w:eastAsiaTheme="minorEastAsia" w:hAnsiTheme="minorHAnsi" w:cstheme="minorBidi"/>
            <w:b w:val="0"/>
            <w:sz w:val="22"/>
            <w:szCs w:val="22"/>
          </w:rPr>
          <w:tab/>
        </w:r>
        <w:r w:rsidR="001C1D0D" w:rsidRPr="00FB44FF">
          <w:rPr>
            <w:rStyle w:val="Hipervnculo"/>
          </w:rPr>
          <w:t>FASES DE RECEPCIÓN</w:t>
        </w:r>
        <w:r w:rsidR="001C1D0D">
          <w:rPr>
            <w:webHidden/>
          </w:rPr>
          <w:tab/>
        </w:r>
        <w:r w:rsidR="001C1D0D">
          <w:rPr>
            <w:webHidden/>
          </w:rPr>
          <w:fldChar w:fldCharType="begin"/>
        </w:r>
        <w:r w:rsidR="001C1D0D">
          <w:rPr>
            <w:webHidden/>
          </w:rPr>
          <w:instrText xml:space="preserve"> PAGEREF _Toc525898000 \h </w:instrText>
        </w:r>
        <w:r w:rsidR="001C1D0D">
          <w:rPr>
            <w:webHidden/>
          </w:rPr>
        </w:r>
        <w:r w:rsidR="001C1D0D">
          <w:rPr>
            <w:webHidden/>
          </w:rPr>
          <w:fldChar w:fldCharType="separate"/>
        </w:r>
        <w:r w:rsidR="001C1D0D">
          <w:rPr>
            <w:webHidden/>
          </w:rPr>
          <w:t>32</w:t>
        </w:r>
        <w:r w:rsidR="001C1D0D">
          <w:rPr>
            <w:webHidden/>
          </w:rPr>
          <w:fldChar w:fldCharType="end"/>
        </w:r>
      </w:hyperlink>
    </w:p>
    <w:p w14:paraId="3DB8198C" w14:textId="26E7D7DA" w:rsidR="001C1D0D" w:rsidRDefault="007E2B75">
      <w:pPr>
        <w:pStyle w:val="TDC2"/>
        <w:rPr>
          <w:rFonts w:asciiTheme="minorHAnsi" w:eastAsiaTheme="minorEastAsia" w:hAnsiTheme="minorHAnsi" w:cstheme="minorBidi"/>
          <w:sz w:val="22"/>
          <w:szCs w:val="22"/>
        </w:rPr>
      </w:pPr>
      <w:hyperlink w:anchor="_Toc525898001" w:history="1">
        <w:r w:rsidR="001C1D0D" w:rsidRPr="00FB44FF">
          <w:rPr>
            <w:rStyle w:val="Hipervnculo"/>
            <w:rFonts w:eastAsia="Calibri"/>
          </w:rPr>
          <w:t>7.1</w:t>
        </w:r>
        <w:r w:rsidR="001C1D0D">
          <w:rPr>
            <w:rFonts w:asciiTheme="minorHAnsi" w:eastAsiaTheme="minorEastAsia" w:hAnsiTheme="minorHAnsi" w:cstheme="minorBidi"/>
            <w:sz w:val="22"/>
            <w:szCs w:val="22"/>
          </w:rPr>
          <w:tab/>
        </w:r>
        <w:r w:rsidR="001C1D0D" w:rsidRPr="00FB44FF">
          <w:rPr>
            <w:rStyle w:val="Hipervnculo"/>
            <w:rFonts w:eastAsia="Calibri"/>
          </w:rPr>
          <w:t>Recepción Provisional</w:t>
        </w:r>
        <w:r w:rsidR="001C1D0D">
          <w:rPr>
            <w:webHidden/>
          </w:rPr>
          <w:tab/>
        </w:r>
        <w:r w:rsidR="001C1D0D">
          <w:rPr>
            <w:webHidden/>
          </w:rPr>
          <w:fldChar w:fldCharType="begin"/>
        </w:r>
        <w:r w:rsidR="001C1D0D">
          <w:rPr>
            <w:webHidden/>
          </w:rPr>
          <w:instrText xml:space="preserve"> PAGEREF _Toc525898001 \h </w:instrText>
        </w:r>
        <w:r w:rsidR="001C1D0D">
          <w:rPr>
            <w:webHidden/>
          </w:rPr>
        </w:r>
        <w:r w:rsidR="001C1D0D">
          <w:rPr>
            <w:webHidden/>
          </w:rPr>
          <w:fldChar w:fldCharType="separate"/>
        </w:r>
        <w:r w:rsidR="001C1D0D">
          <w:rPr>
            <w:webHidden/>
          </w:rPr>
          <w:t>32</w:t>
        </w:r>
        <w:r w:rsidR="001C1D0D">
          <w:rPr>
            <w:webHidden/>
          </w:rPr>
          <w:fldChar w:fldCharType="end"/>
        </w:r>
      </w:hyperlink>
    </w:p>
    <w:p w14:paraId="5AB8D877" w14:textId="1A785ABC" w:rsidR="001C1D0D" w:rsidRDefault="007E2B75">
      <w:pPr>
        <w:pStyle w:val="TDC2"/>
        <w:rPr>
          <w:rFonts w:asciiTheme="minorHAnsi" w:eastAsiaTheme="minorEastAsia" w:hAnsiTheme="minorHAnsi" w:cstheme="minorBidi"/>
          <w:sz w:val="22"/>
          <w:szCs w:val="22"/>
        </w:rPr>
      </w:pPr>
      <w:hyperlink w:anchor="_Toc525898002" w:history="1">
        <w:r w:rsidR="001C1D0D" w:rsidRPr="00FB44FF">
          <w:rPr>
            <w:rStyle w:val="Hipervnculo"/>
            <w:rFonts w:eastAsia="Calibri"/>
          </w:rPr>
          <w:t>7.2</w:t>
        </w:r>
        <w:r w:rsidR="001C1D0D">
          <w:rPr>
            <w:rFonts w:asciiTheme="minorHAnsi" w:eastAsiaTheme="minorEastAsia" w:hAnsiTheme="minorHAnsi" w:cstheme="minorBidi"/>
            <w:sz w:val="22"/>
            <w:szCs w:val="22"/>
          </w:rPr>
          <w:tab/>
        </w:r>
        <w:r w:rsidR="001C1D0D" w:rsidRPr="00FB44FF">
          <w:rPr>
            <w:rStyle w:val="Hipervnculo"/>
            <w:rFonts w:eastAsia="Calibri"/>
          </w:rPr>
          <w:t>Recepción Definitiva</w:t>
        </w:r>
        <w:r w:rsidR="001C1D0D">
          <w:rPr>
            <w:webHidden/>
          </w:rPr>
          <w:tab/>
        </w:r>
        <w:r w:rsidR="001C1D0D">
          <w:rPr>
            <w:webHidden/>
          </w:rPr>
          <w:fldChar w:fldCharType="begin"/>
        </w:r>
        <w:r w:rsidR="001C1D0D">
          <w:rPr>
            <w:webHidden/>
          </w:rPr>
          <w:instrText xml:space="preserve"> PAGEREF _Toc525898002 \h </w:instrText>
        </w:r>
        <w:r w:rsidR="001C1D0D">
          <w:rPr>
            <w:webHidden/>
          </w:rPr>
        </w:r>
        <w:r w:rsidR="001C1D0D">
          <w:rPr>
            <w:webHidden/>
          </w:rPr>
          <w:fldChar w:fldCharType="separate"/>
        </w:r>
        <w:r w:rsidR="001C1D0D">
          <w:rPr>
            <w:webHidden/>
          </w:rPr>
          <w:t>33</w:t>
        </w:r>
        <w:r w:rsidR="001C1D0D">
          <w:rPr>
            <w:webHidden/>
          </w:rPr>
          <w:fldChar w:fldCharType="end"/>
        </w:r>
      </w:hyperlink>
    </w:p>
    <w:p w14:paraId="00552773" w14:textId="1E005A74" w:rsidR="001C1D0D" w:rsidRDefault="007E2B75">
      <w:pPr>
        <w:pStyle w:val="TDC1"/>
        <w:rPr>
          <w:rFonts w:asciiTheme="minorHAnsi" w:eastAsiaTheme="minorEastAsia" w:hAnsiTheme="minorHAnsi" w:cstheme="minorBidi"/>
          <w:b w:val="0"/>
          <w:sz w:val="22"/>
          <w:szCs w:val="22"/>
        </w:rPr>
      </w:pPr>
      <w:hyperlink w:anchor="_Toc525898003" w:history="1">
        <w:r w:rsidR="001C1D0D" w:rsidRPr="00FB44FF">
          <w:rPr>
            <w:rStyle w:val="Hipervnculo"/>
          </w:rPr>
          <w:t>8</w:t>
        </w:r>
        <w:r w:rsidR="001C1D0D">
          <w:rPr>
            <w:rFonts w:asciiTheme="minorHAnsi" w:eastAsiaTheme="minorEastAsia" w:hAnsiTheme="minorHAnsi" w:cstheme="minorBidi"/>
            <w:b w:val="0"/>
            <w:sz w:val="22"/>
            <w:szCs w:val="22"/>
          </w:rPr>
          <w:tab/>
        </w:r>
        <w:r w:rsidR="001C1D0D" w:rsidRPr="00FB44FF">
          <w:rPr>
            <w:rStyle w:val="Hipervnculo"/>
          </w:rPr>
          <w:t>PLAN DE IMPLANTACIÓN</w:t>
        </w:r>
        <w:r w:rsidR="001C1D0D">
          <w:rPr>
            <w:webHidden/>
          </w:rPr>
          <w:tab/>
        </w:r>
        <w:r w:rsidR="001C1D0D">
          <w:rPr>
            <w:webHidden/>
          </w:rPr>
          <w:fldChar w:fldCharType="begin"/>
        </w:r>
        <w:r w:rsidR="001C1D0D">
          <w:rPr>
            <w:webHidden/>
          </w:rPr>
          <w:instrText xml:space="preserve"> PAGEREF _Toc525898003 \h </w:instrText>
        </w:r>
        <w:r w:rsidR="001C1D0D">
          <w:rPr>
            <w:webHidden/>
          </w:rPr>
        </w:r>
        <w:r w:rsidR="001C1D0D">
          <w:rPr>
            <w:webHidden/>
          </w:rPr>
          <w:fldChar w:fldCharType="separate"/>
        </w:r>
        <w:r w:rsidR="001C1D0D">
          <w:rPr>
            <w:webHidden/>
          </w:rPr>
          <w:t>33</w:t>
        </w:r>
        <w:r w:rsidR="001C1D0D">
          <w:rPr>
            <w:webHidden/>
          </w:rPr>
          <w:fldChar w:fldCharType="end"/>
        </w:r>
      </w:hyperlink>
    </w:p>
    <w:p w14:paraId="5DD70E90" w14:textId="5985B5C6" w:rsidR="001C1D0D" w:rsidRDefault="007E2B75">
      <w:pPr>
        <w:pStyle w:val="TDC1"/>
        <w:rPr>
          <w:rFonts w:asciiTheme="minorHAnsi" w:eastAsiaTheme="minorEastAsia" w:hAnsiTheme="minorHAnsi" w:cstheme="minorBidi"/>
          <w:b w:val="0"/>
          <w:sz w:val="22"/>
          <w:szCs w:val="22"/>
        </w:rPr>
      </w:pPr>
      <w:hyperlink w:anchor="_Toc525898004" w:history="1">
        <w:r w:rsidR="001C1D0D" w:rsidRPr="00FB44FF">
          <w:rPr>
            <w:rStyle w:val="Hipervnculo"/>
          </w:rPr>
          <w:t>9</w:t>
        </w:r>
        <w:r w:rsidR="001C1D0D">
          <w:rPr>
            <w:rFonts w:asciiTheme="minorHAnsi" w:eastAsiaTheme="minorEastAsia" w:hAnsiTheme="minorHAnsi" w:cstheme="minorBidi"/>
            <w:b w:val="0"/>
            <w:sz w:val="22"/>
            <w:szCs w:val="22"/>
          </w:rPr>
          <w:tab/>
        </w:r>
        <w:r w:rsidR="001C1D0D" w:rsidRPr="00FB44FF">
          <w:rPr>
            <w:rStyle w:val="Hipervnculo"/>
          </w:rPr>
          <w:t>CONDICIONES ECONÓMICAS Y PRESUPUESTO</w:t>
        </w:r>
        <w:r w:rsidR="001C1D0D">
          <w:rPr>
            <w:webHidden/>
          </w:rPr>
          <w:tab/>
        </w:r>
        <w:r w:rsidR="001C1D0D">
          <w:rPr>
            <w:webHidden/>
          </w:rPr>
          <w:fldChar w:fldCharType="begin"/>
        </w:r>
        <w:r w:rsidR="001C1D0D">
          <w:rPr>
            <w:webHidden/>
          </w:rPr>
          <w:instrText xml:space="preserve"> PAGEREF _Toc525898004 \h </w:instrText>
        </w:r>
        <w:r w:rsidR="001C1D0D">
          <w:rPr>
            <w:webHidden/>
          </w:rPr>
        </w:r>
        <w:r w:rsidR="001C1D0D">
          <w:rPr>
            <w:webHidden/>
          </w:rPr>
          <w:fldChar w:fldCharType="separate"/>
        </w:r>
        <w:r w:rsidR="001C1D0D">
          <w:rPr>
            <w:webHidden/>
          </w:rPr>
          <w:t>34</w:t>
        </w:r>
        <w:r w:rsidR="001C1D0D">
          <w:rPr>
            <w:webHidden/>
          </w:rPr>
          <w:fldChar w:fldCharType="end"/>
        </w:r>
      </w:hyperlink>
    </w:p>
    <w:p w14:paraId="1E569577" w14:textId="587EFC71" w:rsidR="001C1D0D" w:rsidRDefault="007E2B75">
      <w:pPr>
        <w:pStyle w:val="TDC2"/>
        <w:rPr>
          <w:rFonts w:asciiTheme="minorHAnsi" w:eastAsiaTheme="minorEastAsia" w:hAnsiTheme="minorHAnsi" w:cstheme="minorBidi"/>
          <w:sz w:val="22"/>
          <w:szCs w:val="22"/>
        </w:rPr>
      </w:pPr>
      <w:hyperlink w:anchor="_Toc525898005" w:history="1">
        <w:r w:rsidR="001C1D0D" w:rsidRPr="00FB44FF">
          <w:rPr>
            <w:rStyle w:val="Hipervnculo"/>
          </w:rPr>
          <w:t>9.1</w:t>
        </w:r>
        <w:r w:rsidR="001C1D0D">
          <w:rPr>
            <w:rFonts w:asciiTheme="minorHAnsi" w:eastAsiaTheme="minorEastAsia" w:hAnsiTheme="minorHAnsi" w:cstheme="minorBidi"/>
            <w:sz w:val="22"/>
            <w:szCs w:val="22"/>
          </w:rPr>
          <w:tab/>
        </w:r>
        <w:r w:rsidR="001C1D0D" w:rsidRPr="00FB44FF">
          <w:rPr>
            <w:rStyle w:val="Hipervnculo"/>
          </w:rPr>
          <w:t>Ingresos del adjudicatario</w:t>
        </w:r>
        <w:r w:rsidR="001C1D0D">
          <w:rPr>
            <w:webHidden/>
          </w:rPr>
          <w:tab/>
        </w:r>
        <w:r w:rsidR="001C1D0D">
          <w:rPr>
            <w:webHidden/>
          </w:rPr>
          <w:fldChar w:fldCharType="begin"/>
        </w:r>
        <w:r w:rsidR="001C1D0D">
          <w:rPr>
            <w:webHidden/>
          </w:rPr>
          <w:instrText xml:space="preserve"> PAGEREF _Toc525898005 \h </w:instrText>
        </w:r>
        <w:r w:rsidR="001C1D0D">
          <w:rPr>
            <w:webHidden/>
          </w:rPr>
        </w:r>
        <w:r w:rsidR="001C1D0D">
          <w:rPr>
            <w:webHidden/>
          </w:rPr>
          <w:fldChar w:fldCharType="separate"/>
        </w:r>
        <w:r w:rsidR="001C1D0D">
          <w:rPr>
            <w:webHidden/>
          </w:rPr>
          <w:t>34</w:t>
        </w:r>
        <w:r w:rsidR="001C1D0D">
          <w:rPr>
            <w:webHidden/>
          </w:rPr>
          <w:fldChar w:fldCharType="end"/>
        </w:r>
      </w:hyperlink>
    </w:p>
    <w:p w14:paraId="7AB0AE59" w14:textId="420D511B" w:rsidR="001C1D0D" w:rsidRDefault="007E2B75">
      <w:pPr>
        <w:pStyle w:val="TDC2"/>
        <w:rPr>
          <w:rFonts w:asciiTheme="minorHAnsi" w:eastAsiaTheme="minorEastAsia" w:hAnsiTheme="minorHAnsi" w:cstheme="minorBidi"/>
          <w:sz w:val="22"/>
          <w:szCs w:val="22"/>
        </w:rPr>
      </w:pPr>
      <w:hyperlink w:anchor="_Toc525898006" w:history="1">
        <w:r w:rsidR="001C1D0D" w:rsidRPr="00FB44FF">
          <w:rPr>
            <w:rStyle w:val="Hipervnculo"/>
          </w:rPr>
          <w:t>9.2</w:t>
        </w:r>
        <w:r w:rsidR="001C1D0D">
          <w:rPr>
            <w:rFonts w:asciiTheme="minorHAnsi" w:eastAsiaTheme="minorEastAsia" w:hAnsiTheme="minorHAnsi" w:cstheme="minorBidi"/>
            <w:sz w:val="22"/>
            <w:szCs w:val="22"/>
          </w:rPr>
          <w:tab/>
        </w:r>
        <w:r w:rsidR="001C1D0D" w:rsidRPr="00FB44FF">
          <w:rPr>
            <w:rStyle w:val="Hipervnculo"/>
          </w:rPr>
          <w:t>Penalizaciones</w:t>
        </w:r>
        <w:r w:rsidR="001C1D0D">
          <w:rPr>
            <w:webHidden/>
          </w:rPr>
          <w:tab/>
        </w:r>
        <w:r w:rsidR="001C1D0D">
          <w:rPr>
            <w:webHidden/>
          </w:rPr>
          <w:fldChar w:fldCharType="begin"/>
        </w:r>
        <w:r w:rsidR="001C1D0D">
          <w:rPr>
            <w:webHidden/>
          </w:rPr>
          <w:instrText xml:space="preserve"> PAGEREF _Toc525898006 \h </w:instrText>
        </w:r>
        <w:r w:rsidR="001C1D0D">
          <w:rPr>
            <w:webHidden/>
          </w:rPr>
        </w:r>
        <w:r w:rsidR="001C1D0D">
          <w:rPr>
            <w:webHidden/>
          </w:rPr>
          <w:fldChar w:fldCharType="separate"/>
        </w:r>
        <w:r w:rsidR="001C1D0D">
          <w:rPr>
            <w:webHidden/>
          </w:rPr>
          <w:t>34</w:t>
        </w:r>
        <w:r w:rsidR="001C1D0D">
          <w:rPr>
            <w:webHidden/>
          </w:rPr>
          <w:fldChar w:fldCharType="end"/>
        </w:r>
      </w:hyperlink>
    </w:p>
    <w:p w14:paraId="671D8E68" w14:textId="46BDD405" w:rsidR="001C1D0D" w:rsidRDefault="007E2B75">
      <w:pPr>
        <w:pStyle w:val="TDC1"/>
        <w:rPr>
          <w:rFonts w:asciiTheme="minorHAnsi" w:eastAsiaTheme="minorEastAsia" w:hAnsiTheme="minorHAnsi" w:cstheme="minorBidi"/>
          <w:b w:val="0"/>
          <w:sz w:val="22"/>
          <w:szCs w:val="22"/>
        </w:rPr>
      </w:pPr>
      <w:hyperlink w:anchor="_Toc525898007" w:history="1">
        <w:r w:rsidR="001C1D0D" w:rsidRPr="00FB44FF">
          <w:rPr>
            <w:rStyle w:val="Hipervnculo"/>
            <w:rFonts w:eastAsiaTheme="majorEastAsia"/>
            <w14:scene3d>
              <w14:camera w14:prst="orthographicFront"/>
              <w14:lightRig w14:rig="threePt" w14:dir="t">
                <w14:rot w14:lat="0" w14:lon="0" w14:rev="0"/>
              </w14:lightRig>
            </w14:scene3d>
          </w:rPr>
          <w:t>Anexo A.</w:t>
        </w:r>
        <w:r w:rsidR="001C1D0D" w:rsidRPr="00FB44FF">
          <w:rPr>
            <w:rStyle w:val="Hipervnculo"/>
            <w:rFonts w:eastAsiaTheme="majorEastAsia"/>
          </w:rPr>
          <w:t xml:space="preserve"> INVENTARIO DE APARCAMIENTOS</w:t>
        </w:r>
        <w:r w:rsidR="001C1D0D">
          <w:rPr>
            <w:webHidden/>
          </w:rPr>
          <w:tab/>
        </w:r>
        <w:r w:rsidR="001C1D0D">
          <w:rPr>
            <w:webHidden/>
          </w:rPr>
          <w:fldChar w:fldCharType="begin"/>
        </w:r>
        <w:r w:rsidR="001C1D0D">
          <w:rPr>
            <w:webHidden/>
          </w:rPr>
          <w:instrText xml:space="preserve"> PAGEREF _Toc525898007 \h </w:instrText>
        </w:r>
        <w:r w:rsidR="001C1D0D">
          <w:rPr>
            <w:webHidden/>
          </w:rPr>
        </w:r>
        <w:r w:rsidR="001C1D0D">
          <w:rPr>
            <w:webHidden/>
          </w:rPr>
          <w:fldChar w:fldCharType="separate"/>
        </w:r>
        <w:r w:rsidR="001C1D0D">
          <w:rPr>
            <w:webHidden/>
          </w:rPr>
          <w:t>36</w:t>
        </w:r>
        <w:r w:rsidR="001C1D0D">
          <w:rPr>
            <w:webHidden/>
          </w:rPr>
          <w:fldChar w:fldCharType="end"/>
        </w:r>
      </w:hyperlink>
    </w:p>
    <w:p w14:paraId="7D8A9EE8" w14:textId="75D63ED9" w:rsidR="00123D9F" w:rsidRDefault="0033635B" w:rsidP="00676727">
      <w:pPr>
        <w:rPr>
          <w:rStyle w:val="Ttulo1Car"/>
        </w:rPr>
      </w:pPr>
      <w:r>
        <w:rPr>
          <w:rStyle w:val="Ttulo1Car"/>
          <w:b/>
          <w:noProof/>
        </w:rPr>
        <w:fldChar w:fldCharType="end"/>
      </w:r>
    </w:p>
    <w:p w14:paraId="49FF1F05" w14:textId="77777777" w:rsidR="00676727" w:rsidRDefault="00676727" w:rsidP="00676727">
      <w:pPr>
        <w:rPr>
          <w:rStyle w:val="Ttulo1Car"/>
        </w:rPr>
      </w:pPr>
      <w:r>
        <w:rPr>
          <w:rStyle w:val="Ttulo1Car"/>
        </w:rPr>
        <w:br w:type="page"/>
      </w:r>
    </w:p>
    <w:p w14:paraId="5B55DCA7" w14:textId="77777777" w:rsidR="00C27E01" w:rsidRDefault="0033635B" w:rsidP="0033635B">
      <w:pPr>
        <w:rPr>
          <w:b/>
          <w:color w:val="C00000"/>
          <w:sz w:val="24"/>
          <w:szCs w:val="24"/>
        </w:rPr>
      </w:pPr>
      <w:r w:rsidRPr="0033635B">
        <w:rPr>
          <w:b/>
          <w:color w:val="C00000"/>
          <w:sz w:val="24"/>
          <w:szCs w:val="24"/>
        </w:rPr>
        <w:lastRenderedPageBreak/>
        <w:t>PLIEGO DE PRESCRIPCIONES TÉCNICAS PARTICULARES PARA LA “PROVISIÓN Y POSTERIOR EXPLOTACIÓN DE UN SISTEMA DE SEGURIDAD Y CONTROL DE ACCESOS EN FAVOR DE LOS USUARIOS DE TRANSPORTE PÚBLICO EN LOS APARCAMIENTOS LIGADOS AL TRANSPORTE PÚBLICO EN LA COMUNIDAD DE MADRID</w:t>
      </w:r>
    </w:p>
    <w:p w14:paraId="07FEEAB5" w14:textId="77777777" w:rsidR="0033635B" w:rsidRPr="0033635B" w:rsidRDefault="0033635B" w:rsidP="0033635B">
      <w:pPr>
        <w:rPr>
          <w:rStyle w:val="Ttulo1Car"/>
          <w:b/>
          <w:sz w:val="24"/>
          <w:szCs w:val="24"/>
        </w:rPr>
      </w:pPr>
    </w:p>
    <w:p w14:paraId="597ED4C7" w14:textId="77777777" w:rsidR="00676727" w:rsidRPr="00676727" w:rsidRDefault="00676727" w:rsidP="00676727">
      <w:pPr>
        <w:pStyle w:val="Ttulo1"/>
      </w:pPr>
      <w:bookmarkStart w:id="2" w:name="_Toc525641195"/>
      <w:bookmarkStart w:id="3" w:name="_Toc525897967"/>
      <w:r w:rsidRPr="00676727">
        <w:t>OBJETO DEL DOCUMENTO</w:t>
      </w:r>
      <w:bookmarkEnd w:id="2"/>
      <w:bookmarkEnd w:id="3"/>
    </w:p>
    <w:p w14:paraId="71B5CAE1" w14:textId="77777777" w:rsidR="00FE1722" w:rsidRDefault="00FE1722" w:rsidP="00676727">
      <w:r>
        <w:t xml:space="preserve">En el marco de la estrategia de promoción y mejora de servicio de los aparcamientos ligados al </w:t>
      </w:r>
      <w:r w:rsidR="00B669E4">
        <w:t>transporte</w:t>
      </w:r>
      <w:r>
        <w:t xml:space="preserve"> público en la Comunidad de Madrid, el CRTM se ha propuesto los siguientes objetivos: </w:t>
      </w:r>
    </w:p>
    <w:p w14:paraId="66350BDA" w14:textId="77777777" w:rsidR="00FE1722" w:rsidRDefault="00FE1722" w:rsidP="00FE1722">
      <w:pPr>
        <w:pStyle w:val="Vieta1"/>
      </w:pPr>
      <w:r>
        <w:t xml:space="preserve">Maximizar la disponibilidad de plazas en dichos aparcamientos para facilitar el cambio modal a usuarios de transporte público. </w:t>
      </w:r>
    </w:p>
    <w:p w14:paraId="1C149C9D" w14:textId="77777777" w:rsidR="00FE1722" w:rsidRDefault="00FE1722" w:rsidP="00FE1722">
      <w:pPr>
        <w:pStyle w:val="Vieta1"/>
      </w:pPr>
      <w:r>
        <w:t xml:space="preserve">Mejorar las condiciones de seguridad para todos los usuarios de dichos aparcamientos. </w:t>
      </w:r>
    </w:p>
    <w:p w14:paraId="5DC8F485" w14:textId="77777777" w:rsidR="00676727" w:rsidRPr="00676727" w:rsidRDefault="00676727" w:rsidP="00676727">
      <w:r w:rsidRPr="00676727">
        <w:t xml:space="preserve">El presente Pliego tiene como objeto definir las condiciones técnicas particulares que han de regir en el contrato de servicios para la provisión y posterior explotación de un “SISTEMA DE SEGURIDAD Y CONTROL DE ACCESOS EN FAVOR DE LOS USUARIOS DE TRANSPORTE PÚBLICO EN LOS APARCAMIENTOS </w:t>
      </w:r>
      <w:r w:rsidR="008C0747">
        <w:t xml:space="preserve">LIGADOS </w:t>
      </w:r>
      <w:r w:rsidR="00C4181C">
        <w:t>AL TRANSPORTE PÚBLICO EN LA COMUNIDAD DE MADRID</w:t>
      </w:r>
      <w:r w:rsidRPr="00676727">
        <w:t xml:space="preserve">”, con el alcance que se establece en los apartados siguientes. </w:t>
      </w:r>
    </w:p>
    <w:p w14:paraId="01598915" w14:textId="77777777" w:rsidR="00676727" w:rsidRDefault="00676727" w:rsidP="00676727">
      <w:pPr>
        <w:pStyle w:val="Ttulo1"/>
      </w:pPr>
      <w:bookmarkStart w:id="4" w:name="_Toc525641196"/>
      <w:bookmarkStart w:id="5" w:name="_Toc525897968"/>
      <w:r w:rsidRPr="00676727">
        <w:t>ANTECEDENTES</w:t>
      </w:r>
      <w:bookmarkEnd w:id="4"/>
      <w:bookmarkEnd w:id="5"/>
    </w:p>
    <w:p w14:paraId="62EC9A48" w14:textId="77777777" w:rsidR="00676727" w:rsidRDefault="00676727" w:rsidP="00676727">
      <w:r>
        <w:t xml:space="preserve">En la actualidad existen un total de </w:t>
      </w:r>
      <w:r w:rsidRPr="00BD7033">
        <w:rPr>
          <w:highlight w:val="yellow"/>
        </w:rPr>
        <w:t>81</w:t>
      </w:r>
      <w:r>
        <w:t xml:space="preserve"> aparcamientos de </w:t>
      </w:r>
      <w:r w:rsidRPr="00BD7033">
        <w:t>uso libre</w:t>
      </w:r>
      <w:r>
        <w:t xml:space="preserve"> en Madrid ligados al transporte público, de los cuales:  </w:t>
      </w:r>
    </w:p>
    <w:p w14:paraId="29E7AA14" w14:textId="77777777" w:rsidR="00676727" w:rsidRPr="00506CFF" w:rsidRDefault="00676727" w:rsidP="00506CFF">
      <w:pPr>
        <w:pStyle w:val="Vieta1"/>
      </w:pPr>
      <w:r w:rsidRPr="00506CFF">
        <w:t xml:space="preserve">Un total de </w:t>
      </w:r>
      <w:r w:rsidRPr="00506CFF">
        <w:rPr>
          <w:highlight w:val="yellow"/>
        </w:rPr>
        <w:t>57</w:t>
      </w:r>
      <w:r w:rsidRPr="00506CFF">
        <w:t xml:space="preserve"> aparcamientos se encuentran en la Comunidad de Madrid, que integran un total de 19.362 plazas. </w:t>
      </w:r>
    </w:p>
    <w:p w14:paraId="3774921D" w14:textId="77777777" w:rsidR="00676727" w:rsidRPr="00506CFF" w:rsidRDefault="00676727" w:rsidP="00506CFF">
      <w:pPr>
        <w:pStyle w:val="Vieta1"/>
      </w:pPr>
      <w:r w:rsidRPr="00506CFF">
        <w:t xml:space="preserve">Un total de </w:t>
      </w:r>
      <w:r w:rsidRPr="00506CFF">
        <w:rPr>
          <w:highlight w:val="yellow"/>
        </w:rPr>
        <w:t>24</w:t>
      </w:r>
      <w:r w:rsidRPr="00506CFF">
        <w:t xml:space="preserve"> aparcamientos se encuentran en el municipio de Madrid. </w:t>
      </w:r>
    </w:p>
    <w:p w14:paraId="0E163C01" w14:textId="77777777" w:rsidR="00676727" w:rsidRDefault="00676727" w:rsidP="00676727">
      <w:r>
        <w:t xml:space="preserve">Adicionalmente, existen </w:t>
      </w:r>
      <w:r w:rsidRPr="00E34DE7">
        <w:rPr>
          <w:highlight w:val="yellow"/>
        </w:rPr>
        <w:t>12</w:t>
      </w:r>
      <w:r>
        <w:t xml:space="preserve"> aparcamientos de pago ligados al transporte público, de los cuales: </w:t>
      </w:r>
    </w:p>
    <w:p w14:paraId="0608A133" w14:textId="77777777" w:rsidR="00676727" w:rsidRDefault="00676727" w:rsidP="00506CFF">
      <w:pPr>
        <w:pStyle w:val="Vieta1"/>
      </w:pPr>
      <w:r w:rsidRPr="00676727">
        <w:rPr>
          <w:highlight w:val="yellow"/>
        </w:rPr>
        <w:t>10</w:t>
      </w:r>
      <w:r>
        <w:t xml:space="preserve"> están en la Comunidad de Madrid (9.167 plazas). </w:t>
      </w:r>
    </w:p>
    <w:p w14:paraId="141CC2CC" w14:textId="77777777" w:rsidR="00676727" w:rsidRDefault="00676727" w:rsidP="00506CFF">
      <w:pPr>
        <w:pStyle w:val="Vieta1"/>
      </w:pPr>
      <w:r w:rsidRPr="00676727">
        <w:rPr>
          <w:highlight w:val="yellow"/>
        </w:rPr>
        <w:t>2</w:t>
      </w:r>
      <w:r>
        <w:t xml:space="preserve"> se encuentran en el municipio de Madrid. </w:t>
      </w:r>
    </w:p>
    <w:p w14:paraId="2E69D876" w14:textId="77777777" w:rsidR="00676727" w:rsidRDefault="00676727" w:rsidP="00676727">
      <w:r>
        <w:t xml:space="preserve">Algunos de estos aparcamientos cuentan con varias superficies separadas para una misma ubicación. </w:t>
      </w:r>
    </w:p>
    <w:p w14:paraId="2DA2043B" w14:textId="77777777" w:rsidR="00676727" w:rsidRDefault="00676727" w:rsidP="00676727">
      <w:r w:rsidRPr="00E40229">
        <w:t>El objetivo primario de estos aparcamientos, al estar ligados a</w:t>
      </w:r>
      <w:r>
        <w:t xml:space="preserve">l transporte público, es fomentar el intercambio del vehículo privado al transporte público. Sin embargo, su utilización con fines diferentes, por ejemplo, en las cercanías de oficinas o centros comerciales cercanos, o incluso residenciales, está produciendo que la oferta de plazas para los usuarios del transporte público se vea considerablemente mermada, distorsionando de este modo el objetivo principal para el que fueron concebidos. </w:t>
      </w:r>
    </w:p>
    <w:p w14:paraId="3B890B59" w14:textId="77777777" w:rsidR="00676727" w:rsidRDefault="00676727" w:rsidP="00676727">
      <w:r>
        <w:t xml:space="preserve">Así, es un hecho que gran parte de estos aparcamientos se encuentran saturados o próximos a la saturación en hora punta, como ocurre de forma más notoria en el corredor A2 y en los corredores A5, A42 y A4 del Sur metropolitano, en los que se ha constatado que muchos usuarios no utilizan el transporte público tras dejar su vehículo aparcado en ellos.   </w:t>
      </w:r>
    </w:p>
    <w:p w14:paraId="13852CDA" w14:textId="77777777" w:rsidR="00676727" w:rsidRDefault="00676727" w:rsidP="00676727">
      <w:r>
        <w:lastRenderedPageBreak/>
        <w:t xml:space="preserve">Adicionalmente, en recientes estudios realizados por la Comunidad de Madrid se ha podido constatar que los usuarios en general demandan mayor seguridad en estos aparcamientos, tanto frente a robos como a otros riesgos percibidos.  </w:t>
      </w:r>
    </w:p>
    <w:p w14:paraId="771660AA" w14:textId="77777777" w:rsidR="00676727" w:rsidRDefault="00676727" w:rsidP="00676727">
      <w:r>
        <w:t xml:space="preserve">Conscientes de ello y con el fin de responder a ambas situaciones, el Consorcio de Transportes de Madrid ha decidido llevar a cabo el denominado proyecto “APARCA-T”: un sistema de seguridad y control de accesos a dichos aparcamientos, que permita discriminar cuáles de los usuarios de vehículo privado hacen efectivamente uso del transporte público tras dejar su vehículo estacionado, y cobrar una tarifa por uso a aquellos que no utilicen posteriormente el transporte público, todo ello con el fin de favorecer que los usuarios de transporte público tengan plaza de aparcamiento cuando la necesiten. </w:t>
      </w:r>
    </w:p>
    <w:p w14:paraId="30873FD0" w14:textId="77777777" w:rsidR="00676727" w:rsidRPr="00676727" w:rsidRDefault="00676727" w:rsidP="00676727">
      <w:pPr>
        <w:pStyle w:val="Ttulo1"/>
      </w:pPr>
      <w:bookmarkStart w:id="6" w:name="_Toc525641197"/>
      <w:bookmarkStart w:id="7" w:name="_Toc525897969"/>
      <w:r w:rsidRPr="00676727">
        <w:t>ALCANCE DEL PROYECTO Y CONSIDERACIONES INICIALES</w:t>
      </w:r>
      <w:bookmarkEnd w:id="6"/>
      <w:bookmarkEnd w:id="7"/>
      <w:r w:rsidRPr="00676727">
        <w:t xml:space="preserve"> </w:t>
      </w:r>
    </w:p>
    <w:p w14:paraId="4FA7D153" w14:textId="77777777" w:rsidR="00676727" w:rsidRDefault="00676727" w:rsidP="00676727">
      <w:r w:rsidRPr="00030E2B">
        <w:t>Los</w:t>
      </w:r>
      <w:r w:rsidRPr="00030E2B">
        <w:rPr>
          <w:spacing w:val="3"/>
        </w:rPr>
        <w:t xml:space="preserve"> </w:t>
      </w:r>
      <w:r w:rsidRPr="00030E2B">
        <w:t>trabajos</w:t>
      </w:r>
      <w:r w:rsidRPr="00030E2B">
        <w:rPr>
          <w:spacing w:val="4"/>
        </w:rPr>
        <w:t xml:space="preserve"> </w:t>
      </w:r>
      <w:r w:rsidRPr="00030E2B">
        <w:t>a</w:t>
      </w:r>
      <w:r w:rsidRPr="00030E2B">
        <w:rPr>
          <w:spacing w:val="3"/>
        </w:rPr>
        <w:t xml:space="preserve"> </w:t>
      </w:r>
      <w:r w:rsidRPr="00030E2B">
        <w:t>realizar</w:t>
      </w:r>
      <w:r w:rsidRPr="00030E2B">
        <w:rPr>
          <w:spacing w:val="4"/>
        </w:rPr>
        <w:t xml:space="preserve"> </w:t>
      </w:r>
      <w:r>
        <w:t>por</w:t>
      </w:r>
      <w:r w:rsidRPr="00030E2B">
        <w:rPr>
          <w:spacing w:val="4"/>
        </w:rPr>
        <w:t xml:space="preserve"> </w:t>
      </w:r>
      <w:r w:rsidRPr="00030E2B">
        <w:t>el</w:t>
      </w:r>
      <w:r w:rsidRPr="00030E2B">
        <w:rPr>
          <w:spacing w:val="4"/>
        </w:rPr>
        <w:t xml:space="preserve"> </w:t>
      </w:r>
      <w:r w:rsidRPr="00030E2B">
        <w:t>adjudicatario</w:t>
      </w:r>
      <w:r>
        <w:t xml:space="preserve"> incluyen la redacción del proyecto, su ejecución, la puesta en marcha y la posterior explotación (incluyendo operación y mantenimiento) como un Servicio durante </w:t>
      </w:r>
      <w:r w:rsidRPr="00455B96">
        <w:t>un período de 5 (cinco) años</w:t>
      </w:r>
      <w:r>
        <w:t>, de un</w:t>
      </w:r>
      <w:r w:rsidRPr="00030E2B">
        <w:t xml:space="preserve"> </w:t>
      </w:r>
      <w:r w:rsidRPr="005D7480">
        <w:t xml:space="preserve">Sistema de </w:t>
      </w:r>
      <w:r>
        <w:t xml:space="preserve">Seguridad y Control de Accesos mediante lectura de matrículas en los aparcamientos </w:t>
      </w:r>
      <w:r w:rsidR="00C4181C">
        <w:t>ligados al transporte público en la Comunidad</w:t>
      </w:r>
      <w:r>
        <w:t xml:space="preserve"> de Madrid, que discrimine positivamente a los usuarios del transporte público a través de la comprobación del uso posterior del transporte público una vez que el vehículo ha sido estacionado. </w:t>
      </w:r>
    </w:p>
    <w:p w14:paraId="28251063" w14:textId="0D4C64BC" w:rsidR="007E2B75" w:rsidRDefault="00676727" w:rsidP="00676727">
      <w:pPr>
        <w:rPr>
          <w:ins w:id="8" w:author="Autor"/>
        </w:rPr>
      </w:pPr>
      <w:r>
        <w:t>Los medios de pago serán efectivo y tarjetas bancarias a través de máquinas dispuestas para ello en campo</w:t>
      </w:r>
      <w:ins w:id="9" w:author="Autor">
        <w:r w:rsidR="007E2B75">
          <w:t xml:space="preserve"> o en el app con pagos electrónicos.  Las tarjetas de transporte del CRTM no tienen monedero en su interior.</w:t>
        </w:r>
      </w:ins>
      <w:del w:id="10" w:author="Autor">
        <w:r w:rsidDel="007E2B75">
          <w:delText>,</w:delText>
        </w:r>
      </w:del>
    </w:p>
    <w:p w14:paraId="28F0DBDE" w14:textId="77777777" w:rsidR="007E2B75" w:rsidRDefault="007E2B75" w:rsidP="00676727">
      <w:pPr>
        <w:rPr>
          <w:ins w:id="11" w:author="Autor"/>
        </w:rPr>
      </w:pPr>
    </w:p>
    <w:p w14:paraId="741630EB" w14:textId="0DD7C017" w:rsidR="00676727" w:rsidDel="007E2B75" w:rsidRDefault="00676727" w:rsidP="00676727">
      <w:pPr>
        <w:rPr>
          <w:del w:id="12" w:author="Autor"/>
        </w:rPr>
      </w:pPr>
      <w:r>
        <w:t xml:space="preserve"> </w:t>
      </w:r>
      <w:del w:id="13" w:author="Autor">
        <w:r w:rsidDel="007E2B75">
          <w:delText xml:space="preserve">y </w:delText>
        </w:r>
        <w:r w:rsidRPr="00A73591" w:rsidDel="007E2B75">
          <w:delText>mediante monedero electrónico relacionado/asociado a las tarjetas de transporte activas en la actualidad</w:delText>
        </w:r>
        <w:r w:rsidDel="007E2B75">
          <w:delText xml:space="preserve"> (recargado a través de tarjeta de crédito vía web y App). </w:delText>
        </w:r>
      </w:del>
    </w:p>
    <w:p w14:paraId="125FAA6C" w14:textId="77777777" w:rsidR="00676727" w:rsidRDefault="00676727" w:rsidP="00676727">
      <w:r w:rsidRPr="00030E2B">
        <w:t>El</w:t>
      </w:r>
      <w:r w:rsidRPr="00030E2B">
        <w:rPr>
          <w:spacing w:val="2"/>
        </w:rPr>
        <w:t xml:space="preserve"> </w:t>
      </w:r>
      <w:r w:rsidRPr="00030E2B">
        <w:t>diseño</w:t>
      </w:r>
      <w:r w:rsidRPr="00030E2B">
        <w:rPr>
          <w:spacing w:val="1"/>
        </w:rPr>
        <w:t xml:space="preserve"> </w:t>
      </w:r>
      <w:r w:rsidRPr="00030E2B">
        <w:t>del</w:t>
      </w:r>
      <w:r w:rsidRPr="00030E2B">
        <w:rPr>
          <w:spacing w:val="2"/>
        </w:rPr>
        <w:t xml:space="preserve"> </w:t>
      </w:r>
      <w:r w:rsidRPr="00030E2B">
        <w:t>Sistema</w:t>
      </w:r>
      <w:r w:rsidRPr="00030E2B">
        <w:rPr>
          <w:spacing w:val="1"/>
        </w:rPr>
        <w:t xml:space="preserve"> </w:t>
      </w:r>
      <w:r w:rsidRPr="00030E2B">
        <w:t>objeto</w:t>
      </w:r>
      <w:r w:rsidRPr="00030E2B">
        <w:rPr>
          <w:spacing w:val="3"/>
        </w:rPr>
        <w:t xml:space="preserve"> </w:t>
      </w:r>
      <w:r w:rsidRPr="00030E2B">
        <w:t>de</w:t>
      </w:r>
      <w:r w:rsidRPr="00030E2B">
        <w:rPr>
          <w:spacing w:val="1"/>
        </w:rPr>
        <w:t xml:space="preserve"> </w:t>
      </w:r>
      <w:r w:rsidRPr="00030E2B">
        <w:t>este</w:t>
      </w:r>
      <w:r w:rsidRPr="00030E2B">
        <w:rPr>
          <w:spacing w:val="3"/>
        </w:rPr>
        <w:t xml:space="preserve"> </w:t>
      </w:r>
      <w:r w:rsidRPr="00030E2B">
        <w:t>contrato</w:t>
      </w:r>
      <w:r w:rsidRPr="00030E2B">
        <w:rPr>
          <w:spacing w:val="4"/>
        </w:rPr>
        <w:t xml:space="preserve"> </w:t>
      </w:r>
      <w:r w:rsidRPr="00030E2B">
        <w:t>tiene</w:t>
      </w:r>
      <w:r w:rsidRPr="00030E2B">
        <w:rPr>
          <w:spacing w:val="4"/>
        </w:rPr>
        <w:t xml:space="preserve"> </w:t>
      </w:r>
      <w:r w:rsidRPr="00030E2B">
        <w:rPr>
          <w:spacing w:val="-2"/>
        </w:rPr>
        <w:t>que</w:t>
      </w:r>
      <w:r w:rsidRPr="00030E2B">
        <w:rPr>
          <w:spacing w:val="3"/>
        </w:rPr>
        <w:t xml:space="preserve"> </w:t>
      </w:r>
      <w:r w:rsidRPr="00030E2B">
        <w:t>permitir</w:t>
      </w:r>
      <w:r w:rsidRPr="00030E2B">
        <w:rPr>
          <w:spacing w:val="3"/>
        </w:rPr>
        <w:t xml:space="preserve"> </w:t>
      </w:r>
      <w:r w:rsidRPr="00030E2B">
        <w:t>la escalabilidad, de</w:t>
      </w:r>
      <w:r w:rsidRPr="00030E2B">
        <w:rPr>
          <w:spacing w:val="3"/>
        </w:rPr>
        <w:t xml:space="preserve"> </w:t>
      </w:r>
      <w:r w:rsidRPr="00030E2B">
        <w:t>tal</w:t>
      </w:r>
      <w:r w:rsidRPr="00030E2B">
        <w:rPr>
          <w:spacing w:val="1"/>
        </w:rPr>
        <w:t xml:space="preserve"> </w:t>
      </w:r>
      <w:r w:rsidRPr="00030E2B">
        <w:t>manera</w:t>
      </w:r>
      <w:r w:rsidRPr="00030E2B">
        <w:rPr>
          <w:spacing w:val="59"/>
        </w:rPr>
        <w:t xml:space="preserve"> </w:t>
      </w:r>
      <w:r w:rsidRPr="00030E2B">
        <w:t>que</w:t>
      </w:r>
      <w:r w:rsidRPr="00030E2B">
        <w:rPr>
          <w:spacing w:val="5"/>
        </w:rPr>
        <w:t xml:space="preserve"> </w:t>
      </w:r>
      <w:r w:rsidRPr="00030E2B">
        <w:t>futuras</w:t>
      </w:r>
      <w:r w:rsidRPr="00030E2B">
        <w:rPr>
          <w:spacing w:val="5"/>
        </w:rPr>
        <w:t xml:space="preserve"> </w:t>
      </w:r>
      <w:r w:rsidRPr="00030E2B">
        <w:t>posibles</w:t>
      </w:r>
      <w:r w:rsidRPr="00030E2B">
        <w:rPr>
          <w:spacing w:val="5"/>
        </w:rPr>
        <w:t xml:space="preserve"> </w:t>
      </w:r>
      <w:r w:rsidRPr="00030E2B">
        <w:t>ampliaciones</w:t>
      </w:r>
      <w:r w:rsidRPr="00030E2B">
        <w:rPr>
          <w:spacing w:val="6"/>
        </w:rPr>
        <w:t xml:space="preserve"> </w:t>
      </w:r>
      <w:r w:rsidRPr="00030E2B">
        <w:t>de</w:t>
      </w:r>
      <w:r w:rsidRPr="00030E2B">
        <w:rPr>
          <w:spacing w:val="5"/>
        </w:rPr>
        <w:t xml:space="preserve"> </w:t>
      </w:r>
      <w:r w:rsidRPr="00030E2B">
        <w:t>capacidad</w:t>
      </w:r>
      <w:r w:rsidRPr="00030E2B">
        <w:rPr>
          <w:spacing w:val="4"/>
        </w:rPr>
        <w:t xml:space="preserve"> </w:t>
      </w:r>
      <w:r w:rsidRPr="00030E2B">
        <w:t>de</w:t>
      </w:r>
      <w:r w:rsidRPr="00030E2B">
        <w:rPr>
          <w:spacing w:val="5"/>
        </w:rPr>
        <w:t xml:space="preserve"> </w:t>
      </w:r>
      <w:r w:rsidRPr="00030E2B">
        <w:t>procesado,</w:t>
      </w:r>
      <w:r w:rsidRPr="00030E2B">
        <w:rPr>
          <w:spacing w:val="6"/>
        </w:rPr>
        <w:t xml:space="preserve"> </w:t>
      </w:r>
      <w:r w:rsidRPr="00030E2B">
        <w:t>de</w:t>
      </w:r>
      <w:r w:rsidRPr="00030E2B">
        <w:rPr>
          <w:spacing w:val="5"/>
        </w:rPr>
        <w:t xml:space="preserve"> </w:t>
      </w:r>
      <w:r w:rsidRPr="00030E2B">
        <w:t>almacenamiento,</w:t>
      </w:r>
      <w:r w:rsidRPr="00030E2B">
        <w:rPr>
          <w:spacing w:val="5"/>
        </w:rPr>
        <w:t xml:space="preserve"> </w:t>
      </w:r>
      <w:r w:rsidRPr="00030E2B">
        <w:t>de</w:t>
      </w:r>
      <w:r w:rsidRPr="00030E2B">
        <w:rPr>
          <w:spacing w:val="6"/>
        </w:rPr>
        <w:t xml:space="preserve"> </w:t>
      </w:r>
      <w:r>
        <w:rPr>
          <w:spacing w:val="6"/>
        </w:rPr>
        <w:t xml:space="preserve">nuevos emplazamientos de aparcamiento que surjan, </w:t>
      </w:r>
      <w:r w:rsidRPr="00030E2B">
        <w:t>y</w:t>
      </w:r>
      <w:r w:rsidRPr="00030E2B">
        <w:rPr>
          <w:spacing w:val="30"/>
        </w:rPr>
        <w:t xml:space="preserve"> </w:t>
      </w:r>
      <w:r w:rsidRPr="00030E2B">
        <w:t>de</w:t>
      </w:r>
      <w:r w:rsidRPr="00030E2B">
        <w:rPr>
          <w:spacing w:val="30"/>
        </w:rPr>
        <w:t xml:space="preserve"> </w:t>
      </w:r>
      <w:r w:rsidRPr="00030E2B">
        <w:t>todas</w:t>
      </w:r>
      <w:r w:rsidRPr="00030E2B">
        <w:rPr>
          <w:spacing w:val="29"/>
        </w:rPr>
        <w:t xml:space="preserve"> </w:t>
      </w:r>
      <w:r w:rsidRPr="00030E2B">
        <w:t>aquellas</w:t>
      </w:r>
      <w:r w:rsidRPr="00030E2B">
        <w:rPr>
          <w:spacing w:val="29"/>
        </w:rPr>
        <w:t xml:space="preserve"> </w:t>
      </w:r>
      <w:r w:rsidRPr="00030E2B">
        <w:t>funciones</w:t>
      </w:r>
      <w:r w:rsidRPr="00030E2B">
        <w:rPr>
          <w:spacing w:val="29"/>
        </w:rPr>
        <w:t xml:space="preserve"> </w:t>
      </w:r>
      <w:r w:rsidRPr="00030E2B">
        <w:t>que</w:t>
      </w:r>
      <w:r w:rsidRPr="00030E2B">
        <w:rPr>
          <w:spacing w:val="30"/>
        </w:rPr>
        <w:t xml:space="preserve"> </w:t>
      </w:r>
      <w:r w:rsidRPr="00030E2B">
        <w:t>puedan</w:t>
      </w:r>
      <w:r w:rsidRPr="00030E2B">
        <w:rPr>
          <w:spacing w:val="29"/>
        </w:rPr>
        <w:t xml:space="preserve"> </w:t>
      </w:r>
      <w:r w:rsidRPr="00030E2B">
        <w:t>verse</w:t>
      </w:r>
      <w:r w:rsidRPr="00030E2B">
        <w:rPr>
          <w:spacing w:val="29"/>
        </w:rPr>
        <w:t xml:space="preserve"> </w:t>
      </w:r>
      <w:r w:rsidRPr="00030E2B">
        <w:t>alteradas</w:t>
      </w:r>
      <w:r w:rsidRPr="00030E2B">
        <w:rPr>
          <w:spacing w:val="30"/>
        </w:rPr>
        <w:t xml:space="preserve"> </w:t>
      </w:r>
      <w:r w:rsidRPr="00030E2B">
        <w:t>por</w:t>
      </w:r>
      <w:r w:rsidRPr="00030E2B">
        <w:rPr>
          <w:spacing w:val="29"/>
        </w:rPr>
        <w:t xml:space="preserve"> </w:t>
      </w:r>
      <w:r w:rsidRPr="00030E2B">
        <w:t>aumento</w:t>
      </w:r>
      <w:r w:rsidRPr="00030E2B">
        <w:rPr>
          <w:spacing w:val="30"/>
        </w:rPr>
        <w:t xml:space="preserve"> </w:t>
      </w:r>
      <w:r w:rsidRPr="00030E2B">
        <w:t>tanto</w:t>
      </w:r>
      <w:r w:rsidRPr="00030E2B">
        <w:rPr>
          <w:spacing w:val="30"/>
        </w:rPr>
        <w:t xml:space="preserve"> </w:t>
      </w:r>
      <w:r w:rsidRPr="00030E2B">
        <w:rPr>
          <w:spacing w:val="-2"/>
        </w:rPr>
        <w:t>de</w:t>
      </w:r>
      <w:r w:rsidRPr="00030E2B">
        <w:rPr>
          <w:spacing w:val="37"/>
        </w:rPr>
        <w:t xml:space="preserve"> </w:t>
      </w:r>
      <w:r w:rsidRPr="00030E2B">
        <w:t>número</w:t>
      </w:r>
      <w:r w:rsidRPr="00030E2B">
        <w:rPr>
          <w:spacing w:val="25"/>
        </w:rPr>
        <w:t xml:space="preserve"> </w:t>
      </w:r>
      <w:r w:rsidRPr="00030E2B">
        <w:t>de</w:t>
      </w:r>
      <w:r w:rsidRPr="00030E2B">
        <w:rPr>
          <w:spacing w:val="25"/>
        </w:rPr>
        <w:t xml:space="preserve"> </w:t>
      </w:r>
      <w:r>
        <w:t>emplazamientos</w:t>
      </w:r>
      <w:r w:rsidRPr="00030E2B">
        <w:t>/</w:t>
      </w:r>
      <w:r>
        <w:t>plazas de aparcamiento</w:t>
      </w:r>
      <w:r w:rsidRPr="00030E2B">
        <w:rPr>
          <w:spacing w:val="25"/>
        </w:rPr>
        <w:t xml:space="preserve"> </w:t>
      </w:r>
      <w:r w:rsidRPr="00030E2B">
        <w:t>como</w:t>
      </w:r>
      <w:r w:rsidRPr="00030E2B">
        <w:rPr>
          <w:spacing w:val="25"/>
        </w:rPr>
        <w:t xml:space="preserve"> </w:t>
      </w:r>
      <w:r w:rsidRPr="00030E2B">
        <w:t>de</w:t>
      </w:r>
      <w:r w:rsidRPr="00030E2B">
        <w:rPr>
          <w:spacing w:val="25"/>
        </w:rPr>
        <w:t xml:space="preserve"> </w:t>
      </w:r>
      <w:r w:rsidRPr="00030E2B">
        <w:t>tipología</w:t>
      </w:r>
      <w:r w:rsidRPr="00030E2B">
        <w:rPr>
          <w:spacing w:val="25"/>
        </w:rPr>
        <w:t xml:space="preserve"> </w:t>
      </w:r>
      <w:r w:rsidRPr="00030E2B">
        <w:t>de</w:t>
      </w:r>
      <w:r w:rsidRPr="00030E2B">
        <w:rPr>
          <w:spacing w:val="25"/>
        </w:rPr>
        <w:t xml:space="preserve"> </w:t>
      </w:r>
      <w:r w:rsidRPr="00030E2B">
        <w:t>vehículos</w:t>
      </w:r>
      <w:r w:rsidRPr="00030E2B">
        <w:rPr>
          <w:spacing w:val="24"/>
        </w:rPr>
        <w:t xml:space="preserve"> </w:t>
      </w:r>
      <w:r w:rsidRPr="00030E2B">
        <w:t>a</w:t>
      </w:r>
      <w:r w:rsidRPr="00030E2B">
        <w:rPr>
          <w:spacing w:val="25"/>
        </w:rPr>
        <w:t xml:space="preserve"> </w:t>
      </w:r>
      <w:r w:rsidRPr="00030E2B">
        <w:t>gestionar,</w:t>
      </w:r>
      <w:r w:rsidRPr="00030E2B">
        <w:rPr>
          <w:spacing w:val="24"/>
        </w:rPr>
        <w:t xml:space="preserve"> </w:t>
      </w:r>
      <w:r w:rsidRPr="00030E2B">
        <w:t>y</w:t>
      </w:r>
      <w:r w:rsidRPr="00030E2B">
        <w:rPr>
          <w:spacing w:val="25"/>
        </w:rPr>
        <w:t xml:space="preserve"> </w:t>
      </w:r>
      <w:r w:rsidRPr="00030E2B">
        <w:t>de</w:t>
      </w:r>
      <w:r w:rsidRPr="00030E2B">
        <w:rPr>
          <w:spacing w:val="22"/>
        </w:rPr>
        <w:t xml:space="preserve"> </w:t>
      </w:r>
      <w:r w:rsidRPr="00030E2B">
        <w:t>parámetros</w:t>
      </w:r>
      <w:r w:rsidRPr="00030E2B">
        <w:rPr>
          <w:spacing w:val="25"/>
        </w:rPr>
        <w:t xml:space="preserve"> </w:t>
      </w:r>
      <w:r w:rsidRPr="00030E2B">
        <w:t>de</w:t>
      </w:r>
      <w:r w:rsidRPr="00030E2B">
        <w:rPr>
          <w:spacing w:val="63"/>
        </w:rPr>
        <w:t xml:space="preserve"> </w:t>
      </w:r>
      <w:r w:rsidRPr="00030E2B">
        <w:t>tarificación,</w:t>
      </w:r>
      <w:r w:rsidRPr="00030E2B">
        <w:rPr>
          <w:spacing w:val="37"/>
        </w:rPr>
        <w:t xml:space="preserve"> </w:t>
      </w:r>
      <w:r w:rsidRPr="00030E2B">
        <w:t>no</w:t>
      </w:r>
      <w:r w:rsidRPr="00030E2B">
        <w:rPr>
          <w:spacing w:val="36"/>
        </w:rPr>
        <w:t xml:space="preserve"> </w:t>
      </w:r>
      <w:r w:rsidRPr="00030E2B">
        <w:t>supongan</w:t>
      </w:r>
      <w:r w:rsidRPr="00030E2B">
        <w:rPr>
          <w:spacing w:val="33"/>
        </w:rPr>
        <w:t xml:space="preserve"> </w:t>
      </w:r>
      <w:r w:rsidRPr="00455B96">
        <w:t>una</w:t>
      </w:r>
      <w:r w:rsidRPr="00455B96">
        <w:rPr>
          <w:spacing w:val="37"/>
        </w:rPr>
        <w:t xml:space="preserve"> </w:t>
      </w:r>
      <w:r w:rsidRPr="00455B96">
        <w:t>modificación</w:t>
      </w:r>
      <w:r w:rsidRPr="00455B96">
        <w:rPr>
          <w:spacing w:val="35"/>
        </w:rPr>
        <w:t xml:space="preserve"> </w:t>
      </w:r>
      <w:r w:rsidRPr="00455B96">
        <w:t>de</w:t>
      </w:r>
      <w:r w:rsidRPr="00455B96">
        <w:rPr>
          <w:spacing w:val="36"/>
        </w:rPr>
        <w:t xml:space="preserve"> </w:t>
      </w:r>
      <w:r w:rsidRPr="00455B96">
        <w:t>la</w:t>
      </w:r>
      <w:r w:rsidRPr="00455B96">
        <w:rPr>
          <w:spacing w:val="34"/>
        </w:rPr>
        <w:t xml:space="preserve"> </w:t>
      </w:r>
      <w:r w:rsidRPr="00455B96">
        <w:t>arquitectura</w:t>
      </w:r>
      <w:r w:rsidRPr="00455B96">
        <w:rPr>
          <w:spacing w:val="35"/>
        </w:rPr>
        <w:t xml:space="preserve"> </w:t>
      </w:r>
      <w:r w:rsidRPr="00455B96">
        <w:t>del</w:t>
      </w:r>
      <w:r w:rsidRPr="00455B96">
        <w:rPr>
          <w:spacing w:val="35"/>
        </w:rPr>
        <w:t xml:space="preserve"> </w:t>
      </w:r>
      <w:r w:rsidRPr="00455B96">
        <w:t>sistema</w:t>
      </w:r>
      <w:r w:rsidRPr="00030E2B">
        <w:t>,</w:t>
      </w:r>
      <w:r w:rsidRPr="00030E2B">
        <w:rPr>
          <w:spacing w:val="37"/>
        </w:rPr>
        <w:t xml:space="preserve"> </w:t>
      </w:r>
      <w:r w:rsidRPr="00030E2B">
        <w:t>o</w:t>
      </w:r>
      <w:r w:rsidRPr="00030E2B">
        <w:rPr>
          <w:spacing w:val="36"/>
        </w:rPr>
        <w:t xml:space="preserve"> </w:t>
      </w:r>
      <w:r w:rsidRPr="00030E2B">
        <w:t>cambios</w:t>
      </w:r>
      <w:r w:rsidRPr="00030E2B">
        <w:rPr>
          <w:spacing w:val="57"/>
        </w:rPr>
        <w:t xml:space="preserve"> </w:t>
      </w:r>
      <w:r w:rsidRPr="00030E2B">
        <w:t xml:space="preserve">sustanciales </w:t>
      </w:r>
      <w:r w:rsidRPr="00030E2B">
        <w:rPr>
          <w:spacing w:val="-2"/>
        </w:rPr>
        <w:t>de</w:t>
      </w:r>
      <w:r w:rsidRPr="00030E2B">
        <w:rPr>
          <w:spacing w:val="1"/>
        </w:rPr>
        <w:t xml:space="preserve"> </w:t>
      </w:r>
      <w:r w:rsidRPr="00030E2B">
        <w:t>equipamiento,</w:t>
      </w:r>
      <w:r w:rsidRPr="00030E2B">
        <w:rPr>
          <w:spacing w:val="-2"/>
        </w:rPr>
        <w:t xml:space="preserve"> </w:t>
      </w:r>
      <w:r w:rsidRPr="00030E2B">
        <w:t>y</w:t>
      </w:r>
      <w:r w:rsidRPr="00030E2B">
        <w:rPr>
          <w:spacing w:val="2"/>
        </w:rPr>
        <w:t xml:space="preserve"> </w:t>
      </w:r>
      <w:r w:rsidRPr="00030E2B">
        <w:t>sólo impliquen ampliaciones</w:t>
      </w:r>
      <w:r w:rsidRPr="00030E2B">
        <w:rPr>
          <w:spacing w:val="-2"/>
        </w:rPr>
        <w:t xml:space="preserve"> </w:t>
      </w:r>
      <w:r w:rsidRPr="00030E2B">
        <w:t>de módulos</w:t>
      </w:r>
      <w:r>
        <w:t xml:space="preserve"> y equipamientos en campo</w:t>
      </w:r>
      <w:r w:rsidRPr="00030E2B">
        <w:t>.</w:t>
      </w:r>
    </w:p>
    <w:p w14:paraId="7B19BF3B" w14:textId="77777777" w:rsidR="00676727" w:rsidRDefault="00676727" w:rsidP="00676727">
      <w:r>
        <w:t xml:space="preserve">Las ofertas deben incluir el proyecto básico, con las funcionalidades que se describen en el apartado </w:t>
      </w:r>
      <w:r w:rsidR="00C4181C">
        <w:fldChar w:fldCharType="begin"/>
      </w:r>
      <w:r w:rsidR="00C4181C">
        <w:instrText xml:space="preserve"> REF _Ref525823489 \r \h </w:instrText>
      </w:r>
      <w:r w:rsidR="00C4181C">
        <w:fldChar w:fldCharType="separate"/>
      </w:r>
      <w:r w:rsidR="00C4181C">
        <w:t>5.2</w:t>
      </w:r>
      <w:r w:rsidR="00C4181C">
        <w:fldChar w:fldCharType="end"/>
      </w:r>
      <w:r w:rsidR="00C4181C">
        <w:t xml:space="preserve"> </w:t>
      </w:r>
      <w:r w:rsidR="00C4181C">
        <w:fldChar w:fldCharType="begin"/>
      </w:r>
      <w:r w:rsidR="00C4181C">
        <w:instrText xml:space="preserve"> REF _Ref525823474 \h </w:instrText>
      </w:r>
      <w:r w:rsidR="00C4181C">
        <w:fldChar w:fldCharType="separate"/>
      </w:r>
      <w:r w:rsidR="00C4181C">
        <w:t>Requerimientos técnicos y funcionales</w:t>
      </w:r>
      <w:r w:rsidR="00C4181C">
        <w:fldChar w:fldCharType="end"/>
      </w:r>
      <w:r>
        <w:t>.</w:t>
      </w:r>
    </w:p>
    <w:p w14:paraId="25CA3E02" w14:textId="77777777" w:rsidR="00676727" w:rsidRPr="00506CFF" w:rsidRDefault="00676727" w:rsidP="00506CFF">
      <w:pPr>
        <w:pStyle w:val="Ttulo1"/>
      </w:pPr>
      <w:bookmarkStart w:id="14" w:name="_Toc525641198"/>
      <w:bookmarkStart w:id="15" w:name="_Toc525897970"/>
      <w:r w:rsidRPr="00506CFF">
        <w:t>DESCRIPCIÓN DE LA SITUACIÓN ACTUAL</w:t>
      </w:r>
      <w:bookmarkEnd w:id="14"/>
      <w:bookmarkEnd w:id="15"/>
    </w:p>
    <w:p w14:paraId="5AB9AB11" w14:textId="77777777" w:rsidR="00676727" w:rsidRDefault="00676727" w:rsidP="00676727">
      <w:r>
        <w:t xml:space="preserve">Existen diferentes tipologías en funcionamiento en cuanto a estos aparcamientos: </w:t>
      </w:r>
    </w:p>
    <w:p w14:paraId="1FE48AF0" w14:textId="77777777" w:rsidR="00676727" w:rsidRPr="0063510C" w:rsidRDefault="00676727" w:rsidP="00506CFF">
      <w:pPr>
        <w:pStyle w:val="Vieta1"/>
      </w:pPr>
      <w:r w:rsidRPr="001268CD">
        <w:t xml:space="preserve">Un total de </w:t>
      </w:r>
      <w:r w:rsidRPr="0081404D">
        <w:t>3</w:t>
      </w:r>
      <w:r w:rsidRPr="001268CD">
        <w:t xml:space="preserve"> aparcamientos cuentan con sistemas de reconocimiento de matrículas tanto a la entrada como a la salida, así como sistemas d</w:t>
      </w:r>
      <w:r w:rsidRPr="0063510C">
        <w:t xml:space="preserve">e control de acceso instalados. </w:t>
      </w:r>
    </w:p>
    <w:p w14:paraId="1DB2D1E9" w14:textId="519B1959" w:rsidR="00676727" w:rsidRPr="0081404D" w:rsidRDefault="00676727" w:rsidP="00506CFF">
      <w:pPr>
        <w:pStyle w:val="Vieta1"/>
      </w:pPr>
      <w:r w:rsidRPr="00696A8F">
        <w:t xml:space="preserve">Un total de </w:t>
      </w:r>
      <w:r w:rsidR="001C1D0D">
        <w:t>9</w:t>
      </w:r>
      <w:r w:rsidRPr="001268CD">
        <w:t xml:space="preserve"> aparcamientos cuentan con sistemas de control de acceso, pero no disponen de sistemas de reconocimiento automático de matrículas </w:t>
      </w:r>
      <w:r w:rsidR="007F5FE7" w:rsidRPr="00696A8F">
        <w:t>suficientemente actual</w:t>
      </w:r>
      <w:r w:rsidR="007F5FE7" w:rsidRPr="0081404D">
        <w:t>izados</w:t>
      </w:r>
      <w:r w:rsidRPr="0081404D">
        <w:t xml:space="preserve">. </w:t>
      </w:r>
    </w:p>
    <w:p w14:paraId="702B9E60" w14:textId="43B268B4" w:rsidR="00676727" w:rsidRPr="00506CFF" w:rsidRDefault="00676727" w:rsidP="00506CFF">
      <w:pPr>
        <w:pStyle w:val="Vieta1"/>
      </w:pPr>
      <w:r w:rsidRPr="0081404D">
        <w:t>El resto de los aparcamientos (</w:t>
      </w:r>
      <w:r w:rsidR="001C1D0D">
        <w:t>81</w:t>
      </w:r>
      <w:r w:rsidRPr="0081404D">
        <w:t>)</w:t>
      </w:r>
      <w:r w:rsidRPr="001268CD">
        <w:t xml:space="preserve"> no dispone de sistema de control de accesos ni de lectura de</w:t>
      </w:r>
      <w:r w:rsidRPr="00506CFF">
        <w:t xml:space="preserve"> matrículas. </w:t>
      </w:r>
    </w:p>
    <w:p w14:paraId="5467B4B2" w14:textId="77777777" w:rsidR="00676727" w:rsidRPr="00A73591" w:rsidRDefault="00676727" w:rsidP="00506CFF">
      <w:pPr>
        <w:pStyle w:val="Vieta1"/>
      </w:pPr>
      <w:r w:rsidRPr="00A73591">
        <w:t xml:space="preserve">Como hipótesis de partida se tendrá en cuenta lo siguiente: </w:t>
      </w:r>
    </w:p>
    <w:p w14:paraId="298BF931" w14:textId="77777777" w:rsidR="00676727" w:rsidRPr="00A73591" w:rsidRDefault="00676727" w:rsidP="00EB0F55">
      <w:pPr>
        <w:pStyle w:val="Vieta1"/>
        <w:numPr>
          <w:ilvl w:val="1"/>
          <w:numId w:val="23"/>
        </w:numPr>
      </w:pPr>
      <w:r w:rsidRPr="00A73591">
        <w:lastRenderedPageBreak/>
        <w:t xml:space="preserve">Ninguno de los aparcamientos cuenta con sistema de videovigilancia CCTV para controlar la seguridad. </w:t>
      </w:r>
    </w:p>
    <w:p w14:paraId="79E38F2F" w14:textId="77777777" w:rsidR="00676727" w:rsidRPr="00A73591" w:rsidRDefault="00676727" w:rsidP="00EB0F55">
      <w:pPr>
        <w:pStyle w:val="Vieta1"/>
        <w:numPr>
          <w:ilvl w:val="1"/>
          <w:numId w:val="23"/>
        </w:numPr>
      </w:pPr>
      <w:r w:rsidRPr="00A73591">
        <w:t xml:space="preserve">Todos los aparcamientos dispondrán de acometida eléctrica, no siendo objeto de este contrato. </w:t>
      </w:r>
    </w:p>
    <w:p w14:paraId="29F8FBBB" w14:textId="77777777" w:rsidR="00676727" w:rsidRPr="00A73591" w:rsidRDefault="00676727" w:rsidP="00EB0F55">
      <w:pPr>
        <w:pStyle w:val="Vieta1"/>
        <w:numPr>
          <w:ilvl w:val="1"/>
          <w:numId w:val="23"/>
        </w:numPr>
      </w:pPr>
      <w:r w:rsidRPr="00A73591">
        <w:t xml:space="preserve">El adjudicatario deberá proporcionar el acceso a Internet para las comunicaciones pertinentes con el centro de control y gestión. </w:t>
      </w:r>
    </w:p>
    <w:p w14:paraId="4FDDFFF0" w14:textId="77777777" w:rsidR="00676727" w:rsidRPr="0081404D" w:rsidRDefault="00676727" w:rsidP="00676727">
      <w:r w:rsidRPr="0081404D">
        <w:t xml:space="preserve">En el anexo A se incluye un inventario de los aparcamientos actuales con sus principales características. </w:t>
      </w:r>
    </w:p>
    <w:p w14:paraId="12B06D36" w14:textId="77777777" w:rsidR="00676727" w:rsidRPr="00506CFF" w:rsidRDefault="00676727" w:rsidP="00506CFF">
      <w:pPr>
        <w:pStyle w:val="Ttulo1"/>
      </w:pPr>
      <w:bookmarkStart w:id="16" w:name="_Toc525641199"/>
      <w:bookmarkStart w:id="17" w:name="_Toc525897971"/>
      <w:r w:rsidRPr="00506CFF">
        <w:t>REQUERIMIENTOS DE LA PROVISIÓN DE PRODUCTOS Y SERVICIOS</w:t>
      </w:r>
      <w:bookmarkEnd w:id="16"/>
      <w:bookmarkEnd w:id="17"/>
    </w:p>
    <w:p w14:paraId="155A6DFD" w14:textId="77777777" w:rsidR="00676727" w:rsidRPr="00506CFF" w:rsidRDefault="00676727" w:rsidP="00506CFF">
      <w:pPr>
        <w:pStyle w:val="Ttulo2"/>
      </w:pPr>
      <w:bookmarkStart w:id="18" w:name="_Toc525641200"/>
      <w:bookmarkStart w:id="19" w:name="_Toc525897972"/>
      <w:r w:rsidRPr="00506CFF">
        <w:t>Arquitectura</w:t>
      </w:r>
      <w:bookmarkEnd w:id="18"/>
      <w:bookmarkEnd w:id="19"/>
      <w:r w:rsidRPr="00506CFF">
        <w:t xml:space="preserve"> </w:t>
      </w:r>
    </w:p>
    <w:p w14:paraId="493A2D52" w14:textId="77777777" w:rsidR="00676727" w:rsidRDefault="00676727" w:rsidP="00676727">
      <w:pPr>
        <w:rPr>
          <w:lang w:val="es-ES_tradnl"/>
        </w:rPr>
      </w:pPr>
      <w:r>
        <w:rPr>
          <w:lang w:val="es-ES_tradnl"/>
        </w:rPr>
        <w:t>En la arquitectura se distinguen los siguientes niveles principales:</w:t>
      </w:r>
    </w:p>
    <w:p w14:paraId="57E97549" w14:textId="77777777" w:rsidR="00676727" w:rsidRDefault="00676727" w:rsidP="00506CFF">
      <w:pPr>
        <w:pStyle w:val="Vieta1"/>
      </w:pPr>
      <w:r>
        <w:t xml:space="preserve">Nivel de </w:t>
      </w:r>
      <w:r w:rsidRPr="00EE2946">
        <w:t>equipos de campo</w:t>
      </w:r>
      <w:r>
        <w:t xml:space="preserve"> y red local.</w:t>
      </w:r>
    </w:p>
    <w:p w14:paraId="32454AD6" w14:textId="77777777" w:rsidR="00676727" w:rsidRDefault="00676727" w:rsidP="00506CFF">
      <w:pPr>
        <w:pStyle w:val="Vieta1"/>
      </w:pPr>
      <w:r w:rsidRPr="00A73591">
        <w:t xml:space="preserve">Nivel </w:t>
      </w:r>
      <w:r w:rsidR="00A73591" w:rsidRPr="00A73591">
        <w:rPr>
          <w:b/>
        </w:rPr>
        <w:t>central</w:t>
      </w:r>
      <w:r>
        <w:t>.</w:t>
      </w:r>
    </w:p>
    <w:p w14:paraId="2754BB00" w14:textId="77777777" w:rsidR="00676727" w:rsidRDefault="00676727" w:rsidP="00506CFF">
      <w:pPr>
        <w:pStyle w:val="Vieta1"/>
      </w:pPr>
      <w:r w:rsidRPr="00E022CB">
        <w:t>Sistemas externos</w:t>
      </w:r>
      <w:r>
        <w:t>.</w:t>
      </w:r>
    </w:p>
    <w:p w14:paraId="7896BEDF" w14:textId="77777777" w:rsidR="00676727" w:rsidRDefault="00676727" w:rsidP="00676727">
      <w:pPr>
        <w:rPr>
          <w:lang w:val="es-ES_tradnl"/>
        </w:rPr>
      </w:pPr>
      <w:r>
        <w:rPr>
          <w:lang w:val="es-ES_tradnl"/>
        </w:rPr>
        <w:t xml:space="preserve">En el </w:t>
      </w:r>
      <w:r w:rsidRPr="00A41E2C">
        <w:rPr>
          <w:b/>
          <w:lang w:val="es-ES_tradnl"/>
        </w:rPr>
        <w:t xml:space="preserve">nivel de equipos de </w:t>
      </w:r>
      <w:r w:rsidRPr="00EE2946">
        <w:rPr>
          <w:b/>
          <w:lang w:val="es-ES_tradnl"/>
        </w:rPr>
        <w:t xml:space="preserve">campo </w:t>
      </w:r>
      <w:r>
        <w:rPr>
          <w:b/>
          <w:lang w:val="es-ES_tradnl"/>
        </w:rPr>
        <w:t xml:space="preserve">y red local </w:t>
      </w:r>
      <w:r>
        <w:rPr>
          <w:lang w:val="es-ES_tradnl"/>
        </w:rPr>
        <w:t>se consideran los siguientes elementos:</w:t>
      </w:r>
    </w:p>
    <w:p w14:paraId="4A2562FA" w14:textId="77777777" w:rsidR="00676727" w:rsidRDefault="00676727" w:rsidP="00506CFF">
      <w:pPr>
        <w:pStyle w:val="Vieta1"/>
      </w:pPr>
      <w:r>
        <w:t xml:space="preserve">Sistema de control de accesos y reconocimiento automático de matrículas. </w:t>
      </w:r>
    </w:p>
    <w:p w14:paraId="1752F54D" w14:textId="77777777" w:rsidR="00676727" w:rsidRDefault="00676727" w:rsidP="00506CFF">
      <w:pPr>
        <w:pStyle w:val="Vieta1"/>
      </w:pPr>
      <w:r>
        <w:t>Sistema de seguridad mediante CCTV y videograbación continua.</w:t>
      </w:r>
    </w:p>
    <w:p w14:paraId="649954B3" w14:textId="77777777" w:rsidR="00676727" w:rsidRDefault="00676727" w:rsidP="00506CFF">
      <w:pPr>
        <w:pStyle w:val="Vieta1"/>
      </w:pPr>
      <w:r>
        <w:t xml:space="preserve">Sistema de pago automático en campo. </w:t>
      </w:r>
    </w:p>
    <w:p w14:paraId="69534D0A" w14:textId="77777777" w:rsidR="00676727" w:rsidRDefault="00676727" w:rsidP="00506CFF">
      <w:pPr>
        <w:pStyle w:val="Vieta1"/>
      </w:pPr>
      <w:r>
        <w:t xml:space="preserve">Paneles de señalización a los usuarios. </w:t>
      </w:r>
    </w:p>
    <w:p w14:paraId="3BBF55B2" w14:textId="2E05CE2A" w:rsidR="00676727" w:rsidRDefault="00676727" w:rsidP="00506CFF">
      <w:pPr>
        <w:pStyle w:val="Vieta1"/>
        <w:rPr>
          <w:ins w:id="20" w:author="Autor"/>
        </w:rPr>
      </w:pPr>
      <w:r>
        <w:t xml:space="preserve">Comunicaciones con el centro. </w:t>
      </w:r>
    </w:p>
    <w:p w14:paraId="2FC2EB10" w14:textId="485F1631" w:rsidR="007E2B75" w:rsidRDefault="007E2B75" w:rsidP="00506CFF">
      <w:pPr>
        <w:pStyle w:val="Vieta1"/>
      </w:pPr>
      <w:ins w:id="21" w:author="Autor">
        <w:r>
          <w:t>Lector de tarjetas sin contacto compatibles con la norma ISO14443A. Con un zócalo para introducir un módulo SAM. Si no posee zócalo para SAM la única forma de autenticación de las tarjetas es mediante comunicación con los HSM.</w:t>
        </w:r>
      </w:ins>
    </w:p>
    <w:p w14:paraId="36475812" w14:textId="77777777" w:rsidR="00676727" w:rsidRDefault="00676727" w:rsidP="00676727">
      <w:r>
        <w:t xml:space="preserve">En el </w:t>
      </w:r>
      <w:r w:rsidRPr="00A73591">
        <w:rPr>
          <w:b/>
        </w:rPr>
        <w:t>nivel central</w:t>
      </w:r>
      <w:r>
        <w:t xml:space="preserve"> se consideran los siguientes elementos:</w:t>
      </w:r>
    </w:p>
    <w:p w14:paraId="6A0A6C2D" w14:textId="77777777" w:rsidR="00676727" w:rsidRDefault="00676727" w:rsidP="00506CFF">
      <w:pPr>
        <w:pStyle w:val="Vieta1"/>
      </w:pPr>
      <w:r>
        <w:t>Aplicaciones de BackOffice y monitorización del sistema de control de accesos y reconocimiento automático de matrículas.</w:t>
      </w:r>
    </w:p>
    <w:p w14:paraId="2CE4D8AF" w14:textId="77777777" w:rsidR="00676727" w:rsidRDefault="00676727" w:rsidP="00506CFF">
      <w:pPr>
        <w:pStyle w:val="Vieta1"/>
      </w:pPr>
      <w:r>
        <w:t>Aplicaciones para el usuario, como plataforma de interacción: web y App.</w:t>
      </w:r>
    </w:p>
    <w:p w14:paraId="62597F59" w14:textId="77777777" w:rsidR="00676727" w:rsidRPr="00C154F8" w:rsidRDefault="00676727" w:rsidP="00506CFF">
      <w:pPr>
        <w:pStyle w:val="Vieta1"/>
      </w:pPr>
      <w:r w:rsidRPr="00C154F8">
        <w:t xml:space="preserve">Centro de Control del sistema de seguridad CCTV y videowall. </w:t>
      </w:r>
    </w:p>
    <w:p w14:paraId="1E776801" w14:textId="77777777" w:rsidR="00676727" w:rsidRDefault="00676727" w:rsidP="00506CFF">
      <w:pPr>
        <w:pStyle w:val="Vieta1"/>
      </w:pPr>
      <w:r>
        <w:t xml:space="preserve">Centro de atención al cliente. </w:t>
      </w:r>
    </w:p>
    <w:p w14:paraId="65DDACB4" w14:textId="77777777" w:rsidR="00676727" w:rsidRDefault="00676727" w:rsidP="00676727">
      <w:r>
        <w:t>Los sistemas</w:t>
      </w:r>
      <w:r w:rsidRPr="00A41E2C">
        <w:t xml:space="preserve"> externos</w:t>
      </w:r>
      <w:r>
        <w:t xml:space="preserve"> son:</w:t>
      </w:r>
    </w:p>
    <w:p w14:paraId="04375407" w14:textId="77777777" w:rsidR="00676727" w:rsidRDefault="00676727" w:rsidP="00506CFF">
      <w:pPr>
        <w:pStyle w:val="Vieta1"/>
      </w:pPr>
      <w:r>
        <w:t xml:space="preserve">Integración con el servicio público de transporte, para establecer las tarifas de uso disuasorio en función del tipo de usuario (de transporte público o no). </w:t>
      </w:r>
    </w:p>
    <w:p w14:paraId="599F53D4" w14:textId="39420879" w:rsidR="00676727" w:rsidRDefault="00676727" w:rsidP="00506CFF">
      <w:pPr>
        <w:pStyle w:val="Vieta1"/>
        <w:rPr>
          <w:ins w:id="22" w:author="Autor"/>
        </w:rPr>
      </w:pPr>
      <w:r>
        <w:t xml:space="preserve">Sistemas en campo ya instalados. </w:t>
      </w:r>
    </w:p>
    <w:p w14:paraId="354BDF9A" w14:textId="2B2D676D" w:rsidR="007E2B75" w:rsidRDefault="007E2B75" w:rsidP="00506CFF">
      <w:pPr>
        <w:pStyle w:val="Vieta1"/>
      </w:pPr>
      <w:ins w:id="23" w:author="Autor">
        <w:r>
          <w:t>Integración con los sistemas del CRTM. Con el BIT para envío de transacciones y con el CITRAM información de ocupación y otras.</w:t>
        </w:r>
      </w:ins>
    </w:p>
    <w:p w14:paraId="505FCA33" w14:textId="77777777" w:rsidR="00676727" w:rsidRDefault="00676727" w:rsidP="00676727">
      <w:r>
        <w:t xml:space="preserve">Los ofertantes describirán la arquitectura propuesta en sus ofertas. </w:t>
      </w:r>
    </w:p>
    <w:p w14:paraId="05DCECBC" w14:textId="77777777" w:rsidR="00676727" w:rsidRDefault="00676727" w:rsidP="00506CFF">
      <w:pPr>
        <w:pStyle w:val="Ttulo2"/>
      </w:pPr>
      <w:bookmarkStart w:id="24" w:name="_Toc525641201"/>
      <w:bookmarkStart w:id="25" w:name="_Ref525823462"/>
      <w:bookmarkStart w:id="26" w:name="_Ref525823474"/>
      <w:bookmarkStart w:id="27" w:name="_Ref525823489"/>
      <w:bookmarkStart w:id="28" w:name="_Toc525897973"/>
      <w:r>
        <w:lastRenderedPageBreak/>
        <w:t>Requerimientos técnicos y funcionales</w:t>
      </w:r>
      <w:bookmarkEnd w:id="24"/>
      <w:bookmarkEnd w:id="25"/>
      <w:bookmarkEnd w:id="26"/>
      <w:bookmarkEnd w:id="27"/>
      <w:bookmarkEnd w:id="28"/>
    </w:p>
    <w:p w14:paraId="0772927C" w14:textId="77777777" w:rsidR="00676727" w:rsidRPr="00835BAE" w:rsidRDefault="00676727" w:rsidP="00506CFF">
      <w:pPr>
        <w:pStyle w:val="Ttulo3"/>
      </w:pPr>
      <w:bookmarkStart w:id="29" w:name="_Toc525641202"/>
      <w:bookmarkStart w:id="30" w:name="_Toc525897974"/>
      <w:r>
        <w:t xml:space="preserve">Nivel de equipos de </w:t>
      </w:r>
      <w:r w:rsidRPr="00506CFF">
        <w:t>campo</w:t>
      </w:r>
      <w:r>
        <w:t xml:space="preserve"> y red local</w:t>
      </w:r>
      <w:bookmarkEnd w:id="29"/>
      <w:bookmarkEnd w:id="30"/>
    </w:p>
    <w:p w14:paraId="516A5CA3" w14:textId="77777777" w:rsidR="00676727" w:rsidRDefault="00676727" w:rsidP="00506CFF">
      <w:pPr>
        <w:pStyle w:val="Ttulo4"/>
      </w:pPr>
      <w:r>
        <w:t xml:space="preserve">Sistema de control de accesos y </w:t>
      </w:r>
      <w:r w:rsidRPr="00506CFF">
        <w:t>reconocimiento</w:t>
      </w:r>
      <w:r>
        <w:t xml:space="preserve"> automático de matrículas</w:t>
      </w:r>
    </w:p>
    <w:p w14:paraId="7870BEE4" w14:textId="77777777" w:rsidR="00676727" w:rsidRDefault="00676727" w:rsidP="00676727">
      <w:r>
        <w:t xml:space="preserve">El adjudicatario deberá instalar un sistema de control de accesos y reconocimiento automático de matrículas particularizado para cada ubicación. En las ofertas deberá proponerse la dimensión y especificaciones técnicas para cada uno de los aparcamientos. </w:t>
      </w:r>
    </w:p>
    <w:p w14:paraId="18581D54" w14:textId="77777777" w:rsidR="00676727" w:rsidRDefault="00676727" w:rsidP="00676727">
      <w:r>
        <w:t>El sistema tiene que poder integrarse con diferentes tipologías de aparcamientos:</w:t>
      </w:r>
    </w:p>
    <w:p w14:paraId="0769D398" w14:textId="0B1A6B26" w:rsidR="00676727" w:rsidRDefault="00676727" w:rsidP="00506CFF">
      <w:pPr>
        <w:pStyle w:val="Vieta1"/>
        <w:rPr>
          <w:ins w:id="31" w:author="Autor"/>
        </w:rPr>
      </w:pPr>
      <w:r>
        <w:t xml:space="preserve">Para los aparcamientos con sistemas de reconocimiento automático de matrículas de entrada y salida y sistemas de control de acceso </w:t>
      </w:r>
      <w:r w:rsidRPr="00A73591">
        <w:t>ya</w:t>
      </w:r>
      <w:r>
        <w:t xml:space="preserve"> instalados, la plataforma tendrá que ser capaz de integrarse con los sistemas actualmente desplegados, para así descontar plazas y obtener información de la estancia en tiempo real, y habilitar la apertura por matrícula.</w:t>
      </w:r>
    </w:p>
    <w:p w14:paraId="0F8D531F" w14:textId="263BBBF2" w:rsidR="00F36938" w:rsidRDefault="00F36938" w:rsidP="00506CFF">
      <w:pPr>
        <w:pStyle w:val="Vieta1"/>
      </w:pPr>
      <w:ins w:id="32" w:author="Autor">
        <w:r>
          <w:t>Debe tener sistemas para facilitar la lectura de las tarjetas de transporte de la comunidad de Madrid y los algoritmos de verificación para analizar si procede la aplicación de una tarifa preferente o nula según se determine.</w:t>
        </w:r>
      </w:ins>
    </w:p>
    <w:p w14:paraId="01E72AEA" w14:textId="77777777" w:rsidR="00676727" w:rsidRDefault="00676727" w:rsidP="00506CFF">
      <w:pPr>
        <w:pStyle w:val="Vieta1"/>
      </w:pPr>
      <w:r>
        <w:t xml:space="preserve">Para los aparcamientos con sistemas de control de acceso </w:t>
      </w:r>
      <w:r w:rsidRPr="00A73591">
        <w:t>ya instalados</w:t>
      </w:r>
      <w:r>
        <w:t xml:space="preserve">, pero sin cámaras </w:t>
      </w:r>
      <w:r w:rsidR="00506CFF">
        <w:t xml:space="preserve">con reconocimiento de lectura de matrículas </w:t>
      </w:r>
      <w:r>
        <w:t xml:space="preserve">de entrada o de salida, la solución propuesta debe habilitar un medio para que el usuario se identifique y acceda al aparcamiento. </w:t>
      </w:r>
    </w:p>
    <w:p w14:paraId="1C660B6E" w14:textId="77777777" w:rsidR="00676727" w:rsidRDefault="00676727" w:rsidP="001C146E">
      <w:pPr>
        <w:ind w:left="360"/>
      </w:pPr>
      <w:r>
        <w:t xml:space="preserve">Es necesario que la plataforma incorpore un sistema de identificación de acceso que permita acoplarse con las barreras o portones, o cualquier otro sistema de control de acceso físico, para reconocer si el usuario tiene los permisos necesarios y permitir accionar el mecanismo de apertura para acceder o salir del aparcamiento. </w:t>
      </w:r>
    </w:p>
    <w:p w14:paraId="11D14C30" w14:textId="77777777" w:rsidR="00676727" w:rsidRDefault="00676727" w:rsidP="001C146E">
      <w:pPr>
        <w:ind w:left="360"/>
      </w:pPr>
      <w:r>
        <w:t>El sistema preferentemente trabajará de la manera más automatizada y desmaterializada que sea posible.</w:t>
      </w:r>
    </w:p>
    <w:p w14:paraId="25649406" w14:textId="77777777" w:rsidR="00676727" w:rsidRDefault="00676727" w:rsidP="00506CFF">
      <w:pPr>
        <w:pStyle w:val="Vieta1"/>
      </w:pPr>
      <w:r>
        <w:t xml:space="preserve">Para los aparcamientos que actualmente no disponen de sistemas de control de acceso: la solución propuesta debe dotar de un sistema de control de acceso a través de cámaras de reconocimiento de matrícula capaces de identificar la matricula del usuario a una velocidad de 40 km/h, tanto a la entrada como a la salida. </w:t>
      </w:r>
    </w:p>
    <w:p w14:paraId="1E8F61B4" w14:textId="77777777" w:rsidR="00676727" w:rsidRDefault="00676727" w:rsidP="00D9054C">
      <w:pPr>
        <w:ind w:left="360"/>
      </w:pPr>
      <w:r>
        <w:t xml:space="preserve">Este sistema debe ser instalado en altura y estar preparado para su instalación en exteriores y contra actos vandálicos </w:t>
      </w:r>
      <w:r w:rsidRPr="00A73591">
        <w:t>e intemperie</w:t>
      </w:r>
      <w:r>
        <w:t>.</w:t>
      </w:r>
    </w:p>
    <w:p w14:paraId="7DA400B7" w14:textId="3BFD8693" w:rsidR="00676727" w:rsidRDefault="00676727" w:rsidP="00676727">
      <w:r>
        <w:t>La propuesta incluirá todos los trabajos de obra civil, canalizaciones y cableado eléctrico y de datos necesario para conformar el sistema de cada aparcamiento. Podrán utilizarse las canalizaciones y registros disponibles, pero será necesario dejar la infraestructura del aparcamiento en las mismas condiciones que se encuentre en el momento de la instalación.</w:t>
      </w:r>
    </w:p>
    <w:p w14:paraId="08208607" w14:textId="17C24018" w:rsidR="003E1D8E" w:rsidRDefault="00077477" w:rsidP="00676727">
      <w:r>
        <w:t xml:space="preserve">Los licitantes deberán proponer la inclusión de sistemas de barreras adicional para el control de accesos en los aparcamientos que carezcan de ello, estimando de forma aproximada que un 10% de los </w:t>
      </w:r>
      <w:r w:rsidR="001C1D0D">
        <w:t>mismos</w:t>
      </w:r>
      <w:r>
        <w:t xml:space="preserve"> las incorporarán.</w:t>
      </w:r>
    </w:p>
    <w:p w14:paraId="17BC73E1" w14:textId="77777777" w:rsidR="00676727" w:rsidRDefault="00676727" w:rsidP="00506CFF">
      <w:pPr>
        <w:pStyle w:val="Ttulo4"/>
      </w:pPr>
      <w:r>
        <w:lastRenderedPageBreak/>
        <w:t>Sistema de seguridad mediante CCTV y videograbación continua</w:t>
      </w:r>
    </w:p>
    <w:p w14:paraId="33B63AE8" w14:textId="77777777" w:rsidR="00676727" w:rsidRDefault="00676727" w:rsidP="00676727">
      <w:r>
        <w:t>El adjudicatario procederá a la instalación de los equipos necesarios en cada aparcamiento para poder realizar una videovigilancia de toda su superficie. En las ofertas se propondrán el número de cámaras y el dimensionamiento adecuado para cada aparcamiento en función de su tamaño y disposición, así como las especificaciones del sistema completo.</w:t>
      </w:r>
    </w:p>
    <w:p w14:paraId="70FEAAA6" w14:textId="77777777" w:rsidR="00676727" w:rsidRDefault="00676727" w:rsidP="00676727">
      <w:r>
        <w:t>Las cámaras propuestas deberán ser fijas y cumplir, al menos con los siguientes requisitos técnicos:</w:t>
      </w:r>
    </w:p>
    <w:p w14:paraId="74E5905F" w14:textId="77777777" w:rsidR="00676727" w:rsidRDefault="00676727" w:rsidP="00EB0F55">
      <w:pPr>
        <w:pStyle w:val="Prrafodelista"/>
        <w:numPr>
          <w:ilvl w:val="0"/>
          <w:numId w:val="11"/>
        </w:numPr>
      </w:pPr>
      <w:r>
        <w:t>1/3” 4 Megapixels escaneo progresivo CMOS.</w:t>
      </w:r>
    </w:p>
    <w:p w14:paraId="25E08646" w14:textId="77777777" w:rsidR="00676727" w:rsidRDefault="00676727" w:rsidP="00EB0F55">
      <w:pPr>
        <w:pStyle w:val="Prrafodelista"/>
        <w:numPr>
          <w:ilvl w:val="0"/>
          <w:numId w:val="11"/>
        </w:numPr>
      </w:pPr>
      <w:r>
        <w:t>H.265&amp;H.264 codificación triple-stream.</w:t>
      </w:r>
    </w:p>
    <w:p w14:paraId="318BE55A" w14:textId="77777777" w:rsidR="00676727" w:rsidRDefault="00676727" w:rsidP="00EB0F55">
      <w:pPr>
        <w:pStyle w:val="Prrafodelista"/>
        <w:numPr>
          <w:ilvl w:val="0"/>
          <w:numId w:val="11"/>
        </w:numPr>
      </w:pPr>
      <w:r>
        <w:t>25/30fps@4M(2688×1520).</w:t>
      </w:r>
    </w:p>
    <w:p w14:paraId="5EEA70D4" w14:textId="77777777" w:rsidR="00676727" w:rsidRDefault="00676727" w:rsidP="00EB0F55">
      <w:pPr>
        <w:pStyle w:val="Prrafodelista"/>
        <w:numPr>
          <w:ilvl w:val="0"/>
          <w:numId w:val="11"/>
        </w:numPr>
      </w:pPr>
      <w:r>
        <w:t>Soporte de Smart Detection.</w:t>
      </w:r>
    </w:p>
    <w:p w14:paraId="62F76BA0" w14:textId="77777777" w:rsidR="00676727" w:rsidRDefault="00676727" w:rsidP="00EB0F55">
      <w:pPr>
        <w:pStyle w:val="Prrafodelista"/>
        <w:numPr>
          <w:ilvl w:val="0"/>
          <w:numId w:val="11"/>
        </w:numPr>
      </w:pPr>
      <w:r>
        <w:t>WDR (120dB), Día/Noche (ICR), 3DNR, AWB, AGC, BLC.</w:t>
      </w:r>
    </w:p>
    <w:p w14:paraId="48E8C792" w14:textId="77777777" w:rsidR="00676727" w:rsidRDefault="00676727" w:rsidP="00EB0F55">
      <w:pPr>
        <w:pStyle w:val="Prrafodelista"/>
        <w:numPr>
          <w:ilvl w:val="0"/>
          <w:numId w:val="11"/>
        </w:numPr>
      </w:pPr>
      <w:r>
        <w:t>Monitorización múltiple de redes: visor web, CMS(DSS/PSS) &amp;DMSS</w:t>
      </w:r>
    </w:p>
    <w:p w14:paraId="253CFBD7" w14:textId="77777777" w:rsidR="00676727" w:rsidRDefault="00676727" w:rsidP="00EB0F55">
      <w:pPr>
        <w:pStyle w:val="Prrafodelista"/>
        <w:numPr>
          <w:ilvl w:val="0"/>
          <w:numId w:val="11"/>
        </w:numPr>
      </w:pPr>
      <w:r>
        <w:t>3.6mm lente fija (6mm opcional).</w:t>
      </w:r>
    </w:p>
    <w:p w14:paraId="2F962BBE" w14:textId="77777777" w:rsidR="00676727" w:rsidRDefault="00676727" w:rsidP="00EB0F55">
      <w:pPr>
        <w:pStyle w:val="Prrafodelista"/>
        <w:numPr>
          <w:ilvl w:val="0"/>
          <w:numId w:val="11"/>
        </w:numPr>
      </w:pPr>
      <w:r>
        <w:t>Max. IR LEDs longitud 40m.</w:t>
      </w:r>
    </w:p>
    <w:p w14:paraId="2F18DA30" w14:textId="77777777" w:rsidR="00676727" w:rsidRDefault="00676727" w:rsidP="00EB0F55">
      <w:pPr>
        <w:pStyle w:val="Prrafodelista"/>
        <w:numPr>
          <w:ilvl w:val="0"/>
          <w:numId w:val="11"/>
        </w:numPr>
      </w:pPr>
      <w:r>
        <w:t>Memoria Micro SD, IP67, PoE.</w:t>
      </w:r>
    </w:p>
    <w:p w14:paraId="677725D2" w14:textId="77777777" w:rsidR="00676727" w:rsidRDefault="00676727" w:rsidP="00676727">
      <w:r>
        <w:t xml:space="preserve">Las mismas se conectarán por medio de cableado de datos a los grabadores locales </w:t>
      </w:r>
      <w:r w:rsidRPr="00A73591">
        <w:t>(a suministrar)</w:t>
      </w:r>
      <w:r>
        <w:t xml:space="preserve"> que tendrán un número de entradas suficiente para conectar todas las cámaras de cada respectivo aparcamiento. </w:t>
      </w:r>
    </w:p>
    <w:p w14:paraId="60F2E6F1" w14:textId="77777777" w:rsidR="00676727" w:rsidRDefault="00676727" w:rsidP="00676727">
      <w:r w:rsidRPr="00A73591">
        <w:t>Los grabadores suministrados deberán cumplir al menos con lo siguiente:</w:t>
      </w:r>
    </w:p>
    <w:p w14:paraId="61929CD7" w14:textId="77777777" w:rsidR="00676727" w:rsidRDefault="00676727" w:rsidP="00EB0F55">
      <w:pPr>
        <w:pStyle w:val="Prrafodelista"/>
        <w:numPr>
          <w:ilvl w:val="0"/>
          <w:numId w:val="12"/>
        </w:numPr>
      </w:pPr>
      <w:r>
        <w:t>H.265/H.264 grabador.</w:t>
      </w:r>
    </w:p>
    <w:p w14:paraId="5097D685" w14:textId="77777777" w:rsidR="00676727" w:rsidRDefault="00676727" w:rsidP="00EB0F55">
      <w:pPr>
        <w:pStyle w:val="Prrafodelista"/>
        <w:numPr>
          <w:ilvl w:val="0"/>
          <w:numId w:val="12"/>
        </w:numPr>
      </w:pPr>
      <w:r>
        <w:t>Hasta 80Mbps ancho de banda de entrada.</w:t>
      </w:r>
    </w:p>
    <w:p w14:paraId="6C0D942A" w14:textId="77777777" w:rsidR="00676727" w:rsidRDefault="00676727" w:rsidP="00EB0F55">
      <w:pPr>
        <w:pStyle w:val="Prrafodelista"/>
        <w:numPr>
          <w:ilvl w:val="0"/>
          <w:numId w:val="12"/>
        </w:numPr>
      </w:pPr>
      <w:r>
        <w:t>Hasta 8MP de resolución para visualización y reproducción.</w:t>
      </w:r>
    </w:p>
    <w:p w14:paraId="5FFA0604" w14:textId="77777777" w:rsidR="00676727" w:rsidRDefault="00676727" w:rsidP="00EB0F55">
      <w:pPr>
        <w:pStyle w:val="Prrafodelista"/>
        <w:numPr>
          <w:ilvl w:val="0"/>
          <w:numId w:val="12"/>
        </w:numPr>
      </w:pPr>
      <w:r>
        <w:t>Capacidad del disco duro de 2Tb.</w:t>
      </w:r>
    </w:p>
    <w:p w14:paraId="15C5C3E9" w14:textId="77777777" w:rsidR="00676727" w:rsidRDefault="00676727" w:rsidP="00EB0F55">
      <w:pPr>
        <w:pStyle w:val="Prrafodelista"/>
        <w:numPr>
          <w:ilvl w:val="0"/>
          <w:numId w:val="12"/>
        </w:numPr>
      </w:pPr>
      <w:r>
        <w:t>Soporte IPC UPnP, y suficiente número de puertos PoE para alimentar las cámaras de cada respectivo aparcamiento</w:t>
      </w:r>
    </w:p>
    <w:p w14:paraId="5EF9902B" w14:textId="77777777" w:rsidR="00676727" w:rsidRDefault="00676727" w:rsidP="00EB0F55">
      <w:pPr>
        <w:pStyle w:val="Prrafodelista"/>
        <w:numPr>
          <w:ilvl w:val="0"/>
          <w:numId w:val="12"/>
        </w:numPr>
      </w:pPr>
      <w:r>
        <w:t>Soporte de tecnología ANR para mejorar el almacenamiento en caso de cortes de la red.</w:t>
      </w:r>
    </w:p>
    <w:p w14:paraId="271CA940" w14:textId="77777777" w:rsidR="00676727" w:rsidRDefault="00676727" w:rsidP="00EB0F55">
      <w:pPr>
        <w:pStyle w:val="Prrafodelista"/>
        <w:numPr>
          <w:ilvl w:val="0"/>
          <w:numId w:val="12"/>
        </w:numPr>
      </w:pPr>
      <w:r>
        <w:t>Funciones avanzadas de alerta de intrusiones y detección de movimientos.</w:t>
      </w:r>
    </w:p>
    <w:p w14:paraId="1195B7BF" w14:textId="77777777" w:rsidR="00676727" w:rsidRDefault="00676727" w:rsidP="00676727">
      <w:r>
        <w:t xml:space="preserve">La propuesta incluirá todos los trabajos de obra civil, canalizaciones y cableado eléctrico y de datos necesario para conformar la red de CCTV local de cada aparcamiento. Podrán utilizarse las canalizaciones y registros disponibles, pero será necesario dejar la infraestructura del aparcamiento en las mismas condiciones que se encuentre en el momento de la instalación.  </w:t>
      </w:r>
    </w:p>
    <w:p w14:paraId="37B6D668" w14:textId="77777777" w:rsidR="00676727" w:rsidRDefault="00676727" w:rsidP="00676727">
      <w:r>
        <w:t>Se deberán instalar los báculos o elementos auxiliares que sean necesarios para la ubicación de todos los elementos del sistema.</w:t>
      </w:r>
    </w:p>
    <w:p w14:paraId="7C4C1A36" w14:textId="77777777" w:rsidR="00676727" w:rsidRDefault="00676727" w:rsidP="00676727">
      <w:r>
        <w:t>Las cámaras deberán disponer de capacidad de almacenamiento local de imágenes para el caso en que las comunicaciones se vean afectadas, de tal manera que cuando ésta sea recuperada se envíen las imágenes almacenadas durante el tiempo de corte.</w:t>
      </w:r>
    </w:p>
    <w:p w14:paraId="0E967FEF" w14:textId="77777777" w:rsidR="00676727" w:rsidRDefault="00676727" w:rsidP="00676727">
      <w:r>
        <w:t>El grabador será instalado en un bastidor, adecuadamente ventilado y adecuado a las inclemencias meteorológicas (IP67).</w:t>
      </w:r>
    </w:p>
    <w:p w14:paraId="3EB6A01B" w14:textId="77777777" w:rsidR="00676727" w:rsidRDefault="00676727" w:rsidP="00676727">
      <w:r>
        <w:t xml:space="preserve">El sistema se conectará a la alimentación general del aparcamiento. </w:t>
      </w:r>
    </w:p>
    <w:p w14:paraId="7F29130E" w14:textId="77777777" w:rsidR="00676727" w:rsidRDefault="00676727" w:rsidP="00506CFF">
      <w:pPr>
        <w:pStyle w:val="Ttulo4"/>
      </w:pPr>
      <w:r>
        <w:lastRenderedPageBreak/>
        <w:t>Sistema de pago automático en campo</w:t>
      </w:r>
    </w:p>
    <w:p w14:paraId="65CD0BD3" w14:textId="086E6C0B" w:rsidR="00676727" w:rsidRDefault="00676727" w:rsidP="00676727">
      <w:r>
        <w:t xml:space="preserve">Con el fin de que los usuarios puedan realizar pagos en metálico </w:t>
      </w:r>
      <w:r w:rsidRPr="00A73591">
        <w:t xml:space="preserve">y con tarjeta de crédito </w:t>
      </w:r>
      <w:r w:rsidRPr="0069734A">
        <w:t>en campo</w:t>
      </w:r>
      <w:r>
        <w:t xml:space="preserve">, la solución ha de integrar, al menos un punto de pago físico por aparcamiento. </w:t>
      </w:r>
      <w:ins w:id="33" w:author="Autor">
        <w:r w:rsidR="00F36938">
          <w:t>El punto de pago físico será capaz de leer la información de títulos de las tarjetas de transporte de la Comunidad de Madrid</w:t>
        </w:r>
      </w:ins>
    </w:p>
    <w:p w14:paraId="064B94B8" w14:textId="4EA6C791" w:rsidR="00676727" w:rsidRDefault="00676727" w:rsidP="00676727">
      <w:r>
        <w:t>En las ofertas se deberá proponer el número adecuado de puntos de pago por estacionamiento, así como sus especificaciones técnicas</w:t>
      </w:r>
      <w:r w:rsidR="001C1D0D">
        <w:t>, incluyendo funcionalidades de interfonía con el centro de control del servicio</w:t>
      </w:r>
      <w:r>
        <w:t xml:space="preserve">. </w:t>
      </w:r>
    </w:p>
    <w:p w14:paraId="1C94FC03" w14:textId="77777777" w:rsidR="00676727" w:rsidRDefault="00676727" w:rsidP="00676727">
      <w:r>
        <w:t>La propuesta incluirá todos los trabajos de obra civil, canalizaciones y cableado eléctrico y de datos necesario su puesta en marcha. Podrán utilizarse las canalizaciones y registros disponibles, pero será necesario dejar la infraestructura del aparcamiento en las mismas condiciones que se encuentre en el momento de la instalación.</w:t>
      </w:r>
    </w:p>
    <w:p w14:paraId="1A94B62A" w14:textId="01BE6C39" w:rsidR="00676727" w:rsidRDefault="00E818FB" w:rsidP="00506CFF">
      <w:pPr>
        <w:pStyle w:val="Ttulo4"/>
      </w:pPr>
      <w:r>
        <w:t>S</w:t>
      </w:r>
      <w:r w:rsidR="00676727">
        <w:t>eñalización</w:t>
      </w:r>
      <w:r>
        <w:t xml:space="preserve"> </w:t>
      </w:r>
      <w:r w:rsidR="00676727">
        <w:t>a los usuarios</w:t>
      </w:r>
      <w:r w:rsidR="00DA5C1A">
        <w:t xml:space="preserve"> y campaña promocional</w:t>
      </w:r>
    </w:p>
    <w:p w14:paraId="561D3024" w14:textId="6F42DAF1" w:rsidR="00676727" w:rsidRPr="00506CFF" w:rsidRDefault="00676727" w:rsidP="00676727">
      <w:r w:rsidRPr="00506CFF">
        <w:t xml:space="preserve">En las ofertas deberán proponerse </w:t>
      </w:r>
      <w:r w:rsidR="00E818FB">
        <w:t>los elementos</w:t>
      </w:r>
      <w:r w:rsidRPr="00506CFF">
        <w:t xml:space="preserve"> de señalización </w:t>
      </w:r>
      <w:r w:rsidR="00E818FB">
        <w:t>APARCA+T</w:t>
      </w:r>
      <w:r w:rsidRPr="00506CFF">
        <w:t>, que deberán cuantificarse en número y tamaño adecuados, con una propuesta indicativa de contenidos para valoración de la Dirección de Contrato. No se podrá comenzar con la explotación hasta que l</w:t>
      </w:r>
      <w:r w:rsidR="00E818FB">
        <w:t>a señalética</w:t>
      </w:r>
      <w:r w:rsidR="001C1D0D">
        <w:t xml:space="preserve"> </w:t>
      </w:r>
      <w:r w:rsidRPr="00506CFF">
        <w:t>esté dispuest</w:t>
      </w:r>
      <w:r w:rsidR="00E818FB">
        <w:t>a</w:t>
      </w:r>
      <w:r w:rsidRPr="00506CFF">
        <w:t xml:space="preserve"> en sus ubicaciones. </w:t>
      </w:r>
    </w:p>
    <w:p w14:paraId="38CCA879" w14:textId="3D5279EE" w:rsidR="00676727" w:rsidRDefault="00676727" w:rsidP="00676727">
      <w:r w:rsidRPr="00506CFF">
        <w:t>El número y diseño definitivos, así como el tamaño, será establecido en consenso con la Dirección de Contrato.</w:t>
      </w:r>
      <w:r>
        <w:t xml:space="preserve"> </w:t>
      </w:r>
    </w:p>
    <w:p w14:paraId="201C8597" w14:textId="02C755E7" w:rsidR="00DA5C1A" w:rsidRDefault="00DA5C1A" w:rsidP="00676727">
      <w:r>
        <w:t>El ofertante propondrá un plan detallado de campaña de comunicación promocional del servicio APARCA+T en diferentes medios de comunicación con una duración mínima de 3 meses.</w:t>
      </w:r>
    </w:p>
    <w:p w14:paraId="1E680A2B" w14:textId="77777777" w:rsidR="00676727" w:rsidRDefault="00676727" w:rsidP="00506CFF">
      <w:pPr>
        <w:pStyle w:val="Ttulo4"/>
      </w:pPr>
      <w:r>
        <w:t>Comunicaciones con el centro de control</w:t>
      </w:r>
    </w:p>
    <w:p w14:paraId="185ACFCB" w14:textId="5BD66FC8" w:rsidR="00676727" w:rsidRDefault="00676727" w:rsidP="00676727">
      <w:r>
        <w:t xml:space="preserve">Los adjudicatarios deberán proporcionar la conectividad a Internet suficiente para el envío de las imágenes </w:t>
      </w:r>
      <w:r w:rsidR="00D55F14">
        <w:t xml:space="preserve">y voz </w:t>
      </w:r>
      <w:r>
        <w:t xml:space="preserve">al centro de control, y permitir la monitorización remota desde el centro de dichas imágenes. </w:t>
      </w:r>
    </w:p>
    <w:p w14:paraId="6EE24CC0" w14:textId="507FD298" w:rsidR="00676727" w:rsidRDefault="00676727" w:rsidP="00676727">
      <w:r>
        <w:t xml:space="preserve">Asimismo, será necesario también permitir las funciones de BackOffice del sistema y la integración con el servicio público de transporte. </w:t>
      </w:r>
      <w:ins w:id="34" w:author="Autor">
        <w:r w:rsidR="00F36938">
          <w:t>Se necesitará una IP pública fija para integrarse con el CITRAM y con el SID. Además en algunos casos deberá integrarse con el HSM.</w:t>
        </w:r>
      </w:ins>
    </w:p>
    <w:p w14:paraId="7AA74FD1" w14:textId="77777777" w:rsidR="00676727" w:rsidRDefault="00676727" w:rsidP="00676727">
      <w:r>
        <w:t xml:space="preserve">Dicha conectividad será propuesta en las ofertas. </w:t>
      </w:r>
    </w:p>
    <w:p w14:paraId="7FADFEAE" w14:textId="77777777" w:rsidR="00676727" w:rsidRDefault="00676727" w:rsidP="00506CFF">
      <w:pPr>
        <w:pStyle w:val="Ttulo3"/>
      </w:pPr>
      <w:bookmarkStart w:id="35" w:name="_Toc525641203"/>
      <w:bookmarkStart w:id="36" w:name="_Toc525897975"/>
      <w:r>
        <w:t>Nivel de centro</w:t>
      </w:r>
      <w:bookmarkEnd w:id="35"/>
      <w:bookmarkEnd w:id="36"/>
    </w:p>
    <w:p w14:paraId="51105FDB" w14:textId="77777777" w:rsidR="00676727" w:rsidRDefault="00676727" w:rsidP="00506CFF">
      <w:pPr>
        <w:pStyle w:val="Ttulo4"/>
      </w:pPr>
      <w:r>
        <w:t>Aplicaciones de BackOffice y monitorización del sistema de control de accesos y reconocimiento automático de matrículas</w:t>
      </w:r>
    </w:p>
    <w:p w14:paraId="7C3A3E21" w14:textId="77777777" w:rsidR="00676727" w:rsidRDefault="00676727" w:rsidP="00676727">
      <w:r>
        <w:t xml:space="preserve">El nivel central debe proporcionar una herramienta de BackOffice y monitorización del sistema de control de accesos y reconocimiento automático de matrículas, que contenga las siguientes funcionalidades: </w:t>
      </w:r>
    </w:p>
    <w:p w14:paraId="616E7591" w14:textId="77777777" w:rsidR="00676727" w:rsidRPr="00FC4E56" w:rsidRDefault="00676727" w:rsidP="00506CFF">
      <w:pPr>
        <w:pStyle w:val="Vieta1"/>
      </w:pPr>
      <w:r>
        <w:t xml:space="preserve">Información de los </w:t>
      </w:r>
      <w:r w:rsidRPr="00047FF4">
        <w:rPr>
          <w:b/>
        </w:rPr>
        <w:t>Aparcamientos</w:t>
      </w:r>
    </w:p>
    <w:p w14:paraId="65A125FF" w14:textId="77777777" w:rsidR="00676727" w:rsidRDefault="00676727" w:rsidP="00A73591">
      <w:pPr>
        <w:ind w:left="360"/>
      </w:pPr>
      <w:r>
        <w:t>En este menú, se deben poder configurar y ver los siguientes datos para cada uno de los aparcamientos:</w:t>
      </w:r>
    </w:p>
    <w:p w14:paraId="723B9E2C" w14:textId="77777777" w:rsidR="00676727" w:rsidRDefault="00676727" w:rsidP="00EB0F55">
      <w:pPr>
        <w:pStyle w:val="Vieta1"/>
        <w:numPr>
          <w:ilvl w:val="1"/>
          <w:numId w:val="23"/>
        </w:numPr>
      </w:pPr>
      <w:r>
        <w:t>Mapa con ubicación del parking.</w:t>
      </w:r>
    </w:p>
    <w:p w14:paraId="742FE575" w14:textId="77777777" w:rsidR="00676727" w:rsidRDefault="00676727" w:rsidP="00EB0F55">
      <w:pPr>
        <w:pStyle w:val="Vieta1"/>
        <w:numPr>
          <w:ilvl w:val="1"/>
          <w:numId w:val="23"/>
        </w:numPr>
      </w:pPr>
      <w:r>
        <w:t>Bloque de reservas, selector de fechas de entrada y salida.</w:t>
      </w:r>
    </w:p>
    <w:p w14:paraId="6C82B3DC" w14:textId="77777777" w:rsidR="00676727" w:rsidRDefault="00676727" w:rsidP="00EB0F55">
      <w:pPr>
        <w:pStyle w:val="Vieta1"/>
        <w:numPr>
          <w:ilvl w:val="1"/>
          <w:numId w:val="23"/>
        </w:numPr>
      </w:pPr>
      <w:r>
        <w:t>Imágenes del parking.</w:t>
      </w:r>
    </w:p>
    <w:p w14:paraId="6D3AF096" w14:textId="77777777" w:rsidR="00676727" w:rsidRDefault="00676727" w:rsidP="00EB0F55">
      <w:pPr>
        <w:pStyle w:val="Vieta1"/>
        <w:numPr>
          <w:ilvl w:val="1"/>
          <w:numId w:val="23"/>
        </w:numPr>
      </w:pPr>
      <w:r>
        <w:t>Nombre y dirección del parking.</w:t>
      </w:r>
    </w:p>
    <w:p w14:paraId="092C9977" w14:textId="77777777" w:rsidR="00676727" w:rsidRDefault="00676727" w:rsidP="00EB0F55">
      <w:pPr>
        <w:pStyle w:val="Vieta1"/>
        <w:numPr>
          <w:ilvl w:val="1"/>
          <w:numId w:val="23"/>
        </w:numPr>
      </w:pPr>
      <w:r>
        <w:lastRenderedPageBreak/>
        <w:t>Especificaciones y servicios del parking, en forma de iconos (servicio de ascensor, acceso a minusválidos, altura máxima, horario 24h, …)</w:t>
      </w:r>
    </w:p>
    <w:p w14:paraId="0F081E29" w14:textId="77777777" w:rsidR="00676727" w:rsidRDefault="00676727" w:rsidP="00EB0F55">
      <w:pPr>
        <w:pStyle w:val="Vieta1"/>
        <w:numPr>
          <w:ilvl w:val="1"/>
          <w:numId w:val="23"/>
        </w:numPr>
      </w:pPr>
      <w:r>
        <w:t>Banner oferta de Producto (si tuviera disponibles).</w:t>
      </w:r>
    </w:p>
    <w:p w14:paraId="4579B9A6" w14:textId="77777777" w:rsidR="00676727" w:rsidRDefault="00676727" w:rsidP="00EB0F55">
      <w:pPr>
        <w:pStyle w:val="Vieta1"/>
        <w:numPr>
          <w:ilvl w:val="1"/>
          <w:numId w:val="23"/>
        </w:numPr>
      </w:pPr>
      <w:r>
        <w:t>Descripción del parking.</w:t>
      </w:r>
    </w:p>
    <w:p w14:paraId="69D3FC54" w14:textId="77777777" w:rsidR="00676727" w:rsidRDefault="00676727" w:rsidP="00EB0F55">
      <w:pPr>
        <w:pStyle w:val="Vieta1"/>
        <w:numPr>
          <w:ilvl w:val="1"/>
          <w:numId w:val="23"/>
        </w:numPr>
      </w:pPr>
      <w:r>
        <w:t>Horarios del parking.</w:t>
      </w:r>
    </w:p>
    <w:p w14:paraId="0484195B" w14:textId="77777777" w:rsidR="00676727" w:rsidRDefault="00676727" w:rsidP="00EB0F55">
      <w:pPr>
        <w:pStyle w:val="Vieta1"/>
        <w:numPr>
          <w:ilvl w:val="1"/>
          <w:numId w:val="23"/>
        </w:numPr>
      </w:pPr>
      <w:r>
        <w:t>Bloque de método de apertura del parking, con pictograma representativo y descripción del método de apertura.</w:t>
      </w:r>
    </w:p>
    <w:p w14:paraId="5ACD6EAE" w14:textId="77777777" w:rsidR="00676727" w:rsidRDefault="00676727" w:rsidP="00EB0F55">
      <w:pPr>
        <w:pStyle w:val="Vieta1"/>
        <w:numPr>
          <w:ilvl w:val="1"/>
          <w:numId w:val="23"/>
        </w:numPr>
      </w:pPr>
      <w:r>
        <w:t>Servicios adicionales disponibles en el parking: alquiler de vehículos, punto de recarga eléctrico, desfibrilador, ...</w:t>
      </w:r>
    </w:p>
    <w:p w14:paraId="161BF303" w14:textId="77777777" w:rsidR="00676727" w:rsidRDefault="00676727" w:rsidP="00EB0F55">
      <w:pPr>
        <w:pStyle w:val="Vieta1"/>
        <w:numPr>
          <w:ilvl w:val="1"/>
          <w:numId w:val="23"/>
        </w:numPr>
      </w:pPr>
      <w:r>
        <w:t>Vehículos que son aceptados en este parking.</w:t>
      </w:r>
    </w:p>
    <w:p w14:paraId="49467FD9" w14:textId="5A306C01" w:rsidR="00676727" w:rsidRDefault="00676727" w:rsidP="00EB0F55">
      <w:pPr>
        <w:pStyle w:val="Vieta1"/>
        <w:numPr>
          <w:ilvl w:val="1"/>
          <w:numId w:val="23"/>
        </w:numPr>
        <w:rPr>
          <w:ins w:id="37" w:author="Autor"/>
        </w:rPr>
      </w:pPr>
      <w:r>
        <w:t>Tarifas y Ofertas.</w:t>
      </w:r>
    </w:p>
    <w:p w14:paraId="0EAC5203" w14:textId="2C33C55C" w:rsidR="00F36938" w:rsidRDefault="00F36938" w:rsidP="00EB0F55">
      <w:pPr>
        <w:pStyle w:val="Vieta1"/>
        <w:numPr>
          <w:ilvl w:val="1"/>
          <w:numId w:val="23"/>
        </w:numPr>
      </w:pPr>
      <w:ins w:id="38" w:author="Autor">
        <w:r>
          <w:t>Condiciones de uso del transporte público para beneficiarse de descuentos de la tarifa</w:t>
        </w:r>
      </w:ins>
    </w:p>
    <w:p w14:paraId="30A385CB" w14:textId="77777777" w:rsidR="00676727" w:rsidRPr="00A73591" w:rsidRDefault="00676727" w:rsidP="00506CFF">
      <w:pPr>
        <w:pStyle w:val="Vieta1"/>
        <w:rPr>
          <w:b/>
        </w:rPr>
      </w:pPr>
      <w:r w:rsidRPr="00A73591">
        <w:rPr>
          <w:b/>
        </w:rPr>
        <w:t>Productos</w:t>
      </w:r>
    </w:p>
    <w:p w14:paraId="0C508E0C" w14:textId="7FE644F3" w:rsidR="00676727" w:rsidRDefault="00676727" w:rsidP="00A73591">
      <w:pPr>
        <w:ind w:left="360"/>
      </w:pPr>
      <w:r>
        <w:t>El BackOffice debe facilitar al operador, al titular del aparcamiento o al CRTM la posibilidad de configurar, editar y publicar distintos tipos de productos con todas sus variantes</w:t>
      </w:r>
      <w:ins w:id="39" w:author="Autor">
        <w:r w:rsidR="00F36938">
          <w:t>, tanto de forma pormenorizada como de forma genérica</w:t>
        </w:r>
      </w:ins>
      <w:r>
        <w:t xml:space="preserve">: </w:t>
      </w:r>
    </w:p>
    <w:p w14:paraId="096618E9" w14:textId="77777777" w:rsidR="00676727" w:rsidRDefault="00676727" w:rsidP="00EB0F55">
      <w:pPr>
        <w:pStyle w:val="Vieta1"/>
        <w:numPr>
          <w:ilvl w:val="1"/>
          <w:numId w:val="23"/>
        </w:numPr>
      </w:pPr>
      <w:r>
        <w:t xml:space="preserve">Abonos, </w:t>
      </w:r>
    </w:p>
    <w:p w14:paraId="2CD65F1D" w14:textId="77777777" w:rsidR="00676727" w:rsidRDefault="00676727" w:rsidP="00EB0F55">
      <w:pPr>
        <w:pStyle w:val="Vieta1"/>
        <w:numPr>
          <w:ilvl w:val="1"/>
          <w:numId w:val="23"/>
        </w:numPr>
      </w:pPr>
      <w:r>
        <w:t xml:space="preserve">Producto de Estancias (reservas), y </w:t>
      </w:r>
    </w:p>
    <w:p w14:paraId="370BA56A" w14:textId="77777777" w:rsidR="00676727" w:rsidRPr="00A73591" w:rsidRDefault="00676727" w:rsidP="00EB0F55">
      <w:pPr>
        <w:pStyle w:val="Vieta1"/>
        <w:numPr>
          <w:ilvl w:val="1"/>
          <w:numId w:val="23"/>
        </w:numPr>
      </w:pPr>
      <w:r>
        <w:t>Rotación.</w:t>
      </w:r>
    </w:p>
    <w:p w14:paraId="54D5B118" w14:textId="77777777" w:rsidR="00676727" w:rsidRPr="00A73591" w:rsidRDefault="00676727" w:rsidP="00506CFF">
      <w:pPr>
        <w:pStyle w:val="Vieta1"/>
        <w:rPr>
          <w:b/>
        </w:rPr>
      </w:pPr>
      <w:r w:rsidRPr="00A73591">
        <w:rPr>
          <w:b/>
        </w:rPr>
        <w:t>Tarifas</w:t>
      </w:r>
    </w:p>
    <w:p w14:paraId="24F7BA8A" w14:textId="77777777" w:rsidR="00676727" w:rsidRDefault="00676727" w:rsidP="00A73591">
      <w:pPr>
        <w:ind w:left="360"/>
      </w:pPr>
      <w:r>
        <w:t>A través del BackOffice, el operador, el titular o el CRTM, tiene que ser capaz de configurar y editar:</w:t>
      </w:r>
    </w:p>
    <w:p w14:paraId="4EBC0B49" w14:textId="77777777" w:rsidR="00676727" w:rsidRDefault="00676727" w:rsidP="00EB0F55">
      <w:pPr>
        <w:pStyle w:val="Vieta1"/>
        <w:numPr>
          <w:ilvl w:val="1"/>
          <w:numId w:val="23"/>
        </w:numPr>
      </w:pPr>
      <w:r>
        <w:t>Tarifas de rotación: estableciendo tramos y un máximo diario,</w:t>
      </w:r>
    </w:p>
    <w:p w14:paraId="1F09D07B" w14:textId="77777777" w:rsidR="00676727" w:rsidRDefault="00676727" w:rsidP="00EB0F55">
      <w:pPr>
        <w:pStyle w:val="Vieta1"/>
        <w:numPr>
          <w:ilvl w:val="1"/>
          <w:numId w:val="23"/>
        </w:numPr>
      </w:pPr>
      <w:r>
        <w:t>Tarifas para estancias de más de un día,</w:t>
      </w:r>
    </w:p>
    <w:p w14:paraId="568FB3CF" w14:textId="77777777" w:rsidR="00676727" w:rsidRDefault="00676727" w:rsidP="00EB0F55">
      <w:pPr>
        <w:pStyle w:val="Vieta1"/>
        <w:numPr>
          <w:ilvl w:val="1"/>
          <w:numId w:val="23"/>
        </w:numPr>
      </w:pPr>
      <w:r>
        <w:t>Tarifas para paquetes de horas, y</w:t>
      </w:r>
    </w:p>
    <w:p w14:paraId="61F1DDB8" w14:textId="77777777" w:rsidR="00676727" w:rsidRDefault="00676727" w:rsidP="00EB0F55">
      <w:pPr>
        <w:pStyle w:val="Vieta1"/>
        <w:numPr>
          <w:ilvl w:val="1"/>
          <w:numId w:val="23"/>
        </w:numPr>
      </w:pPr>
      <w:r>
        <w:t>Precios para distintos tipos de abonos.</w:t>
      </w:r>
    </w:p>
    <w:p w14:paraId="16D3CDAA" w14:textId="77777777" w:rsidR="00676727" w:rsidRDefault="00676727" w:rsidP="00A73591">
      <w:pPr>
        <w:ind w:left="360"/>
      </w:pPr>
      <w:r>
        <w:t>También deberá ser capaz de elegir el modo de tarificación: Por minutos, por bloques de 24h o por días naturales.</w:t>
      </w:r>
    </w:p>
    <w:p w14:paraId="5685A2DC" w14:textId="77777777" w:rsidR="00676727" w:rsidRPr="00A73591" w:rsidRDefault="00676727" w:rsidP="00506CFF">
      <w:pPr>
        <w:pStyle w:val="Vieta1"/>
        <w:rPr>
          <w:b/>
        </w:rPr>
      </w:pPr>
      <w:r w:rsidRPr="00A73591">
        <w:rPr>
          <w:b/>
        </w:rPr>
        <w:t>Ocupación</w:t>
      </w:r>
    </w:p>
    <w:p w14:paraId="5FC5C349" w14:textId="77777777" w:rsidR="00676727" w:rsidRDefault="00676727" w:rsidP="00EB0F55">
      <w:pPr>
        <w:pStyle w:val="Vieta1"/>
        <w:numPr>
          <w:ilvl w:val="1"/>
          <w:numId w:val="23"/>
        </w:numPr>
      </w:pPr>
      <w:r>
        <w:t xml:space="preserve">La herramienta debe posibilitar controlar en tiempo real la ocupación y el histórico de ocupación de cada grupo de plazas dentro de un aparcamiento para el operador. Así mismo la disponibilidad del aparcamiento tendrá que ser mostrada al usuario final en la plataforma web y App. </w:t>
      </w:r>
    </w:p>
    <w:p w14:paraId="40E1C0E7" w14:textId="77777777" w:rsidR="00676727" w:rsidRDefault="00676727" w:rsidP="00EB0F55">
      <w:pPr>
        <w:pStyle w:val="Vieta1"/>
        <w:numPr>
          <w:ilvl w:val="1"/>
          <w:numId w:val="23"/>
        </w:numPr>
      </w:pPr>
      <w:r>
        <w:t>El sistema permitirá mostrar la información en canales web y App de terceros que decida el CRTM.</w:t>
      </w:r>
    </w:p>
    <w:p w14:paraId="2FB241A6" w14:textId="77777777" w:rsidR="00676727" w:rsidRDefault="00676727" w:rsidP="00EB0F55">
      <w:pPr>
        <w:pStyle w:val="Vieta1"/>
        <w:numPr>
          <w:ilvl w:val="1"/>
          <w:numId w:val="23"/>
        </w:numPr>
      </w:pPr>
      <w:r>
        <w:t>La plataforma debe poder integrarse con carteles informativos propios o de terceros actores (tipo DGT, Ayuntamientos, ...) para mostrar en tiempo real la disponibilidad de plazas.</w:t>
      </w:r>
    </w:p>
    <w:p w14:paraId="648D4E13" w14:textId="77777777" w:rsidR="00676727" w:rsidRDefault="00676727" w:rsidP="00EB0F55">
      <w:pPr>
        <w:pStyle w:val="Vieta1"/>
        <w:numPr>
          <w:ilvl w:val="1"/>
          <w:numId w:val="23"/>
        </w:numPr>
      </w:pPr>
      <w:r>
        <w:t>También debe permitir diferenciar diferentes tipos de plazas dentro de un mismo parking: minusválidos, motos, ... y llevar un control de ocupación independiente de las mismas.</w:t>
      </w:r>
    </w:p>
    <w:p w14:paraId="1BF927C4" w14:textId="77777777" w:rsidR="00676727" w:rsidRPr="00A73591" w:rsidRDefault="00676727" w:rsidP="00506CFF">
      <w:pPr>
        <w:pStyle w:val="Vieta1"/>
        <w:rPr>
          <w:b/>
        </w:rPr>
      </w:pPr>
      <w:r w:rsidRPr="00A73591">
        <w:rPr>
          <w:b/>
        </w:rPr>
        <w:t>Roles de Administrador</w:t>
      </w:r>
    </w:p>
    <w:p w14:paraId="40773D28" w14:textId="77777777" w:rsidR="00676727" w:rsidRDefault="00676727" w:rsidP="00A73591">
      <w:pPr>
        <w:ind w:left="360"/>
      </w:pPr>
      <w:r>
        <w:lastRenderedPageBreak/>
        <w:t>El sistema tiene que ser capaz de gestionar dos tipos distintos de perfil de administrador, que serán asignados por el operador concesionario, el titular del aparcamiento o el propio CRTM:</w:t>
      </w:r>
    </w:p>
    <w:p w14:paraId="3971EECA" w14:textId="77777777" w:rsidR="00676727" w:rsidRDefault="00676727" w:rsidP="00EB0F55">
      <w:pPr>
        <w:pStyle w:val="Vieta1"/>
        <w:numPr>
          <w:ilvl w:val="1"/>
          <w:numId w:val="23"/>
        </w:numPr>
      </w:pPr>
      <w:r>
        <w:t>Gestor (Consulta y Configuración)</w:t>
      </w:r>
    </w:p>
    <w:p w14:paraId="62E28B41" w14:textId="77777777" w:rsidR="00676727" w:rsidRDefault="00676727" w:rsidP="00EB0F55">
      <w:pPr>
        <w:pStyle w:val="Vieta1"/>
        <w:numPr>
          <w:ilvl w:val="2"/>
          <w:numId w:val="23"/>
        </w:numPr>
      </w:pPr>
      <w:r>
        <w:t>Alta, baja y modificación de aparcamientos y sus condiciones de venta (disponibilidad, productos a vender y precio).</w:t>
      </w:r>
    </w:p>
    <w:p w14:paraId="28052E95" w14:textId="77777777" w:rsidR="00676727" w:rsidRDefault="00676727" w:rsidP="00EB0F55">
      <w:pPr>
        <w:pStyle w:val="Vieta1"/>
        <w:numPr>
          <w:ilvl w:val="2"/>
          <w:numId w:val="23"/>
        </w:numPr>
      </w:pPr>
      <w:r>
        <w:t>Incorporación, baja o modificación de los productos.</w:t>
      </w:r>
    </w:p>
    <w:p w14:paraId="69D8C82B" w14:textId="77777777" w:rsidR="00676727" w:rsidRDefault="00676727" w:rsidP="00EB0F55">
      <w:pPr>
        <w:pStyle w:val="Vieta1"/>
        <w:numPr>
          <w:ilvl w:val="2"/>
          <w:numId w:val="23"/>
        </w:numPr>
      </w:pPr>
      <w:r>
        <w:t>Fijación y variación del precio de los productos en promoción en el portal del adjudicatario.</w:t>
      </w:r>
    </w:p>
    <w:p w14:paraId="3C8402BF" w14:textId="77777777" w:rsidR="00676727" w:rsidRDefault="00676727" w:rsidP="00EB0F55">
      <w:pPr>
        <w:pStyle w:val="Vieta1"/>
        <w:numPr>
          <w:ilvl w:val="2"/>
          <w:numId w:val="23"/>
        </w:numPr>
      </w:pPr>
      <w:r>
        <w:t>Consulta de las unidades vendidas de cada producto en tiempo real.</w:t>
      </w:r>
    </w:p>
    <w:p w14:paraId="2F6A2D28" w14:textId="77777777" w:rsidR="00676727" w:rsidRDefault="00676727" w:rsidP="00EB0F55">
      <w:pPr>
        <w:pStyle w:val="Vieta1"/>
        <w:numPr>
          <w:ilvl w:val="2"/>
          <w:numId w:val="23"/>
        </w:numPr>
      </w:pPr>
      <w:r>
        <w:t>Extracción de informes con periodicidad entre fechas</w:t>
      </w:r>
    </w:p>
    <w:p w14:paraId="17533438" w14:textId="77777777" w:rsidR="00676727" w:rsidRDefault="00676727" w:rsidP="00EB0F55">
      <w:pPr>
        <w:pStyle w:val="Vieta1"/>
        <w:numPr>
          <w:ilvl w:val="2"/>
          <w:numId w:val="23"/>
        </w:numPr>
      </w:pPr>
      <w:r>
        <w:t>Recepción de Mail de liquidación y autofactura por parking.</w:t>
      </w:r>
    </w:p>
    <w:p w14:paraId="6E071644" w14:textId="77777777" w:rsidR="00676727" w:rsidRDefault="00676727" w:rsidP="00EB0F55">
      <w:pPr>
        <w:pStyle w:val="Vieta1"/>
        <w:numPr>
          <w:ilvl w:val="1"/>
          <w:numId w:val="23"/>
        </w:numPr>
      </w:pPr>
      <w:r>
        <w:t>Operario (Consulta)</w:t>
      </w:r>
    </w:p>
    <w:p w14:paraId="20EE2B50" w14:textId="77777777" w:rsidR="00676727" w:rsidRDefault="00676727" w:rsidP="00EB0F55">
      <w:pPr>
        <w:pStyle w:val="Vieta1"/>
        <w:numPr>
          <w:ilvl w:val="2"/>
          <w:numId w:val="23"/>
        </w:numPr>
      </w:pPr>
      <w:r>
        <w:t>Conocer en tiempo real las reservas efectuadas en uno o más aparcamientos.</w:t>
      </w:r>
    </w:p>
    <w:p w14:paraId="6C00523C" w14:textId="77777777" w:rsidR="00676727" w:rsidRDefault="00676727" w:rsidP="00EB0F55">
      <w:pPr>
        <w:pStyle w:val="Vieta1"/>
        <w:numPr>
          <w:ilvl w:val="2"/>
          <w:numId w:val="23"/>
        </w:numPr>
      </w:pPr>
      <w:r>
        <w:t>Consultar si un cliente ha adquirido un determinado servicio a través del portal de Internet del adjudicatario.</w:t>
      </w:r>
    </w:p>
    <w:p w14:paraId="635FAE26" w14:textId="77777777" w:rsidR="00676727" w:rsidRDefault="00676727" w:rsidP="00EB0F55">
      <w:pPr>
        <w:pStyle w:val="Vieta1"/>
        <w:numPr>
          <w:ilvl w:val="2"/>
          <w:numId w:val="23"/>
        </w:numPr>
      </w:pPr>
      <w:r>
        <w:t>Efectuar consulta, validación de los vouchers y anulación mediante el chequeo del respectivo código identificativo en el portal de Internet.</w:t>
      </w:r>
    </w:p>
    <w:p w14:paraId="68A8C670" w14:textId="77777777" w:rsidR="00676727" w:rsidRDefault="00676727" w:rsidP="00EB0F55">
      <w:pPr>
        <w:pStyle w:val="Vieta1"/>
        <w:numPr>
          <w:ilvl w:val="2"/>
          <w:numId w:val="23"/>
        </w:numPr>
      </w:pPr>
      <w:r>
        <w:t>Recepción de los mails de reservas y de los mails de contratación de los demás productos ofrecidos a través de la plataforma.</w:t>
      </w:r>
    </w:p>
    <w:p w14:paraId="2DD1A056" w14:textId="77777777" w:rsidR="00676727" w:rsidRPr="00A73591" w:rsidRDefault="00676727" w:rsidP="00506CFF">
      <w:pPr>
        <w:pStyle w:val="Vieta1"/>
        <w:rPr>
          <w:b/>
        </w:rPr>
      </w:pPr>
      <w:r w:rsidRPr="00A73591">
        <w:rPr>
          <w:b/>
        </w:rPr>
        <w:t>Informes y Liquidaciones</w:t>
      </w:r>
    </w:p>
    <w:p w14:paraId="5E00E16D" w14:textId="77777777" w:rsidR="00676727" w:rsidRDefault="00676727" w:rsidP="00EB0F55">
      <w:pPr>
        <w:pStyle w:val="Vieta1"/>
        <w:numPr>
          <w:ilvl w:val="1"/>
          <w:numId w:val="23"/>
        </w:numPr>
      </w:pPr>
      <w:r>
        <w:t xml:space="preserve">Listado de liquidaciones: En esta sección se podrá ver un listado con los informes de liquidación por meses, se podrá acceder a los informes de liquidación totales de meses ya finalizados o al informe parcial del mes en curso y se mostrarán todos los movimientos del informe paginados. </w:t>
      </w:r>
    </w:p>
    <w:p w14:paraId="62D4F8CC" w14:textId="77777777" w:rsidR="00676727" w:rsidRDefault="00676727" w:rsidP="00EB0F55">
      <w:pPr>
        <w:pStyle w:val="Vieta1"/>
        <w:numPr>
          <w:ilvl w:val="1"/>
          <w:numId w:val="23"/>
        </w:numPr>
      </w:pPr>
      <w:r>
        <w:t>Descarga de informe de liquidación: Debe existir un enlace para descargar todos los movimientos en formato Excel.</w:t>
      </w:r>
    </w:p>
    <w:p w14:paraId="1F59A106" w14:textId="77777777" w:rsidR="00676727" w:rsidRDefault="00676727" w:rsidP="00EB0F55">
      <w:pPr>
        <w:pStyle w:val="Vieta1"/>
        <w:numPr>
          <w:ilvl w:val="1"/>
          <w:numId w:val="23"/>
        </w:numPr>
      </w:pPr>
      <w:r>
        <w:t>Generación de informe mensual de liquidaciones: La generación de estos informes se hará a través de un proceso automático al inicio de cada mes. Cuando el proceso termine, se enviarán notificaciones por email a los Gestores de los aparcamientos y a los responsables de contabilidad con un resumen de todas las liquidaciones creadas.</w:t>
      </w:r>
    </w:p>
    <w:p w14:paraId="4C8320C5" w14:textId="0E6D3CAA" w:rsidR="00676727" w:rsidRDefault="00676727" w:rsidP="00EB0F55">
      <w:pPr>
        <w:pStyle w:val="Vieta1"/>
        <w:numPr>
          <w:ilvl w:val="1"/>
          <w:numId w:val="23"/>
        </w:numPr>
        <w:rPr>
          <w:ins w:id="40" w:author="Autor"/>
        </w:rPr>
      </w:pPr>
      <w:r>
        <w:t>Informes de histórico de ventas totales entre fechas: Para los productos abono, reserva y rotación, mostrando la evolución del número de registros, facturación € y número de usuarios por día, semana, mes, año; para cada aparcamiento en concreto.</w:t>
      </w:r>
    </w:p>
    <w:p w14:paraId="0FBCEE5F" w14:textId="06892AA4" w:rsidR="00F36938" w:rsidRDefault="00F36938" w:rsidP="00EB0F55">
      <w:pPr>
        <w:pStyle w:val="Vieta1"/>
        <w:numPr>
          <w:ilvl w:val="1"/>
          <w:numId w:val="23"/>
        </w:numPr>
      </w:pPr>
      <w:ins w:id="41" w:author="Autor">
        <w:r>
          <w:t>Cada movimiento generará una transacción BIT de aparcamiento que será enviada al CRTM, al menos, una vez al dí</w:t>
        </w:r>
        <w:r w:rsidR="00CF700D">
          <w:t>a con el formato de transacción y fichero que el CRTM especifica.</w:t>
        </w:r>
        <w:del w:id="42" w:author="Autor">
          <w:r w:rsidDel="00CF700D">
            <w:delText xml:space="preserve">a. </w:delText>
          </w:r>
        </w:del>
      </w:ins>
    </w:p>
    <w:p w14:paraId="5D8D0B3E" w14:textId="77777777" w:rsidR="00676727" w:rsidRPr="00A73591" w:rsidRDefault="00676727" w:rsidP="00506CFF">
      <w:pPr>
        <w:pStyle w:val="Vieta1"/>
        <w:rPr>
          <w:b/>
        </w:rPr>
      </w:pPr>
      <w:r w:rsidRPr="00A73591">
        <w:rPr>
          <w:b/>
        </w:rPr>
        <w:t>Gestión de sanciones</w:t>
      </w:r>
    </w:p>
    <w:p w14:paraId="06F53606" w14:textId="77777777" w:rsidR="00676727" w:rsidRDefault="00676727" w:rsidP="00EB0F55">
      <w:pPr>
        <w:pStyle w:val="Vieta1"/>
        <w:numPr>
          <w:ilvl w:val="1"/>
          <w:numId w:val="23"/>
        </w:numPr>
      </w:pPr>
      <w:r>
        <w:t xml:space="preserve">El sistema debe posibilitar la funcionalidad de comprobar que los usuarios han empleado </w:t>
      </w:r>
      <w:r w:rsidRPr="00A73591">
        <w:t>correctamente el aparcamiento disuasorio y en caso de un uso indebido reincidente de los</w:t>
      </w:r>
      <w:r>
        <w:t xml:space="preserve"> aparcamientos. </w:t>
      </w:r>
    </w:p>
    <w:p w14:paraId="08263842" w14:textId="77777777" w:rsidR="00676727" w:rsidRPr="00A73591" w:rsidRDefault="00676727" w:rsidP="00506CFF">
      <w:pPr>
        <w:pStyle w:val="Vieta1"/>
        <w:rPr>
          <w:b/>
        </w:rPr>
      </w:pPr>
      <w:r w:rsidRPr="00A73591">
        <w:rPr>
          <w:b/>
        </w:rPr>
        <w:t>Aplicación para monitorizar los niveles de servicio</w:t>
      </w:r>
    </w:p>
    <w:p w14:paraId="3D48F8AB" w14:textId="77777777" w:rsidR="00676727" w:rsidRDefault="00676727" w:rsidP="00EB0F55">
      <w:pPr>
        <w:pStyle w:val="Vieta1"/>
        <w:numPr>
          <w:ilvl w:val="1"/>
          <w:numId w:val="23"/>
        </w:numPr>
      </w:pPr>
      <w:r>
        <w:t xml:space="preserve">Se deberá proporcionar una aplicación para permitir la monitorización mensual de los niveles de servicio, a proponer por los licitadores en sus ofertas. </w:t>
      </w:r>
    </w:p>
    <w:p w14:paraId="337896E8" w14:textId="77777777" w:rsidR="00676727" w:rsidRDefault="00676727" w:rsidP="00506CFF">
      <w:pPr>
        <w:pStyle w:val="Ttulo4"/>
      </w:pPr>
      <w:r>
        <w:lastRenderedPageBreak/>
        <w:t>Aplicaciones para el usuario: web y App</w:t>
      </w:r>
    </w:p>
    <w:p w14:paraId="34421381" w14:textId="77777777" w:rsidR="00676727" w:rsidRDefault="00676727" w:rsidP="00676727">
      <w:r>
        <w:t xml:space="preserve">El adjudicatario deberá proporcionar dos canales de comunicación principales con el usuario (además del centro de atención al cliente): Web y APP. </w:t>
      </w:r>
    </w:p>
    <w:p w14:paraId="65F311CE" w14:textId="77777777" w:rsidR="00676727" w:rsidRDefault="00676727" w:rsidP="00676727">
      <w:pPr>
        <w:rPr>
          <w:b/>
          <w:highlight w:val="white"/>
        </w:rPr>
      </w:pPr>
      <w:r>
        <w:t xml:space="preserve">A través de cualquiera de los canales se pueden proceder al registro de usuario y acceso a los servicios, que se describen a continuación: </w:t>
      </w:r>
    </w:p>
    <w:p w14:paraId="38FEF2CA" w14:textId="77777777" w:rsidR="00676727" w:rsidRDefault="00676727" w:rsidP="00506CFF">
      <w:pPr>
        <w:pStyle w:val="Vieta1"/>
      </w:pPr>
      <w:r>
        <w:t>La aplicación debe permitir ver la lista de aparcamientos, su ubicación y cómo llegar hasta ellos.</w:t>
      </w:r>
    </w:p>
    <w:p w14:paraId="27B4F8E4" w14:textId="77777777" w:rsidR="00676727" w:rsidRDefault="00676727" w:rsidP="00506CFF">
      <w:pPr>
        <w:pStyle w:val="Vieta1"/>
      </w:pPr>
      <w:r>
        <w:t xml:space="preserve">La aplicación debe posibilitar el registro de usuario, incluyendo las credenciales de la tarjeta transporte y los datos de los vehículos. </w:t>
      </w:r>
    </w:p>
    <w:p w14:paraId="64BCFD92" w14:textId="77777777" w:rsidR="00676727" w:rsidRDefault="00676727" w:rsidP="00A73591">
      <w:pPr>
        <w:ind w:left="360"/>
      </w:pPr>
      <w:r>
        <w:t>También debe permitir establecer un medio de pago, monedero, sobre el que poder realizar recargas a través de tarjeta de crédito.</w:t>
      </w:r>
    </w:p>
    <w:p w14:paraId="4158B377" w14:textId="77777777" w:rsidR="00676727" w:rsidRDefault="00676727" w:rsidP="00506CFF">
      <w:pPr>
        <w:pStyle w:val="Vieta1"/>
      </w:pPr>
      <w:r>
        <w:t xml:space="preserve">La aplicación debe posibilitar la visualización de los movimientos, los pagos y las liquidaciones del último año para cada usuario. </w:t>
      </w:r>
    </w:p>
    <w:p w14:paraId="02E9A584" w14:textId="77777777" w:rsidR="00676727" w:rsidRDefault="00676727" w:rsidP="00506CFF">
      <w:pPr>
        <w:pStyle w:val="Vieta1"/>
      </w:pPr>
      <w:r>
        <w:t>La aplicación debe posibilitar la reserva de plazas.</w:t>
      </w:r>
    </w:p>
    <w:p w14:paraId="587F5ECA" w14:textId="77777777" w:rsidR="00676727" w:rsidRDefault="00676727" w:rsidP="00676727">
      <w:r>
        <w:t>La App debe poder ser descargada en los portales habituales de descarga de aplicaciones para Android e iOS, y estar disponible en varios idiomas, al menos: francés, inglés y español. Debe garantizarse compatibilidad con, al menos, iOS 10 y Android 4.4</w:t>
      </w:r>
    </w:p>
    <w:p w14:paraId="2964612D" w14:textId="03146107" w:rsidR="00676727" w:rsidRDefault="00676727" w:rsidP="00676727">
      <w:pPr>
        <w:rPr>
          <w:ins w:id="43" w:author="Autor"/>
        </w:rPr>
      </w:pPr>
      <w:r>
        <w:t>El adjudicatario quedará obligado a hacer compatible sus aplicaciones con las últimas versiones de sistema operativo que aparezcan en el mercado, a modo de desarrollos evolutivos, en un plazo no superior a 4 meses.</w:t>
      </w:r>
    </w:p>
    <w:p w14:paraId="3FDAEC63" w14:textId="35681B9B" w:rsidR="00C6780B" w:rsidRDefault="00C6780B" w:rsidP="00676727">
      <w:ins w:id="44" w:author="Autor">
        <w:r>
          <w:t>Tanto el APP como la WEB deben presentar la imagen corporativa del CRTM.</w:t>
        </w:r>
      </w:ins>
    </w:p>
    <w:p w14:paraId="0AF0B426" w14:textId="77777777" w:rsidR="00676727" w:rsidRPr="00C154F8" w:rsidRDefault="00676727" w:rsidP="00506CFF">
      <w:pPr>
        <w:pStyle w:val="Ttulo4"/>
      </w:pPr>
      <w:r w:rsidRPr="00C154F8">
        <w:t>Centro de Control del sistema de seguridad CCTV y videowall</w:t>
      </w:r>
    </w:p>
    <w:p w14:paraId="4F3BBD24" w14:textId="77777777" w:rsidR="00676727" w:rsidRDefault="00676727" w:rsidP="00676727">
      <w:r>
        <w:t>La herramienta software del centro de control deberá facilitar:</w:t>
      </w:r>
    </w:p>
    <w:p w14:paraId="41D3F5C7" w14:textId="77777777" w:rsidR="00676727" w:rsidRDefault="00676727" w:rsidP="00506CFF">
      <w:pPr>
        <w:pStyle w:val="Vieta1"/>
      </w:pPr>
      <w:r>
        <w:t>Vigilancia a través del circuito de vídeo propio del aparcamiento, mediante tecnología IP.</w:t>
      </w:r>
    </w:p>
    <w:p w14:paraId="7B88BC1D" w14:textId="77777777" w:rsidR="00676727" w:rsidRDefault="00676727" w:rsidP="00506CFF">
      <w:pPr>
        <w:pStyle w:val="Vieta1"/>
      </w:pPr>
      <w:r>
        <w:t>Monitorización simultánea de diferentes niveles y aparcamientos.</w:t>
      </w:r>
    </w:p>
    <w:p w14:paraId="47A5A928" w14:textId="77777777" w:rsidR="00676727" w:rsidRDefault="00676727" w:rsidP="00506CFF">
      <w:pPr>
        <w:pStyle w:val="Vieta1"/>
      </w:pPr>
      <w:r>
        <w:t>El interfaz de usuario deberá ser claro, intuitivo y fácil de usar. A continuación, se detallan las características generales que deberá tener:</w:t>
      </w:r>
    </w:p>
    <w:p w14:paraId="395750DA" w14:textId="77777777" w:rsidR="00676727" w:rsidRDefault="00676727" w:rsidP="00EB0F55">
      <w:pPr>
        <w:pStyle w:val="Vieta1"/>
        <w:numPr>
          <w:ilvl w:val="1"/>
          <w:numId w:val="23"/>
        </w:numPr>
      </w:pPr>
      <w:r>
        <w:t>Área de trabajo distribuida en pantallas flotantes.</w:t>
      </w:r>
    </w:p>
    <w:p w14:paraId="65C5958F" w14:textId="77777777" w:rsidR="00676727" w:rsidRDefault="00676727" w:rsidP="00EB0F55">
      <w:pPr>
        <w:pStyle w:val="Vieta1"/>
        <w:numPr>
          <w:ilvl w:val="1"/>
          <w:numId w:val="23"/>
        </w:numPr>
      </w:pPr>
      <w:r>
        <w:t>Distribución de acciones, tareas y características secuenciadas en menús tipo árbol.</w:t>
      </w:r>
    </w:p>
    <w:p w14:paraId="68076B09" w14:textId="77777777" w:rsidR="00676727" w:rsidRDefault="00676727" w:rsidP="00EB0F55">
      <w:pPr>
        <w:pStyle w:val="Vieta1"/>
        <w:numPr>
          <w:ilvl w:val="1"/>
          <w:numId w:val="23"/>
        </w:numPr>
      </w:pPr>
      <w:r>
        <w:t>Selección de los elementos a controlar en forma de bloque con una apariencia similar a los elementos existente: cámaras, accesos, puertas, ascensores, barreras, portones e interfonos.</w:t>
      </w:r>
    </w:p>
    <w:p w14:paraId="7FA21B2C" w14:textId="77777777" w:rsidR="00676727" w:rsidRDefault="00676727" w:rsidP="00EB0F55">
      <w:pPr>
        <w:pStyle w:val="Vieta1"/>
        <w:numPr>
          <w:ilvl w:val="1"/>
          <w:numId w:val="23"/>
        </w:numPr>
      </w:pPr>
      <w:r>
        <w:t>La pantalla principal del software debe representar una distribución en planta de cada aparcamiento, y si procede, de cada una de las plantas.</w:t>
      </w:r>
    </w:p>
    <w:p w14:paraId="08F95E33" w14:textId="77777777" w:rsidR="00676727" w:rsidRDefault="00676727" w:rsidP="00EB0F55">
      <w:pPr>
        <w:pStyle w:val="Vieta1"/>
        <w:numPr>
          <w:ilvl w:val="1"/>
          <w:numId w:val="23"/>
        </w:numPr>
      </w:pPr>
      <w:r>
        <w:t>Visualización simultánea de las diferentes pantallas flotantes existentes.</w:t>
      </w:r>
    </w:p>
    <w:p w14:paraId="619F7DB4" w14:textId="77777777" w:rsidR="00676727" w:rsidRDefault="00676727" w:rsidP="00676727">
      <w:r>
        <w:t>El centro de control para la videovigilancia estará compuesto por los siguientes elementos:</w:t>
      </w:r>
    </w:p>
    <w:p w14:paraId="3EA63E8E" w14:textId="77777777" w:rsidR="00676727" w:rsidRDefault="00676727" w:rsidP="00506CFF">
      <w:pPr>
        <w:pStyle w:val="Vieta1"/>
      </w:pPr>
      <w:r>
        <w:t>Infraestructura de red de área local</w:t>
      </w:r>
    </w:p>
    <w:p w14:paraId="0ABA911A" w14:textId="77777777" w:rsidR="00676727" w:rsidRDefault="00676727" w:rsidP="00506CFF">
      <w:pPr>
        <w:pStyle w:val="Vieta1"/>
      </w:pPr>
      <w:r>
        <w:t>Subsistema de videowall</w:t>
      </w:r>
    </w:p>
    <w:p w14:paraId="325D38CF" w14:textId="77777777" w:rsidR="00676727" w:rsidRDefault="00676727" w:rsidP="00506CFF">
      <w:pPr>
        <w:pStyle w:val="Vieta1"/>
      </w:pPr>
      <w:r>
        <w:t>Puestos de trabajo</w:t>
      </w:r>
    </w:p>
    <w:p w14:paraId="3D59370A" w14:textId="77777777" w:rsidR="00A73591" w:rsidRDefault="00A73591" w:rsidP="00A73591">
      <w:pPr>
        <w:pStyle w:val="Vieta1"/>
        <w:numPr>
          <w:ilvl w:val="0"/>
          <w:numId w:val="0"/>
        </w:numPr>
        <w:ind w:left="360" w:hanging="360"/>
      </w:pPr>
    </w:p>
    <w:p w14:paraId="22A14C4F" w14:textId="77777777" w:rsidR="00676727" w:rsidRPr="00774737" w:rsidRDefault="00676727" w:rsidP="00676727">
      <w:pPr>
        <w:pStyle w:val="Ttulo5"/>
      </w:pPr>
      <w:r w:rsidRPr="00774737">
        <w:t>Infraestructura de red de área local</w:t>
      </w:r>
    </w:p>
    <w:p w14:paraId="20F925BA" w14:textId="32736894" w:rsidR="00676727" w:rsidRDefault="00676727" w:rsidP="00676727">
      <w:pPr>
        <w:rPr>
          <w:ins w:id="45" w:author="Autor"/>
        </w:rPr>
      </w:pPr>
      <w:r>
        <w:t>Se deberá instalar dentro de la solución los conmutadores Ethernet necesarios para garantizar la correcta conectividad de los puestos de trabajo y de las troncales de fibra óptica correspondiente a la MAN corporativa.</w:t>
      </w:r>
    </w:p>
    <w:p w14:paraId="107FB156" w14:textId="07A118C0" w:rsidR="00780EDF" w:rsidRDefault="00780EDF" w:rsidP="00676727">
      <w:ins w:id="46" w:author="Autor">
        <w:r>
          <w:t>Debe estar correctamente dimensionada para las necesidades funcionales y operativas de la red.</w:t>
        </w:r>
      </w:ins>
    </w:p>
    <w:p w14:paraId="11291ECC" w14:textId="77777777" w:rsidR="00676727" w:rsidRDefault="00676727" w:rsidP="00676727">
      <w:r>
        <w:t>Dentro del suministro se deberán incorporar, al menos los siguientes elementos:</w:t>
      </w:r>
    </w:p>
    <w:p w14:paraId="718F43DC" w14:textId="77777777" w:rsidR="00676727" w:rsidRDefault="00676727" w:rsidP="00A73591">
      <w:pPr>
        <w:pStyle w:val="Vieta1"/>
      </w:pPr>
      <w:r>
        <w:t>Dos conmutadores de cabecera de nivel 3 (IP) para la conectividad de la fibra óptica y el enlace de los equipos conmutación de puesto de trabajo.</w:t>
      </w:r>
    </w:p>
    <w:p w14:paraId="202B4144" w14:textId="77777777" w:rsidR="00676727" w:rsidRDefault="00676727" w:rsidP="00A73591">
      <w:pPr>
        <w:pStyle w:val="Vieta1"/>
      </w:pPr>
      <w:r>
        <w:t>Los conmutadores de puesto de trabajo necesarios para la conexión de hasta 8 puestos de trabajo con los correspondientes uplinks hacia la electrónica de cabecera</w:t>
      </w:r>
    </w:p>
    <w:p w14:paraId="44D0FCB7" w14:textId="77777777" w:rsidR="00C154F8" w:rsidRDefault="00C154F8" w:rsidP="00676727">
      <w:pPr>
        <w:rPr>
          <w:u w:val="single"/>
        </w:rPr>
      </w:pPr>
    </w:p>
    <w:p w14:paraId="3673885F" w14:textId="04F1A198" w:rsidR="00676727" w:rsidRPr="00A73591" w:rsidRDefault="00676727" w:rsidP="00676727">
      <w:pPr>
        <w:rPr>
          <w:u w:val="single"/>
        </w:rPr>
      </w:pPr>
      <w:r w:rsidRPr="00A73591">
        <w:rPr>
          <w:u w:val="single"/>
        </w:rPr>
        <w:t>Conmutadores de cabecera</w:t>
      </w:r>
    </w:p>
    <w:p w14:paraId="094386F9" w14:textId="77777777" w:rsidR="00676727" w:rsidRDefault="00676727" w:rsidP="00676727">
      <w:r>
        <w:t>Los conmutadores de cabecera deberán cumplir las siguientes características de referencia:</w:t>
      </w:r>
    </w:p>
    <w:p w14:paraId="7E9DA57E" w14:textId="77777777" w:rsidR="00676727" w:rsidRDefault="00676727" w:rsidP="00506CFF">
      <w:pPr>
        <w:pStyle w:val="Vieta1"/>
      </w:pPr>
      <w:r>
        <w:t>8 puertos RJ45 Ethernet 10/100/1000.</w:t>
      </w:r>
    </w:p>
    <w:p w14:paraId="00E2C4F8" w14:textId="77777777" w:rsidR="00676727" w:rsidRDefault="00676727" w:rsidP="00506CFF">
      <w:pPr>
        <w:pStyle w:val="Vieta1"/>
      </w:pPr>
      <w:r>
        <w:t>Conectividad modular para los uplink que permita la instalación de:</w:t>
      </w:r>
    </w:p>
    <w:p w14:paraId="16AB0AAE" w14:textId="77777777" w:rsidR="00676727" w:rsidRDefault="00676727" w:rsidP="00506CFF">
      <w:pPr>
        <w:pStyle w:val="Vieta1"/>
      </w:pPr>
      <w:r>
        <w:t>Hasta 2 puertos GbE Uplink conectables vía SFP, se debe permitir las conexiones de cobre, fibra óptica monomodo y fibra óptica multimodo, o bien</w:t>
      </w:r>
    </w:p>
    <w:p w14:paraId="3AC56B9C" w14:textId="77777777" w:rsidR="00676727" w:rsidRDefault="00676727" w:rsidP="00506CFF">
      <w:pPr>
        <w:pStyle w:val="Vieta1"/>
      </w:pPr>
      <w:r>
        <w:t>Hasta 2 puertos 10GbE Uplink que permitan mediante adaptador la conexión mediante cobre, fibra óptica monomodo y fibra óptica multimodo.</w:t>
      </w:r>
    </w:p>
    <w:p w14:paraId="42BE2011" w14:textId="77777777" w:rsidR="00676727" w:rsidRDefault="00676727" w:rsidP="00506CFF">
      <w:pPr>
        <w:pStyle w:val="Vieta1"/>
      </w:pPr>
      <w:r>
        <w:t>Cada equipo se suministrará con al menos dos Uplink GbE, un SFP para conectar con la electrónica de puesto de trabajo sobre cobre y un SFP que soporte la conexión de fibra óptica indicada para el edificio en el correspondiente apartado del presente pliego.</w:t>
      </w:r>
    </w:p>
    <w:p w14:paraId="12E10CFC" w14:textId="77777777" w:rsidR="00676727" w:rsidRDefault="00676727" w:rsidP="00506CFF">
      <w:pPr>
        <w:pStyle w:val="Vieta1"/>
      </w:pPr>
      <w:r>
        <w:t>Doble fuente de alimentación en modo redundante que permita el funcionamiento del conmutador ante la caída de una de las alimentaciones.</w:t>
      </w:r>
    </w:p>
    <w:p w14:paraId="5EBBED19" w14:textId="77777777" w:rsidR="00676727" w:rsidRDefault="00676727" w:rsidP="00506CFF">
      <w:pPr>
        <w:pStyle w:val="Vieta1"/>
      </w:pPr>
      <w:r>
        <w:t>Control de tormentas de tráfico de paquetes de broadcast, multicast y unicast en cada uno de los puertos</w:t>
      </w:r>
    </w:p>
    <w:p w14:paraId="6A83B1D8" w14:textId="77777777" w:rsidR="00676727" w:rsidRDefault="00676727" w:rsidP="00506CFF">
      <w:pPr>
        <w:pStyle w:val="Vieta1"/>
      </w:pPr>
      <w:r>
        <w:t>Negociación automática de la velocidad de puertos y el modo de los puertos (half/full duplex).</w:t>
      </w:r>
    </w:p>
    <w:p w14:paraId="594A9C89" w14:textId="77777777" w:rsidR="00676727" w:rsidRDefault="00676727" w:rsidP="00506CFF">
      <w:pPr>
        <w:pStyle w:val="Vieta1"/>
      </w:pPr>
      <w:r>
        <w:t>Soporte de protocolo LACP (IEEE 802.3ad).</w:t>
      </w:r>
    </w:p>
    <w:p w14:paraId="1E641148" w14:textId="77777777" w:rsidR="00676727" w:rsidRDefault="00676727" w:rsidP="00506CFF">
      <w:pPr>
        <w:pStyle w:val="Vieta1"/>
      </w:pPr>
      <w:r>
        <w:t>Ajuste automático de los pares de transmisión/recepción en caso de instalación de cables incorrectos</w:t>
      </w:r>
    </w:p>
    <w:p w14:paraId="7FF7C501" w14:textId="77777777" w:rsidR="00676727" w:rsidRDefault="00676727" w:rsidP="00506CFF">
      <w:pPr>
        <w:pStyle w:val="Vieta1"/>
      </w:pPr>
      <w:r>
        <w:t>(autoMDIX).</w:t>
      </w:r>
    </w:p>
    <w:p w14:paraId="5F4DAD00" w14:textId="77777777" w:rsidR="00676727" w:rsidRDefault="00676727" w:rsidP="00506CFF">
      <w:pPr>
        <w:pStyle w:val="Vieta1"/>
      </w:pPr>
      <w:r>
        <w:t>Soporte de VLANs y de creación de interfaces virtuales para dotar a las VLAN de capacidad de nivel 3.</w:t>
      </w:r>
    </w:p>
    <w:p w14:paraId="41F2B9BC" w14:textId="77777777" w:rsidR="00676727" w:rsidRDefault="00676727" w:rsidP="00506CFF">
      <w:pPr>
        <w:pStyle w:val="Vieta1"/>
      </w:pPr>
      <w:r>
        <w:t>Disponibilidad de hasta cuatro colas “egress” por puerto para el control de ancho de banda.</w:t>
      </w:r>
    </w:p>
    <w:p w14:paraId="17CC27E2" w14:textId="77777777" w:rsidR="00676727" w:rsidRDefault="00676727" w:rsidP="00506CFF">
      <w:pPr>
        <w:pStyle w:val="Vieta1"/>
      </w:pPr>
      <w:r>
        <w:t>Algoritmos de asignación de ancho de banda y gestión de la congestión.</w:t>
      </w:r>
    </w:p>
    <w:p w14:paraId="0E22C0A0" w14:textId="77777777" w:rsidR="00676727" w:rsidRDefault="00676727" w:rsidP="00506CFF">
      <w:pPr>
        <w:pStyle w:val="Vieta1"/>
      </w:pPr>
      <w:r>
        <w:t>Soporte de clasificación de paquetes IEEE802.1p (Cos) y DSCP.</w:t>
      </w:r>
    </w:p>
    <w:p w14:paraId="66448474" w14:textId="77777777" w:rsidR="00676727" w:rsidRDefault="00676727" w:rsidP="00506CFF">
      <w:pPr>
        <w:pStyle w:val="Vieta1"/>
      </w:pPr>
      <w:r>
        <w:t>Protocolos de nivel 3 soportados: Enrutamiento estático, DCHP (Servidor y cliente), IGMP, PIM, OSPF, RIP.</w:t>
      </w:r>
    </w:p>
    <w:p w14:paraId="6D9A372C" w14:textId="77777777" w:rsidR="00676727" w:rsidRDefault="00676727" w:rsidP="00506CFF">
      <w:pPr>
        <w:pStyle w:val="Vieta1"/>
      </w:pPr>
      <w:r>
        <w:lastRenderedPageBreak/>
        <w:t>Mecanismos de seguridad implementados: Listas de control de acceso de nivel 3, IEEE 802.1AE, VLANs privadas.</w:t>
      </w:r>
    </w:p>
    <w:p w14:paraId="50437571" w14:textId="77777777" w:rsidR="00676727" w:rsidRDefault="00676727" w:rsidP="00506CFF">
      <w:pPr>
        <w:pStyle w:val="Vieta1"/>
      </w:pPr>
      <w:r>
        <w:t>Capacidad de gestión vía Web e interface CLI.</w:t>
      </w:r>
    </w:p>
    <w:p w14:paraId="46FD3D9A" w14:textId="77777777" w:rsidR="00676727" w:rsidRDefault="00676727" w:rsidP="00506CFF">
      <w:pPr>
        <w:pStyle w:val="Vieta1"/>
      </w:pPr>
      <w:r>
        <w:t>Gestión SMNP, al menos hasta v3.</w:t>
      </w:r>
    </w:p>
    <w:p w14:paraId="7C3116B5" w14:textId="77777777" w:rsidR="00676727" w:rsidRDefault="00676727" w:rsidP="00506CFF">
      <w:pPr>
        <w:pStyle w:val="Vieta1"/>
      </w:pPr>
      <w:r>
        <w:t>Capacidad de definición de listas de control de acceso en base a direcciones IP, protocolos y puertos origen, y destino.</w:t>
      </w:r>
    </w:p>
    <w:p w14:paraId="02410ED3" w14:textId="77777777" w:rsidR="00676727" w:rsidRDefault="00676727" w:rsidP="00506CFF">
      <w:pPr>
        <w:pStyle w:val="Vieta1"/>
      </w:pPr>
      <w:r>
        <w:t>Protocolos soportados: IEEE 802.1D, IEEE 802.1p, IEEE 802.1Q, IEEE 802.1s, IEEE 802.1w, IEEE 802.1X, IEEE 802.1ab, IEEE 802.3ad, IEEE 802.3ad, IEEE 802.3x, IEEE 802.3u, IEEE 802.3ab, IEEE 802.3z, RMON I y II, SNMP v1, v2c y v3.</w:t>
      </w:r>
    </w:p>
    <w:p w14:paraId="14E26BE1" w14:textId="77777777" w:rsidR="00676727" w:rsidRDefault="00676727" w:rsidP="00506CFF">
      <w:pPr>
        <w:pStyle w:val="Vieta1"/>
      </w:pPr>
      <w:r>
        <w:t>Cumplimiento de RFC: 768-UDP, 783-TFTP, 791-IP, 792-ICMP, 793-TCP, 826-ARP, 854-Telnet, 951-BOOTP, 959-FTP, 1112-IP Multicast e IGMP, 1157-SNMP v1, 1166-Direcciones IP, 1256-ICMP Router Discovery, 1305- NTP, 1492-TACACS+, 1493-Bridge MIB, 1542-Extensiones BOOTP, 1643-MIB de Ethernet If, 1757- RMON, 1901-SNMP v2c, 1902-1907-SNMP v2, 1981-MTU Path Discovery en IPv6, 2068-HTTP, 2131-DHCP, 2138-RADIUS, 2233-IF MIB v3, 2373-IPv6 Agg Addresses, 2460-IPv6, 2461-IPv6 ND, 2462-IPv6 Autoconfig, 2463-ICMP IPv6, 2474-DiffServ Precedence, 2597- Assured Forwarding, 2598-Expedited Forwarding, 2571-Gestion SNMP, 3046-DHCP Relay. 3376-IGMP v3,3580-IEEE802.1X.</w:t>
      </w:r>
    </w:p>
    <w:p w14:paraId="4D514532" w14:textId="77777777" w:rsidR="00676727" w:rsidRDefault="00676727" w:rsidP="00676727"/>
    <w:p w14:paraId="41D87152" w14:textId="77777777" w:rsidR="00676727" w:rsidRPr="00A73591" w:rsidRDefault="00676727" w:rsidP="00676727">
      <w:pPr>
        <w:rPr>
          <w:u w:val="single"/>
        </w:rPr>
      </w:pPr>
      <w:r w:rsidRPr="00A73591">
        <w:rPr>
          <w:u w:val="single"/>
        </w:rPr>
        <w:t>Conmutadores de puesto de trabajo</w:t>
      </w:r>
    </w:p>
    <w:p w14:paraId="27802EAF" w14:textId="77777777" w:rsidR="00676727" w:rsidRDefault="00676727" w:rsidP="00676727">
      <w:r>
        <w:t>Los conmutadores de puesto de trabajo deberán cumplir las siguientes características de referencia:</w:t>
      </w:r>
    </w:p>
    <w:p w14:paraId="7B8BA585" w14:textId="77777777" w:rsidR="00676727" w:rsidRDefault="00676727" w:rsidP="00506CFF">
      <w:pPr>
        <w:pStyle w:val="Vieta1"/>
      </w:pPr>
      <w:r>
        <w:t>8 puertos RJ45 Ethernet 10/100/1000.</w:t>
      </w:r>
    </w:p>
    <w:p w14:paraId="3759D721" w14:textId="77777777" w:rsidR="00676727" w:rsidRDefault="00676727" w:rsidP="00506CFF">
      <w:pPr>
        <w:pStyle w:val="Vieta1"/>
      </w:pPr>
      <w:r>
        <w:t>Hasta 2 puertos GbE Uplink conectables vía SFP, se debe permitir las conexiones de cobre, fibra óptica monomodo y fibra óptica multimodo.</w:t>
      </w:r>
    </w:p>
    <w:p w14:paraId="0C9ED18D" w14:textId="77777777" w:rsidR="00676727" w:rsidRDefault="00676727" w:rsidP="00506CFF">
      <w:pPr>
        <w:pStyle w:val="Vieta1"/>
      </w:pPr>
      <w:r>
        <w:t>Cada equipo se suministrará con al menos 1 Uplink GbE, y un SFP de cobre para su conexión con los conmutadores de cabecera.</w:t>
      </w:r>
    </w:p>
    <w:p w14:paraId="43D9C96B" w14:textId="77777777" w:rsidR="00676727" w:rsidRDefault="00676727" w:rsidP="00506CFF">
      <w:pPr>
        <w:pStyle w:val="Vieta1"/>
      </w:pPr>
      <w:r>
        <w:t>Todos los puertos deberán tener capacidad PoE hasta un máximo de 370W por conmutador, cumpliendo los estándares IEEE 802.3af e IEEE 802.3at.</w:t>
      </w:r>
    </w:p>
    <w:p w14:paraId="1510D462" w14:textId="77777777" w:rsidR="00676727" w:rsidRDefault="00676727" w:rsidP="00506CFF">
      <w:pPr>
        <w:pStyle w:val="Vieta1"/>
      </w:pPr>
      <w:r>
        <w:t>Disponibilidad de hasta cuatro colas “egress” por puerto para el control de ancho de banda.</w:t>
      </w:r>
    </w:p>
    <w:p w14:paraId="41B06428" w14:textId="77777777" w:rsidR="00676727" w:rsidRDefault="00676727" w:rsidP="00506CFF">
      <w:pPr>
        <w:pStyle w:val="Vieta1"/>
      </w:pPr>
      <w:r>
        <w:t>Algoritmos de asignación de ancho de banda y gestión de la congestión.</w:t>
      </w:r>
    </w:p>
    <w:p w14:paraId="26FF20FC" w14:textId="77777777" w:rsidR="00676727" w:rsidRDefault="00676727" w:rsidP="00506CFF">
      <w:pPr>
        <w:pStyle w:val="Vieta1"/>
      </w:pPr>
      <w:r>
        <w:t>Soporte de clasificación de paquetes IEEE802.1p (Cos) y DSCP.</w:t>
      </w:r>
    </w:p>
    <w:p w14:paraId="24A11DD8" w14:textId="77777777" w:rsidR="00676727" w:rsidRDefault="00676727" w:rsidP="00506CFF">
      <w:pPr>
        <w:pStyle w:val="Vieta1"/>
      </w:pPr>
      <w:r>
        <w:t>Ancho de banda de conmutación de hasta 100 Gbps.</w:t>
      </w:r>
    </w:p>
    <w:p w14:paraId="5402A715" w14:textId="77777777" w:rsidR="00676727" w:rsidRDefault="00676727" w:rsidP="00506CFF">
      <w:pPr>
        <w:pStyle w:val="Vieta1"/>
      </w:pPr>
      <w:r>
        <w:t>Capacidad de gestión vía Web e interface CLI.</w:t>
      </w:r>
    </w:p>
    <w:p w14:paraId="04D0B2A4" w14:textId="77777777" w:rsidR="00676727" w:rsidRDefault="00676727" w:rsidP="00506CFF">
      <w:pPr>
        <w:pStyle w:val="Vieta1"/>
      </w:pPr>
      <w:r>
        <w:t>Protocolos soportados: IEEE 802.1D, IEEE 802.1p, IEEE 802.1Q, IEEE 802.1s, IEEE 802.1w, IEEE 802.1X, IEEE 802.1ab, IEEE 802.1af, IEEE 802.3af, IEEE 802.3at, IEEE 802.3ad, IEEE 802.3ah (100BASE.-X sobre F.O. MMF y SMF solamente), IEEE 802.3x, IEEE 802.3u, IEEE 802.3ab, IEEE 802.3z, RMON I y II, SNMP v1, v2c y v3.</w:t>
      </w:r>
    </w:p>
    <w:p w14:paraId="5561E12B" w14:textId="77777777" w:rsidR="00676727" w:rsidRDefault="00676727" w:rsidP="00506CFF">
      <w:pPr>
        <w:pStyle w:val="Vieta1"/>
      </w:pPr>
      <w:r>
        <w:lastRenderedPageBreak/>
        <w:t>Cumplimiento de RFC: 768-UDP, 783-TFTP, 791-IP, 792-ICMP, 793-TCP, 826-ARP, 854-Telnet, 951-BOOTP, 959-FTP,1112-IP Multicast e IGMP, 1157-SNMP v1, 1166-Direcciones IP, 1256-ICMP Router Discovery, 1305- NTP, 1492-TACACS+, 1493-Bridge MIB, 1542-Extensiones BOOTP, 1643-MIB de Ethernet If, 1757- RMON, 1901-SNMP v2c, 1902-1907-SNMP v2, 1981-MTU Path Discovery en IPv6, 2068-HTTP, 2131-DHCP, 2138-RADIUS, 2233-IF MIB v3, 2373-IPv6 Agg Addresses, 2460-IPv6, 2461-IPv6 ND, 2462-IPv6 Autoconfig, 2463-ICMP IPv6, 2474-DiffServ Precedence, 2597- Assured Forwarding, 2598-Expedited Forwarding, 2571-Gestion SNMP, 3046-DHCP Relay. 3376-IGMP v3,3580-IEEE802.1X.</w:t>
      </w:r>
    </w:p>
    <w:p w14:paraId="2708132D" w14:textId="77777777" w:rsidR="00676727" w:rsidRPr="00C154F8" w:rsidRDefault="00676727" w:rsidP="00676727">
      <w:pPr>
        <w:pStyle w:val="Ttulo5"/>
      </w:pPr>
      <w:r w:rsidRPr="00C154F8">
        <w:t xml:space="preserve">Subsistema de video Wall </w:t>
      </w:r>
    </w:p>
    <w:p w14:paraId="7BD4760B" w14:textId="15F632AB" w:rsidR="00676727" w:rsidRDefault="00676727" w:rsidP="00506CFF">
      <w:pPr>
        <w:pStyle w:val="Vieta1"/>
      </w:pPr>
      <w:r>
        <w:t>8 paneles de 55” LED UltraHD 4K Ultra HD Slim de dimensiones 125 x 5 x 74 cm, 15 kg1 x VGA, 3 x HDMI, 1x EUR, 2 x USB</w:t>
      </w:r>
      <w:ins w:id="47" w:author="Autor">
        <w:r w:rsidR="00E150B2">
          <w:t xml:space="preserve"> o similar.</w:t>
        </w:r>
      </w:ins>
      <w:del w:id="48" w:author="Autor">
        <w:r w:rsidDel="00E150B2">
          <w:delText>.</w:delText>
        </w:r>
      </w:del>
    </w:p>
    <w:p w14:paraId="20C175E4" w14:textId="77777777" w:rsidR="00676727" w:rsidRDefault="00676727" w:rsidP="00506CFF">
      <w:pPr>
        <w:pStyle w:val="Vieta1"/>
      </w:pPr>
      <w:r>
        <w:t>Se deberá incluir adicionalmente las tarjetas necesarias para la conexión de hasta 4 equipos de tecnología PC. Dichas conexiones deberán ser susceptibles de conectarse mediante DVI, VGA, HDMI o Displayport, bien directamente a las tarjetas de control del video Wall o bien mediante la utilización de los adaptadores correspondientes que deberán ser suministrados por el adjudicatario.</w:t>
      </w:r>
    </w:p>
    <w:p w14:paraId="38D462E7" w14:textId="77777777" w:rsidR="00676727" w:rsidRDefault="00676727" w:rsidP="00506CFF">
      <w:pPr>
        <w:pStyle w:val="Vieta1"/>
      </w:pPr>
      <w:r>
        <w:t>El adjudicatario deberá suministrar el software necesario para garantizar la capacidad de configuración de la visualización del Video Wall mediante, al menos una interfaz Web, que garantice la flexibilidad del sistema ante situaciones excepcionales. El sistema deberá permitir al menos:</w:t>
      </w:r>
    </w:p>
    <w:p w14:paraId="46E2FECD" w14:textId="77777777" w:rsidR="00676727" w:rsidRDefault="00676727" w:rsidP="00EB0F55">
      <w:pPr>
        <w:pStyle w:val="Vieta1"/>
        <w:numPr>
          <w:ilvl w:val="1"/>
          <w:numId w:val="23"/>
        </w:numPr>
      </w:pPr>
      <w:r>
        <w:t>Arquitectura cliente/servidor que permita realizar la configuración y ajuste del Video Wall sin necesidad de acceder al sistema de control físico del mismo.</w:t>
      </w:r>
    </w:p>
    <w:p w14:paraId="0D55D1DF" w14:textId="77777777" w:rsidR="00676727" w:rsidRDefault="00676727" w:rsidP="00EB0F55">
      <w:pPr>
        <w:pStyle w:val="Vieta1"/>
        <w:numPr>
          <w:ilvl w:val="1"/>
          <w:numId w:val="23"/>
        </w:numPr>
      </w:pPr>
      <w:r>
        <w:t>Capacidad de disponer de una interfaz simple para la ubicación y dimensionamiento de las diferentes fuentes de video en el Video Wall conectado al equipo de control del mismo.</w:t>
      </w:r>
    </w:p>
    <w:p w14:paraId="306111DC" w14:textId="77777777" w:rsidR="00676727" w:rsidRDefault="00676727" w:rsidP="00EB0F55">
      <w:pPr>
        <w:pStyle w:val="Vieta1"/>
        <w:numPr>
          <w:ilvl w:val="1"/>
          <w:numId w:val="23"/>
        </w:numPr>
      </w:pPr>
      <w:r>
        <w:t>Capacidad para la creación de plantillas predefinidas de distribución de las fuentes de tal manera que puedan ser seleccionadas fácilmente y aplicadas al Video Wall.</w:t>
      </w:r>
    </w:p>
    <w:p w14:paraId="16F6E118" w14:textId="77777777" w:rsidR="00676727" w:rsidRDefault="00676727" w:rsidP="00EB0F55">
      <w:pPr>
        <w:pStyle w:val="Vieta1"/>
        <w:numPr>
          <w:ilvl w:val="1"/>
          <w:numId w:val="23"/>
        </w:numPr>
      </w:pPr>
      <w:r>
        <w:t>Creación de usuarios con diferentes niveles de acceso que permita establecer al menos roles de manejo del sistema y de configuración diferenciados.</w:t>
      </w:r>
    </w:p>
    <w:p w14:paraId="182603BA" w14:textId="77777777" w:rsidR="00676727" w:rsidRDefault="00676727" w:rsidP="00676727">
      <w:pPr>
        <w:pStyle w:val="Ttulo5"/>
      </w:pPr>
      <w:r>
        <w:t>Puestos de trabajo y monitores</w:t>
      </w:r>
    </w:p>
    <w:p w14:paraId="0569BE48" w14:textId="77777777" w:rsidR="00676727" w:rsidRDefault="00676727" w:rsidP="00676727">
      <w:r>
        <w:t>Los</w:t>
      </w:r>
      <w:r>
        <w:rPr>
          <w:spacing w:val="-2"/>
        </w:rPr>
        <w:t xml:space="preserve"> </w:t>
      </w:r>
      <w:r>
        <w:t>p</w:t>
      </w:r>
      <w:r>
        <w:rPr>
          <w:spacing w:val="2"/>
        </w:rPr>
        <w:t>u</w:t>
      </w:r>
      <w:r>
        <w:t>e</w:t>
      </w:r>
      <w:r>
        <w:rPr>
          <w:spacing w:val="1"/>
        </w:rPr>
        <w:t>s</w:t>
      </w:r>
      <w:r>
        <w:t>tos</w:t>
      </w:r>
      <w:r>
        <w:rPr>
          <w:spacing w:val="-6"/>
        </w:rPr>
        <w:t xml:space="preserve"> </w:t>
      </w:r>
      <w:r>
        <w:t>de t</w:t>
      </w:r>
      <w:r>
        <w:rPr>
          <w:spacing w:val="1"/>
        </w:rPr>
        <w:t>r</w:t>
      </w:r>
      <w:r>
        <w:t>aba</w:t>
      </w:r>
      <w:r>
        <w:rPr>
          <w:spacing w:val="1"/>
        </w:rPr>
        <w:t>j</w:t>
      </w:r>
      <w:r>
        <w:t>o</w:t>
      </w:r>
      <w:r>
        <w:rPr>
          <w:spacing w:val="-6"/>
        </w:rPr>
        <w:t xml:space="preserve"> </w:t>
      </w:r>
      <w:r>
        <w:rPr>
          <w:spacing w:val="1"/>
        </w:rPr>
        <w:t>s</w:t>
      </w:r>
      <w:r>
        <w:rPr>
          <w:spacing w:val="2"/>
        </w:rPr>
        <w:t>u</w:t>
      </w:r>
      <w:r>
        <w:rPr>
          <w:spacing w:val="5"/>
        </w:rPr>
        <w:t>m</w:t>
      </w:r>
      <w:r>
        <w:rPr>
          <w:spacing w:val="-1"/>
        </w:rPr>
        <w:t>i</w:t>
      </w:r>
      <w:r>
        <w:t>n</w:t>
      </w:r>
      <w:r>
        <w:rPr>
          <w:spacing w:val="-1"/>
        </w:rPr>
        <w:t>i</w:t>
      </w:r>
      <w:r>
        <w:rPr>
          <w:spacing w:val="1"/>
        </w:rPr>
        <w:t>s</w:t>
      </w:r>
      <w:r>
        <w:t>t</w:t>
      </w:r>
      <w:r>
        <w:rPr>
          <w:spacing w:val="1"/>
        </w:rPr>
        <w:t>r</w:t>
      </w:r>
      <w:r>
        <w:t>ados</w:t>
      </w:r>
      <w:r>
        <w:rPr>
          <w:spacing w:val="-11"/>
        </w:rPr>
        <w:t xml:space="preserve"> </w:t>
      </w:r>
      <w:r>
        <w:rPr>
          <w:spacing w:val="1"/>
        </w:rPr>
        <w:t>s</w:t>
      </w:r>
      <w:r>
        <w:t>e</w:t>
      </w:r>
      <w:r>
        <w:rPr>
          <w:spacing w:val="-2"/>
        </w:rPr>
        <w:t xml:space="preserve"> c</w:t>
      </w:r>
      <w:r>
        <w:t>o</w:t>
      </w:r>
      <w:r>
        <w:rPr>
          <w:spacing w:val="5"/>
        </w:rPr>
        <w:t>m</w:t>
      </w:r>
      <w:r>
        <w:t>pond</w:t>
      </w:r>
      <w:r>
        <w:rPr>
          <w:spacing w:val="1"/>
        </w:rPr>
        <w:t>r</w:t>
      </w:r>
      <w:r>
        <w:t>án</w:t>
      </w:r>
      <w:r>
        <w:rPr>
          <w:spacing w:val="-11"/>
        </w:rPr>
        <w:t xml:space="preserve"> </w:t>
      </w:r>
      <w:r>
        <w:t>de:</w:t>
      </w:r>
    </w:p>
    <w:p w14:paraId="44B57D1D" w14:textId="77777777" w:rsidR="00676727" w:rsidRDefault="00676727" w:rsidP="00FE443B">
      <w:pPr>
        <w:pStyle w:val="Vieta1"/>
      </w:pPr>
      <w:r>
        <w:t>3 puestos de control/operación.</w:t>
      </w:r>
    </w:p>
    <w:p w14:paraId="018D9AC7" w14:textId="77777777" w:rsidR="00676727" w:rsidRDefault="00676727" w:rsidP="00FE443B">
      <w:pPr>
        <w:pStyle w:val="Vieta1"/>
      </w:pPr>
      <w:r>
        <w:t>1 puesto de coordinación/mando.</w:t>
      </w:r>
    </w:p>
    <w:p w14:paraId="30778495" w14:textId="77777777" w:rsidR="00676727" w:rsidRDefault="00676727" w:rsidP="00676727">
      <w:r>
        <w:t>A</w:t>
      </w:r>
      <w:r>
        <w:rPr>
          <w:spacing w:val="-14"/>
        </w:rPr>
        <w:t xml:space="preserve"> </w:t>
      </w:r>
      <w:r>
        <w:t>continuación,</w:t>
      </w:r>
      <w:r>
        <w:rPr>
          <w:spacing w:val="-11"/>
        </w:rPr>
        <w:t xml:space="preserve"> </w:t>
      </w:r>
      <w:r>
        <w:rPr>
          <w:spacing w:val="1"/>
        </w:rPr>
        <w:t>s</w:t>
      </w:r>
      <w:r>
        <w:t>e de</w:t>
      </w:r>
      <w:r>
        <w:rPr>
          <w:spacing w:val="2"/>
        </w:rPr>
        <w:t>t</w:t>
      </w:r>
      <w:r>
        <w:t>a</w:t>
      </w:r>
      <w:r>
        <w:rPr>
          <w:spacing w:val="1"/>
        </w:rPr>
        <w:t>l</w:t>
      </w:r>
      <w:r>
        <w:rPr>
          <w:spacing w:val="-1"/>
        </w:rPr>
        <w:t>l</w:t>
      </w:r>
      <w:r>
        <w:t>an</w:t>
      </w:r>
      <w:r>
        <w:rPr>
          <w:spacing w:val="-5"/>
        </w:rPr>
        <w:t xml:space="preserve"> </w:t>
      </w:r>
      <w:r>
        <w:rPr>
          <w:spacing w:val="1"/>
        </w:rPr>
        <w:t>l</w:t>
      </w:r>
      <w:r>
        <w:t>as</w:t>
      </w:r>
      <w:r>
        <w:rPr>
          <w:spacing w:val="-2"/>
        </w:rPr>
        <w:t xml:space="preserve"> </w:t>
      </w:r>
      <w:r>
        <w:t>e</w:t>
      </w:r>
      <w:r>
        <w:rPr>
          <w:spacing w:val="1"/>
        </w:rPr>
        <w:t>s</w:t>
      </w:r>
      <w:r>
        <w:t>pe</w:t>
      </w:r>
      <w:r>
        <w:rPr>
          <w:spacing w:val="1"/>
        </w:rPr>
        <w:t>c</w:t>
      </w:r>
      <w:r>
        <w:rPr>
          <w:spacing w:val="-1"/>
        </w:rPr>
        <w:t>i</w:t>
      </w:r>
      <w:r>
        <w:rPr>
          <w:spacing w:val="2"/>
        </w:rPr>
        <w:t>f</w:t>
      </w:r>
      <w:r>
        <w:rPr>
          <w:spacing w:val="-1"/>
        </w:rPr>
        <w:t>i</w:t>
      </w:r>
      <w:r>
        <w:rPr>
          <w:spacing w:val="1"/>
        </w:rPr>
        <w:t>c</w:t>
      </w:r>
      <w:r>
        <w:t>a</w:t>
      </w:r>
      <w:r>
        <w:rPr>
          <w:spacing w:val="1"/>
        </w:rPr>
        <w:t>c</w:t>
      </w:r>
      <w:r>
        <w:rPr>
          <w:spacing w:val="-1"/>
        </w:rPr>
        <w:t>i</w:t>
      </w:r>
      <w:r>
        <w:rPr>
          <w:spacing w:val="2"/>
        </w:rPr>
        <w:t>o</w:t>
      </w:r>
      <w:r>
        <w:t>nes</w:t>
      </w:r>
      <w:r>
        <w:rPr>
          <w:spacing w:val="-14"/>
        </w:rPr>
        <w:t xml:space="preserve"> </w:t>
      </w:r>
      <w:r>
        <w:rPr>
          <w:spacing w:val="2"/>
        </w:rPr>
        <w:t>d</w:t>
      </w:r>
      <w:r>
        <w:t>e</w:t>
      </w:r>
      <w:r>
        <w:rPr>
          <w:spacing w:val="-2"/>
        </w:rPr>
        <w:t xml:space="preserve"> </w:t>
      </w:r>
      <w:r>
        <w:rPr>
          <w:spacing w:val="1"/>
        </w:rPr>
        <w:t>r</w:t>
      </w:r>
      <w:r>
        <w:t>e</w:t>
      </w:r>
      <w:r>
        <w:rPr>
          <w:spacing w:val="2"/>
        </w:rPr>
        <w:t>f</w:t>
      </w:r>
      <w:r>
        <w:t>e</w:t>
      </w:r>
      <w:r>
        <w:rPr>
          <w:spacing w:val="1"/>
        </w:rPr>
        <w:t>r</w:t>
      </w:r>
      <w:r>
        <w:t>en</w:t>
      </w:r>
      <w:r>
        <w:rPr>
          <w:spacing w:val="1"/>
        </w:rPr>
        <w:t>c</w:t>
      </w:r>
      <w:r>
        <w:rPr>
          <w:spacing w:val="-1"/>
        </w:rPr>
        <w:t>i</w:t>
      </w:r>
      <w:r>
        <w:t>a</w:t>
      </w:r>
      <w:r>
        <w:rPr>
          <w:spacing w:val="-9"/>
        </w:rPr>
        <w:t xml:space="preserve"> </w:t>
      </w:r>
      <w:r>
        <w:rPr>
          <w:spacing w:val="2"/>
        </w:rPr>
        <w:t>d</w:t>
      </w:r>
      <w:r>
        <w:t>e</w:t>
      </w:r>
      <w:r>
        <w:rPr>
          <w:spacing w:val="-2"/>
        </w:rPr>
        <w:t xml:space="preserve"> </w:t>
      </w:r>
      <w:r>
        <w:rPr>
          <w:spacing w:val="1"/>
        </w:rPr>
        <w:t>c</w:t>
      </w:r>
      <w:r>
        <w:t>a</w:t>
      </w:r>
      <w:r>
        <w:rPr>
          <w:spacing w:val="2"/>
        </w:rPr>
        <w:t>d</w:t>
      </w:r>
      <w:r>
        <w:t>a</w:t>
      </w:r>
      <w:r>
        <w:rPr>
          <w:spacing w:val="-4"/>
        </w:rPr>
        <w:t xml:space="preserve"> </w:t>
      </w:r>
      <w:r>
        <w:rPr>
          <w:spacing w:val="2"/>
        </w:rPr>
        <w:t>u</w:t>
      </w:r>
      <w:r>
        <w:t>no</w:t>
      </w:r>
      <w:r>
        <w:rPr>
          <w:spacing w:val="-3"/>
        </w:rPr>
        <w:t xml:space="preserve"> </w:t>
      </w:r>
      <w:r>
        <w:rPr>
          <w:spacing w:val="2"/>
        </w:rPr>
        <w:t>d</w:t>
      </w:r>
      <w:r>
        <w:t>e</w:t>
      </w:r>
      <w:r>
        <w:rPr>
          <w:spacing w:val="-2"/>
        </w:rPr>
        <w:t xml:space="preserve"> </w:t>
      </w:r>
      <w:r>
        <w:rPr>
          <w:spacing w:val="1"/>
        </w:rPr>
        <w:t>l</w:t>
      </w:r>
      <w:r>
        <w:t>os eq</w:t>
      </w:r>
      <w:r>
        <w:rPr>
          <w:spacing w:val="2"/>
        </w:rPr>
        <w:t>u</w:t>
      </w:r>
      <w:r>
        <w:rPr>
          <w:spacing w:val="-1"/>
        </w:rPr>
        <w:t>i</w:t>
      </w:r>
      <w:r>
        <w:t>po</w:t>
      </w:r>
      <w:r>
        <w:rPr>
          <w:spacing w:val="1"/>
        </w:rPr>
        <w:t>s</w:t>
      </w:r>
      <w:r>
        <w:t>.</w:t>
      </w:r>
    </w:p>
    <w:p w14:paraId="74261C1F" w14:textId="77777777" w:rsidR="00676727" w:rsidRPr="00FE443B" w:rsidRDefault="00676727" w:rsidP="00676727">
      <w:pPr>
        <w:rPr>
          <w:u w:val="single"/>
        </w:rPr>
      </w:pPr>
      <w:r w:rsidRPr="00FE443B">
        <w:rPr>
          <w:u w:val="single"/>
        </w:rPr>
        <w:t>Equipos de sobremesa</w:t>
      </w:r>
    </w:p>
    <w:p w14:paraId="7511CE5A" w14:textId="77777777" w:rsidR="00676727" w:rsidRDefault="00676727" w:rsidP="00676727">
      <w:r>
        <w:rPr>
          <w:spacing w:val="-1"/>
        </w:rPr>
        <w:t>S</w:t>
      </w:r>
      <w:r>
        <w:t>e</w:t>
      </w:r>
      <w:r>
        <w:rPr>
          <w:spacing w:val="19"/>
        </w:rPr>
        <w:t xml:space="preserve"> </w:t>
      </w:r>
      <w:r>
        <w:t>de</w:t>
      </w:r>
      <w:r>
        <w:rPr>
          <w:spacing w:val="2"/>
        </w:rPr>
        <w:t>b</w:t>
      </w:r>
      <w:r>
        <w:t>e</w:t>
      </w:r>
      <w:r>
        <w:rPr>
          <w:spacing w:val="1"/>
        </w:rPr>
        <w:t>r</w:t>
      </w:r>
      <w:r>
        <w:t>án</w:t>
      </w:r>
      <w:r>
        <w:rPr>
          <w:spacing w:val="14"/>
        </w:rPr>
        <w:t xml:space="preserve"> </w:t>
      </w:r>
      <w:r>
        <w:rPr>
          <w:spacing w:val="1"/>
        </w:rPr>
        <w:t>s</w:t>
      </w:r>
      <w:r>
        <w:t>u</w:t>
      </w:r>
      <w:r>
        <w:rPr>
          <w:spacing w:val="5"/>
        </w:rPr>
        <w:t>m</w:t>
      </w:r>
      <w:r>
        <w:rPr>
          <w:spacing w:val="-1"/>
        </w:rPr>
        <w:t>i</w:t>
      </w:r>
      <w:r>
        <w:t>n</w:t>
      </w:r>
      <w:r>
        <w:rPr>
          <w:spacing w:val="-1"/>
        </w:rPr>
        <w:t>i</w:t>
      </w:r>
      <w:r>
        <w:rPr>
          <w:spacing w:val="1"/>
        </w:rPr>
        <w:t>s</w:t>
      </w:r>
      <w:r>
        <w:t>t</w:t>
      </w:r>
      <w:r>
        <w:rPr>
          <w:spacing w:val="1"/>
        </w:rPr>
        <w:t>r</w:t>
      </w:r>
      <w:r>
        <w:t>ar</w:t>
      </w:r>
      <w:r>
        <w:rPr>
          <w:spacing w:val="10"/>
        </w:rPr>
        <w:t xml:space="preserve"> </w:t>
      </w:r>
      <w:r>
        <w:rPr>
          <w:bCs/>
          <w:spacing w:val="1"/>
        </w:rPr>
        <w:t>cuatro</w:t>
      </w:r>
      <w:r>
        <w:rPr>
          <w:bCs/>
          <w:spacing w:val="16"/>
        </w:rPr>
        <w:t xml:space="preserve"> </w:t>
      </w:r>
      <w:r>
        <w:rPr>
          <w:bCs/>
        </w:rPr>
        <w:t>e</w:t>
      </w:r>
      <w:r>
        <w:rPr>
          <w:bCs/>
          <w:spacing w:val="1"/>
        </w:rPr>
        <w:t>qu</w:t>
      </w:r>
      <w:r>
        <w:rPr>
          <w:bCs/>
        </w:rPr>
        <w:t>i</w:t>
      </w:r>
      <w:r>
        <w:rPr>
          <w:bCs/>
          <w:spacing w:val="1"/>
        </w:rPr>
        <w:t>po</w:t>
      </w:r>
      <w:r>
        <w:rPr>
          <w:bCs/>
        </w:rPr>
        <w:t>s</w:t>
      </w:r>
      <w:r>
        <w:rPr>
          <w:bCs/>
          <w:spacing w:val="11"/>
        </w:rPr>
        <w:t xml:space="preserve"> </w:t>
      </w:r>
      <w:r>
        <w:t>de</w:t>
      </w:r>
      <w:r>
        <w:rPr>
          <w:spacing w:val="17"/>
        </w:rPr>
        <w:t xml:space="preserve"> </w:t>
      </w:r>
      <w:r>
        <w:rPr>
          <w:spacing w:val="1"/>
        </w:rPr>
        <w:t>s</w:t>
      </w:r>
      <w:r>
        <w:rPr>
          <w:spacing w:val="2"/>
        </w:rPr>
        <w:t>o</w:t>
      </w:r>
      <w:r>
        <w:t>b</w:t>
      </w:r>
      <w:r>
        <w:rPr>
          <w:spacing w:val="1"/>
        </w:rPr>
        <w:t>r</w:t>
      </w:r>
      <w:r>
        <w:t>e</w:t>
      </w:r>
      <w:r>
        <w:rPr>
          <w:spacing w:val="5"/>
        </w:rPr>
        <w:t>m</w:t>
      </w:r>
      <w:r>
        <w:t>e</w:t>
      </w:r>
      <w:r>
        <w:rPr>
          <w:spacing w:val="1"/>
        </w:rPr>
        <w:t>s</w:t>
      </w:r>
      <w:r>
        <w:t>a</w:t>
      </w:r>
      <w:r>
        <w:rPr>
          <w:spacing w:val="9"/>
        </w:rPr>
        <w:t xml:space="preserve"> </w:t>
      </w:r>
      <w:r>
        <w:t>que</w:t>
      </w:r>
      <w:r>
        <w:rPr>
          <w:spacing w:val="18"/>
        </w:rPr>
        <w:t xml:space="preserve"> </w:t>
      </w:r>
      <w:r>
        <w:t>d</w:t>
      </w:r>
      <w:r>
        <w:rPr>
          <w:spacing w:val="2"/>
        </w:rPr>
        <w:t>e</w:t>
      </w:r>
      <w:r>
        <w:t>be</w:t>
      </w:r>
      <w:r>
        <w:rPr>
          <w:spacing w:val="1"/>
        </w:rPr>
        <w:t>r</w:t>
      </w:r>
      <w:r>
        <w:rPr>
          <w:spacing w:val="2"/>
        </w:rPr>
        <w:t>á</w:t>
      </w:r>
      <w:r>
        <w:t>n</w:t>
      </w:r>
      <w:r>
        <w:rPr>
          <w:spacing w:val="12"/>
        </w:rPr>
        <w:t xml:space="preserve"> </w:t>
      </w:r>
      <w:r>
        <w:rPr>
          <w:spacing w:val="2"/>
        </w:rPr>
        <w:t>d</w:t>
      </w:r>
      <w:r>
        <w:rPr>
          <w:spacing w:val="-1"/>
        </w:rPr>
        <w:t>i</w:t>
      </w:r>
      <w:r>
        <w:rPr>
          <w:spacing w:val="1"/>
        </w:rPr>
        <w:t>s</w:t>
      </w:r>
      <w:r>
        <w:t>po</w:t>
      </w:r>
      <w:r>
        <w:rPr>
          <w:spacing w:val="2"/>
        </w:rPr>
        <w:t>n</w:t>
      </w:r>
      <w:r>
        <w:t>er</w:t>
      </w:r>
      <w:r>
        <w:rPr>
          <w:spacing w:val="12"/>
        </w:rPr>
        <w:t xml:space="preserve"> </w:t>
      </w:r>
      <w:r>
        <w:rPr>
          <w:spacing w:val="2"/>
        </w:rPr>
        <w:t>d</w:t>
      </w:r>
      <w:r>
        <w:t>e</w:t>
      </w:r>
      <w:r>
        <w:rPr>
          <w:spacing w:val="19"/>
        </w:rPr>
        <w:t xml:space="preserve"> </w:t>
      </w:r>
      <w:r>
        <w:rPr>
          <w:spacing w:val="-1"/>
        </w:rPr>
        <w:t>l</w:t>
      </w:r>
      <w:r>
        <w:t>as</w:t>
      </w:r>
      <w:r>
        <w:rPr>
          <w:spacing w:val="17"/>
        </w:rPr>
        <w:t xml:space="preserve"> </w:t>
      </w:r>
      <w:r>
        <w:rPr>
          <w:spacing w:val="1"/>
        </w:rPr>
        <w:t>si</w:t>
      </w:r>
      <w:r>
        <w:t>g</w:t>
      </w:r>
      <w:r>
        <w:rPr>
          <w:spacing w:val="2"/>
        </w:rPr>
        <w:t>u</w:t>
      </w:r>
      <w:r>
        <w:rPr>
          <w:spacing w:val="-1"/>
        </w:rPr>
        <w:t>i</w:t>
      </w:r>
      <w:r>
        <w:t>en</w:t>
      </w:r>
      <w:r>
        <w:rPr>
          <w:spacing w:val="2"/>
        </w:rPr>
        <w:t>t</w:t>
      </w:r>
      <w:r>
        <w:t xml:space="preserve">es </w:t>
      </w:r>
      <w:r>
        <w:rPr>
          <w:spacing w:val="1"/>
        </w:rPr>
        <w:t>c</w:t>
      </w:r>
      <w:r>
        <w:t>a</w:t>
      </w:r>
      <w:r>
        <w:rPr>
          <w:spacing w:val="1"/>
        </w:rPr>
        <w:t>r</w:t>
      </w:r>
      <w:r>
        <w:t>a</w:t>
      </w:r>
      <w:r>
        <w:rPr>
          <w:spacing w:val="1"/>
        </w:rPr>
        <w:t>c</w:t>
      </w:r>
      <w:r>
        <w:t>te</w:t>
      </w:r>
      <w:r>
        <w:rPr>
          <w:spacing w:val="1"/>
        </w:rPr>
        <w:t>r</w:t>
      </w:r>
      <w:r>
        <w:t>í</w:t>
      </w:r>
      <w:r>
        <w:rPr>
          <w:spacing w:val="1"/>
        </w:rPr>
        <w:t>s</w:t>
      </w:r>
      <w:r>
        <w:t>t</w:t>
      </w:r>
      <w:r>
        <w:rPr>
          <w:spacing w:val="-1"/>
        </w:rPr>
        <w:t>i</w:t>
      </w:r>
      <w:r>
        <w:rPr>
          <w:spacing w:val="1"/>
        </w:rPr>
        <w:t>c</w:t>
      </w:r>
      <w:r>
        <w:t>as</w:t>
      </w:r>
      <w:r>
        <w:rPr>
          <w:spacing w:val="-12"/>
        </w:rPr>
        <w:t xml:space="preserve"> </w:t>
      </w:r>
      <w:r>
        <w:t>de</w:t>
      </w:r>
      <w:r>
        <w:rPr>
          <w:spacing w:val="-2"/>
        </w:rPr>
        <w:t xml:space="preserve"> </w:t>
      </w:r>
      <w:r>
        <w:rPr>
          <w:spacing w:val="1"/>
        </w:rPr>
        <w:t>r</w:t>
      </w:r>
      <w:r>
        <w:t>e</w:t>
      </w:r>
      <w:r>
        <w:rPr>
          <w:spacing w:val="2"/>
        </w:rPr>
        <w:t>f</w:t>
      </w:r>
      <w:r>
        <w:t>e</w:t>
      </w:r>
      <w:r>
        <w:rPr>
          <w:spacing w:val="1"/>
        </w:rPr>
        <w:t>r</w:t>
      </w:r>
      <w:r>
        <w:t>en</w:t>
      </w:r>
      <w:r>
        <w:rPr>
          <w:spacing w:val="1"/>
        </w:rPr>
        <w:t>ci</w:t>
      </w:r>
      <w:r>
        <w:t>a:</w:t>
      </w:r>
    </w:p>
    <w:p w14:paraId="4726494F" w14:textId="77777777" w:rsidR="00676727" w:rsidRDefault="00676727" w:rsidP="00676727"/>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32875F54" w14:textId="77777777" w:rsidTr="008C0747">
        <w:trPr>
          <w:trHeight w:val="365"/>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22D723DB" w14:textId="77777777" w:rsidR="00771AE6" w:rsidRDefault="00771AE6" w:rsidP="008C0747">
            <w:pPr>
              <w:widowControl w:val="0"/>
              <w:autoSpaceDE w:val="0"/>
              <w:autoSpaceDN w:val="0"/>
              <w:adjustRightInd w:val="0"/>
              <w:spacing w:before="49" w:line="240" w:lineRule="auto"/>
              <w:ind w:left="112"/>
              <w:rPr>
                <w:b/>
                <w:bCs/>
                <w:spacing w:val="-1"/>
              </w:rPr>
            </w:pPr>
            <w:bookmarkStart w:id="49" w:name="_Hlk525822228"/>
            <w:r>
              <w:rPr>
                <w:b/>
                <w:bCs/>
                <w:spacing w:val="-1"/>
              </w:rPr>
              <w:t>Características generales</w:t>
            </w:r>
          </w:p>
        </w:tc>
      </w:tr>
      <w:tr w:rsidR="00771AE6" w14:paraId="728AFF47"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E60DA08" w14:textId="77777777" w:rsidR="00771AE6" w:rsidRDefault="00771AE6" w:rsidP="008C0747">
            <w:pPr>
              <w:widowControl w:val="0"/>
              <w:autoSpaceDE w:val="0"/>
              <w:autoSpaceDN w:val="0"/>
              <w:adjustRightInd w:val="0"/>
              <w:spacing w:before="51" w:line="240" w:lineRule="auto"/>
              <w:ind w:left="112"/>
            </w:pPr>
            <w:bookmarkStart w:id="50" w:name="_Hlk525822204"/>
            <w:r>
              <w:rPr>
                <w:spacing w:val="-1"/>
              </w:rPr>
              <w:t>G</w:t>
            </w:r>
            <w:r>
              <w:rPr>
                <w:spacing w:val="1"/>
              </w:rPr>
              <w:t>am</w:t>
            </w:r>
            <w:r>
              <w:t>a</w:t>
            </w:r>
            <w:r>
              <w:rPr>
                <w:spacing w:val="-3"/>
              </w:rPr>
              <w:t xml:space="preserve"> </w:t>
            </w:r>
            <w:r>
              <w:rPr>
                <w:spacing w:val="1"/>
              </w:rPr>
              <w:t>d</w:t>
            </w:r>
            <w:r>
              <w:rPr>
                <w:spacing w:val="-2"/>
              </w:rPr>
              <w:t>e</w:t>
            </w:r>
            <w:r>
              <w:t>l</w:t>
            </w:r>
            <w:r>
              <w:rPr>
                <w:spacing w:val="-1"/>
              </w:rPr>
              <w:t xml:space="preserve"> </w:t>
            </w:r>
            <w:r>
              <w:rPr>
                <w:spacing w:val="-2"/>
              </w:rPr>
              <w:t>e</w:t>
            </w:r>
            <w:r>
              <w:rPr>
                <w:spacing w:val="1"/>
              </w:rPr>
              <w:t>qui</w:t>
            </w:r>
            <w:r>
              <w:rPr>
                <w:spacing w:val="-2"/>
              </w:rPr>
              <w:t>p</w:t>
            </w:r>
            <w:r>
              <w:t>o</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4992772" w14:textId="77777777" w:rsidR="00771AE6" w:rsidRDefault="00771AE6" w:rsidP="008C0747">
            <w:pPr>
              <w:widowControl w:val="0"/>
              <w:autoSpaceDE w:val="0"/>
              <w:autoSpaceDN w:val="0"/>
              <w:adjustRightInd w:val="0"/>
              <w:spacing w:before="51" w:line="240" w:lineRule="auto"/>
              <w:ind w:left="109"/>
            </w:pPr>
            <w:r>
              <w:rPr>
                <w:spacing w:val="1"/>
              </w:rPr>
              <w:t>L</w:t>
            </w:r>
            <w:r>
              <w:t>í</w:t>
            </w:r>
            <w:r>
              <w:rPr>
                <w:spacing w:val="1"/>
              </w:rPr>
              <w:t>ne</w:t>
            </w:r>
            <w:r>
              <w:t>a</w:t>
            </w:r>
            <w:r>
              <w:rPr>
                <w:spacing w:val="-5"/>
              </w:rPr>
              <w:t xml:space="preserve"> </w:t>
            </w:r>
            <w:r>
              <w:rPr>
                <w:spacing w:val="1"/>
              </w:rPr>
              <w:t>p</w:t>
            </w:r>
            <w:r>
              <w:t>r</w:t>
            </w:r>
            <w:r>
              <w:rPr>
                <w:spacing w:val="1"/>
              </w:rPr>
              <w:t>o</w:t>
            </w:r>
            <w:r>
              <w:rPr>
                <w:spacing w:val="-2"/>
              </w:rPr>
              <w:t>f</w:t>
            </w:r>
            <w:r>
              <w:rPr>
                <w:spacing w:val="1"/>
              </w:rPr>
              <w:t>es</w:t>
            </w:r>
            <w:r>
              <w:rPr>
                <w:spacing w:val="-2"/>
              </w:rPr>
              <w:t>i</w:t>
            </w:r>
            <w:r>
              <w:rPr>
                <w:spacing w:val="1"/>
              </w:rPr>
              <w:t>on</w:t>
            </w:r>
            <w:r>
              <w:rPr>
                <w:spacing w:val="-2"/>
              </w:rPr>
              <w:t>a</w:t>
            </w:r>
            <w:r>
              <w:t>l</w:t>
            </w:r>
            <w:r>
              <w:rPr>
                <w:spacing w:val="-7"/>
              </w:rPr>
              <w:t xml:space="preserve"> </w:t>
            </w:r>
            <w:r>
              <w:rPr>
                <w:spacing w:val="1"/>
              </w:rPr>
              <w:t>d</w:t>
            </w:r>
            <w:r>
              <w:rPr>
                <w:spacing w:val="-2"/>
              </w:rPr>
              <w:t>e</w:t>
            </w:r>
            <w:r>
              <w:t>l</w:t>
            </w:r>
            <w:r>
              <w:rPr>
                <w:spacing w:val="-1"/>
              </w:rPr>
              <w:t xml:space="preserve"> </w:t>
            </w:r>
            <w:r>
              <w:t>f</w:t>
            </w:r>
            <w:r>
              <w:rPr>
                <w:spacing w:val="1"/>
              </w:rPr>
              <w:t>a</w:t>
            </w:r>
            <w:r>
              <w:rPr>
                <w:spacing w:val="-2"/>
              </w:rPr>
              <w:t>b</w:t>
            </w:r>
            <w:r>
              <w:t>r</w:t>
            </w:r>
            <w:r>
              <w:rPr>
                <w:spacing w:val="1"/>
              </w:rPr>
              <w:t>i</w:t>
            </w:r>
            <w:r>
              <w:rPr>
                <w:spacing w:val="-1"/>
              </w:rPr>
              <w:t>c</w:t>
            </w:r>
            <w:r>
              <w:rPr>
                <w:spacing w:val="1"/>
              </w:rPr>
              <w:t>an</w:t>
            </w:r>
            <w:r>
              <w:rPr>
                <w:spacing w:val="-2"/>
              </w:rPr>
              <w:t>t</w:t>
            </w:r>
            <w:r>
              <w:t>e</w:t>
            </w:r>
          </w:p>
        </w:tc>
      </w:tr>
      <w:tr w:rsidR="00771AE6" w14:paraId="4BAF7D9D"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59702FD7" w14:textId="77777777" w:rsidR="00771AE6" w:rsidRDefault="00771AE6" w:rsidP="008C0747">
            <w:pPr>
              <w:widowControl w:val="0"/>
              <w:autoSpaceDE w:val="0"/>
              <w:autoSpaceDN w:val="0"/>
              <w:adjustRightInd w:val="0"/>
              <w:spacing w:before="51" w:line="240" w:lineRule="auto"/>
              <w:ind w:left="112"/>
            </w:pPr>
            <w:r>
              <w:t>F</w:t>
            </w:r>
            <w:r>
              <w:rPr>
                <w:spacing w:val="1"/>
              </w:rPr>
              <w:t>ac</w:t>
            </w:r>
            <w:r>
              <w:t>t</w:t>
            </w:r>
            <w:r>
              <w:rPr>
                <w:spacing w:val="1"/>
              </w:rPr>
              <w:t>o</w:t>
            </w:r>
            <w:r>
              <w:t>r</w:t>
            </w:r>
            <w:r>
              <w:rPr>
                <w:spacing w:val="-5"/>
              </w:rPr>
              <w:t xml:space="preserve"> </w:t>
            </w:r>
            <w:r>
              <w:rPr>
                <w:spacing w:val="1"/>
              </w:rPr>
              <w:t>d</w:t>
            </w:r>
            <w:r>
              <w:t>e</w:t>
            </w:r>
            <w:r>
              <w:rPr>
                <w:spacing w:val="-1"/>
              </w:rPr>
              <w:t xml:space="preserve"> </w:t>
            </w:r>
            <w:r>
              <w:rPr>
                <w:spacing w:val="-2"/>
              </w:rPr>
              <w:t>f</w:t>
            </w:r>
            <w:r>
              <w:rPr>
                <w:spacing w:val="1"/>
              </w:rPr>
              <w:t>o</w:t>
            </w:r>
            <w:r>
              <w:t>r</w:t>
            </w:r>
            <w:r>
              <w:rPr>
                <w:spacing w:val="-1"/>
              </w:rPr>
              <w:t>m</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FE83E6C" w14:textId="77777777" w:rsidR="00771AE6" w:rsidRDefault="00771AE6" w:rsidP="008C0747">
            <w:pPr>
              <w:widowControl w:val="0"/>
              <w:autoSpaceDE w:val="0"/>
              <w:autoSpaceDN w:val="0"/>
              <w:adjustRightInd w:val="0"/>
              <w:spacing w:before="51" w:line="240" w:lineRule="auto"/>
              <w:ind w:left="109"/>
            </w:pPr>
            <w:r>
              <w:t>SFF</w:t>
            </w:r>
            <w:r>
              <w:rPr>
                <w:spacing w:val="1"/>
              </w:rPr>
              <w:t xml:space="preserve"> p</w:t>
            </w:r>
            <w:r>
              <w:t>r</w:t>
            </w:r>
            <w:r>
              <w:rPr>
                <w:spacing w:val="1"/>
              </w:rPr>
              <w:t>e</w:t>
            </w:r>
            <w:r>
              <w:rPr>
                <w:spacing w:val="-2"/>
              </w:rPr>
              <w:t>f</w:t>
            </w:r>
            <w:r>
              <w:rPr>
                <w:spacing w:val="1"/>
              </w:rPr>
              <w:t>e</w:t>
            </w:r>
            <w:r>
              <w:t>r</w:t>
            </w:r>
            <w:r>
              <w:rPr>
                <w:spacing w:val="1"/>
              </w:rPr>
              <w:t>i</w:t>
            </w:r>
            <w:r>
              <w:rPr>
                <w:spacing w:val="-2"/>
              </w:rPr>
              <w:t>b</w:t>
            </w:r>
            <w:r>
              <w:rPr>
                <w:spacing w:val="1"/>
              </w:rPr>
              <w:t>le</w:t>
            </w:r>
            <w:r>
              <w:rPr>
                <w:spacing w:val="-1"/>
              </w:rPr>
              <w:t>m</w:t>
            </w:r>
            <w:r>
              <w:rPr>
                <w:spacing w:val="1"/>
              </w:rPr>
              <w:t>en</w:t>
            </w:r>
            <w:r>
              <w:t>te</w:t>
            </w:r>
          </w:p>
        </w:tc>
      </w:tr>
      <w:tr w:rsidR="00771AE6" w14:paraId="4895DFBA"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2672DBB6" w14:textId="77777777" w:rsidR="00771AE6" w:rsidRDefault="00771AE6" w:rsidP="008C0747">
            <w:pPr>
              <w:widowControl w:val="0"/>
              <w:autoSpaceDE w:val="0"/>
              <w:autoSpaceDN w:val="0"/>
              <w:adjustRightInd w:val="0"/>
              <w:spacing w:before="51" w:line="240" w:lineRule="auto"/>
              <w:ind w:left="112"/>
            </w:pPr>
            <w:r>
              <w:rPr>
                <w:spacing w:val="-21"/>
              </w:rPr>
              <w:t>T</w:t>
            </w:r>
            <w:r>
              <w:rPr>
                <w:spacing w:val="1"/>
              </w:rPr>
              <w:t>ecnol</w:t>
            </w:r>
            <w:r>
              <w:rPr>
                <w:spacing w:val="-2"/>
              </w:rPr>
              <w:t>o</w:t>
            </w:r>
            <w:r>
              <w:rPr>
                <w:spacing w:val="1"/>
              </w:rPr>
              <w:t>g</w:t>
            </w:r>
            <w:r>
              <w:t>ía</w:t>
            </w:r>
            <w:r>
              <w:rPr>
                <w:spacing w:val="-8"/>
              </w:rPr>
              <w:t xml:space="preserve"> </w:t>
            </w:r>
            <w:r>
              <w:rPr>
                <w:spacing w:val="1"/>
              </w:rPr>
              <w:t>d</w:t>
            </w:r>
            <w:r>
              <w:t>e</w:t>
            </w:r>
            <w:r>
              <w:rPr>
                <w:spacing w:val="-1"/>
              </w:rPr>
              <w:t xml:space="preserve"> </w:t>
            </w:r>
            <w:r>
              <w:rPr>
                <w:spacing w:val="-2"/>
              </w:rPr>
              <w:t>l</w:t>
            </w:r>
            <w:r>
              <w:t xml:space="preserve">a </w:t>
            </w:r>
            <w:r>
              <w:rPr>
                <w:spacing w:val="1"/>
              </w:rPr>
              <w:t>p</w:t>
            </w:r>
            <w:r>
              <w:rPr>
                <w:spacing w:val="-2"/>
              </w:rPr>
              <w:t>l</w:t>
            </w:r>
            <w:r>
              <w:rPr>
                <w:spacing w:val="1"/>
              </w:rPr>
              <w:t>a</w:t>
            </w:r>
            <w:r>
              <w:t>t</w:t>
            </w:r>
            <w:r>
              <w:rPr>
                <w:spacing w:val="1"/>
              </w:rPr>
              <w:t>a</w:t>
            </w:r>
            <w:r>
              <w:rPr>
                <w:spacing w:val="-2"/>
              </w:rPr>
              <w:t>f</w:t>
            </w:r>
            <w:r>
              <w:rPr>
                <w:spacing w:val="1"/>
              </w:rPr>
              <w:t>o</w:t>
            </w:r>
            <w:r>
              <w:t>r</w:t>
            </w:r>
            <w:r>
              <w:rPr>
                <w:spacing w:val="-1"/>
              </w:rPr>
              <w:t>m</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1F638945" w14:textId="4F1FFE79" w:rsidR="00771AE6" w:rsidRDefault="00771AE6" w:rsidP="008C0747">
            <w:pPr>
              <w:widowControl w:val="0"/>
              <w:autoSpaceDE w:val="0"/>
              <w:autoSpaceDN w:val="0"/>
              <w:adjustRightInd w:val="0"/>
              <w:spacing w:before="51" w:line="240" w:lineRule="auto"/>
              <w:ind w:left="109"/>
            </w:pPr>
            <w:r>
              <w:t>I</w:t>
            </w:r>
            <w:r>
              <w:rPr>
                <w:spacing w:val="1"/>
              </w:rPr>
              <w:t>n</w:t>
            </w:r>
            <w:r>
              <w:t>t</w:t>
            </w:r>
            <w:r>
              <w:rPr>
                <w:spacing w:val="1"/>
              </w:rPr>
              <w:t>e</w:t>
            </w:r>
            <w:r>
              <w:t>l</w:t>
            </w:r>
            <w:r>
              <w:rPr>
                <w:spacing w:val="-1"/>
              </w:rPr>
              <w:t xml:space="preserve"> v</w:t>
            </w:r>
            <w:r>
              <w:t>Pro</w:t>
            </w:r>
            <w:ins w:id="51" w:author="Autor">
              <w:r w:rsidR="00E150B2">
                <w:t xml:space="preserve"> o similar</w:t>
              </w:r>
            </w:ins>
          </w:p>
        </w:tc>
      </w:tr>
      <w:bookmarkEnd w:id="49"/>
      <w:bookmarkEnd w:id="50"/>
    </w:tbl>
    <w:p w14:paraId="38B4BD3C" w14:textId="77777777" w:rsidR="00676727" w:rsidRDefault="00676727" w:rsidP="00676727"/>
    <w:p w14:paraId="08CC7866" w14:textId="77777777" w:rsidR="00771AE6" w:rsidRDefault="00771AE6" w:rsidP="00771AE6">
      <w:pPr>
        <w:widowControl w:val="0"/>
        <w:autoSpaceDE w:val="0"/>
        <w:autoSpaceDN w:val="0"/>
        <w:adjustRightInd w:val="0"/>
        <w:spacing w:line="200" w:lineRule="exact"/>
        <w:rPr>
          <w:rFonts w:ascii="Arial" w:hAnsi="Arial" w:cs="Arial"/>
        </w:rPr>
      </w:pPr>
    </w:p>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7FB963E1" w14:textId="77777777" w:rsidTr="008C0747">
        <w:trPr>
          <w:trHeight w:val="365"/>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27338D1D"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Procesador</w:t>
            </w:r>
          </w:p>
        </w:tc>
      </w:tr>
      <w:tr w:rsidR="00771AE6" w14:paraId="6705BFF0"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639A07C" w14:textId="77777777" w:rsidR="00771AE6" w:rsidRDefault="00771AE6" w:rsidP="008C0747">
            <w:pPr>
              <w:widowControl w:val="0"/>
              <w:autoSpaceDE w:val="0"/>
              <w:autoSpaceDN w:val="0"/>
              <w:adjustRightInd w:val="0"/>
              <w:spacing w:before="51" w:line="240" w:lineRule="auto"/>
              <w:ind w:left="112"/>
            </w:pPr>
            <w:r>
              <w:t>C</w:t>
            </w:r>
            <w:r>
              <w:rPr>
                <w:spacing w:val="1"/>
              </w:rPr>
              <w:t>an</w:t>
            </w:r>
            <w:r>
              <w:t>t</w:t>
            </w:r>
            <w:r>
              <w:rPr>
                <w:spacing w:val="1"/>
              </w:rPr>
              <w:t>id</w:t>
            </w:r>
            <w:r>
              <w:rPr>
                <w:spacing w:val="-2"/>
              </w:rPr>
              <w:t>a</w:t>
            </w:r>
            <w:r>
              <w:t>d</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6BCE5E54" w14:textId="77777777" w:rsidR="00771AE6" w:rsidRDefault="00771AE6" w:rsidP="008C0747">
            <w:pPr>
              <w:widowControl w:val="0"/>
              <w:autoSpaceDE w:val="0"/>
              <w:autoSpaceDN w:val="0"/>
              <w:adjustRightInd w:val="0"/>
              <w:spacing w:before="51" w:line="240" w:lineRule="auto"/>
              <w:ind w:left="109"/>
            </w:pPr>
            <w:r>
              <w:t>1</w:t>
            </w:r>
          </w:p>
        </w:tc>
      </w:tr>
      <w:tr w:rsidR="00771AE6" w14:paraId="6ABFF7B1"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62A14B1A" w14:textId="77777777" w:rsidR="00771AE6" w:rsidRDefault="00771AE6" w:rsidP="008C0747">
            <w:pPr>
              <w:widowControl w:val="0"/>
              <w:autoSpaceDE w:val="0"/>
              <w:autoSpaceDN w:val="0"/>
              <w:adjustRightInd w:val="0"/>
              <w:spacing w:before="51" w:line="240" w:lineRule="auto"/>
              <w:ind w:left="112"/>
            </w:pPr>
            <w:r>
              <w:rPr>
                <w:spacing w:val="-21"/>
              </w:rPr>
              <w:t>T</w:t>
            </w:r>
            <w:r>
              <w:rPr>
                <w:spacing w:val="1"/>
              </w:rPr>
              <w:t>ecnol</w:t>
            </w:r>
            <w:r>
              <w:rPr>
                <w:spacing w:val="-2"/>
              </w:rPr>
              <w:t>o</w:t>
            </w:r>
            <w:r>
              <w:rPr>
                <w:spacing w:val="1"/>
              </w:rPr>
              <w:t>g</w:t>
            </w:r>
            <w:r>
              <w:t>ía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60CB1A61" w14:textId="4EDED578" w:rsidR="00771AE6" w:rsidRDefault="00771AE6" w:rsidP="008C0747">
            <w:pPr>
              <w:widowControl w:val="0"/>
              <w:autoSpaceDE w:val="0"/>
              <w:autoSpaceDN w:val="0"/>
              <w:adjustRightInd w:val="0"/>
              <w:spacing w:before="51" w:line="240" w:lineRule="auto"/>
              <w:ind w:left="109"/>
            </w:pPr>
            <w:r>
              <w:t>I</w:t>
            </w:r>
            <w:r>
              <w:rPr>
                <w:spacing w:val="1"/>
              </w:rPr>
              <w:t>n</w:t>
            </w:r>
            <w:r>
              <w:t>t</w:t>
            </w:r>
            <w:r>
              <w:rPr>
                <w:spacing w:val="1"/>
              </w:rPr>
              <w:t>e</w:t>
            </w:r>
            <w:r>
              <w:t>l</w:t>
            </w:r>
            <w:r>
              <w:rPr>
                <w:spacing w:val="-1"/>
              </w:rPr>
              <w:t xml:space="preserve"> </w:t>
            </w:r>
            <w:r>
              <w:rPr>
                <w:spacing w:val="-3"/>
              </w:rPr>
              <w:t>C</w:t>
            </w:r>
            <w:r>
              <w:rPr>
                <w:spacing w:val="1"/>
              </w:rPr>
              <w:t>o</w:t>
            </w:r>
            <w:r>
              <w:t>re</w:t>
            </w:r>
            <w:r>
              <w:rPr>
                <w:spacing w:val="-3"/>
              </w:rPr>
              <w:t xml:space="preserve"> </w:t>
            </w:r>
            <w:r>
              <w:rPr>
                <w:spacing w:val="-2"/>
              </w:rPr>
              <w:t>i</w:t>
            </w:r>
            <w:r>
              <w:t xml:space="preserve">5 </w:t>
            </w:r>
            <w:r>
              <w:rPr>
                <w:spacing w:val="1"/>
              </w:rPr>
              <w:t>4</w:t>
            </w:r>
            <w:r>
              <w:t>ª</w:t>
            </w:r>
            <w:r>
              <w:rPr>
                <w:spacing w:val="-3"/>
              </w:rPr>
              <w:t xml:space="preserve"> </w:t>
            </w:r>
            <w:r>
              <w:rPr>
                <w:spacing w:val="1"/>
              </w:rPr>
              <w:t>ge</w:t>
            </w:r>
            <w:r>
              <w:rPr>
                <w:spacing w:val="-2"/>
              </w:rPr>
              <w:t>n</w:t>
            </w:r>
            <w:r>
              <w:rPr>
                <w:spacing w:val="1"/>
              </w:rPr>
              <w:t>e</w:t>
            </w:r>
            <w:r>
              <w:t>r</w:t>
            </w:r>
            <w:r>
              <w:rPr>
                <w:spacing w:val="1"/>
              </w:rPr>
              <w:t>a</w:t>
            </w:r>
            <w:r>
              <w:rPr>
                <w:spacing w:val="-1"/>
              </w:rPr>
              <w:t>c</w:t>
            </w:r>
            <w:r>
              <w:rPr>
                <w:spacing w:val="1"/>
              </w:rPr>
              <w:t>ió</w:t>
            </w:r>
            <w:r>
              <w:t>n</w:t>
            </w:r>
            <w:ins w:id="52" w:author="Autor">
              <w:r w:rsidR="00E150B2">
                <w:t xml:space="preserve"> o similar</w:t>
              </w:r>
            </w:ins>
          </w:p>
        </w:tc>
      </w:tr>
      <w:tr w:rsidR="00771AE6" w14:paraId="4D98C2AB"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618E3630" w14:textId="77777777" w:rsidR="00771AE6" w:rsidRDefault="00771AE6" w:rsidP="008C0747">
            <w:pPr>
              <w:widowControl w:val="0"/>
              <w:autoSpaceDE w:val="0"/>
              <w:autoSpaceDN w:val="0"/>
              <w:adjustRightInd w:val="0"/>
              <w:spacing w:before="51" w:line="240" w:lineRule="auto"/>
              <w:ind w:left="112"/>
            </w:pPr>
            <w:r>
              <w:t>N</w:t>
            </w:r>
            <w:r>
              <w:rPr>
                <w:spacing w:val="1"/>
              </w:rPr>
              <w:t>úme</w:t>
            </w:r>
            <w:r>
              <w:t>ro</w:t>
            </w:r>
            <w:r>
              <w:rPr>
                <w:spacing w:val="-7"/>
              </w:rPr>
              <w:t xml:space="preserve"> </w:t>
            </w:r>
            <w:r>
              <w:rPr>
                <w:spacing w:val="1"/>
              </w:rPr>
              <w:t>d</w:t>
            </w:r>
            <w:r>
              <w:t>e</w:t>
            </w:r>
            <w:r>
              <w:rPr>
                <w:spacing w:val="-3"/>
              </w:rPr>
              <w:t xml:space="preserve"> </w:t>
            </w:r>
            <w:r>
              <w:rPr>
                <w:spacing w:val="1"/>
              </w:rPr>
              <w:t>co</w:t>
            </w:r>
            <w:r>
              <w:t>r</w:t>
            </w:r>
            <w:r>
              <w:rPr>
                <w:spacing w:val="-2"/>
              </w:rPr>
              <w:t>e</w:t>
            </w:r>
            <w:r>
              <w:t>s</w:t>
            </w:r>
            <w:r>
              <w:rPr>
                <w:spacing w:val="-2"/>
              </w:rPr>
              <w:t xml:space="preserve"> </w:t>
            </w:r>
            <w:r>
              <w:rPr>
                <w:spacing w:val="1"/>
              </w:rPr>
              <w:t>po</w:t>
            </w:r>
            <w:r>
              <w:t>r</w:t>
            </w:r>
            <w:r>
              <w:rPr>
                <w:spacing w:val="-5"/>
              </w:rPr>
              <w:t xml:space="preserve"> </w:t>
            </w:r>
            <w:r>
              <w:rPr>
                <w:spacing w:val="1"/>
              </w:rPr>
              <w:t>p</w:t>
            </w:r>
            <w:r>
              <w:t>r</w:t>
            </w:r>
            <w:r>
              <w:rPr>
                <w:spacing w:val="-2"/>
              </w:rPr>
              <w:t>o</w:t>
            </w:r>
            <w:r>
              <w:rPr>
                <w:spacing w:val="1"/>
              </w:rPr>
              <w:t>ce</w:t>
            </w:r>
            <w:r>
              <w:rPr>
                <w:spacing w:val="-1"/>
              </w:rPr>
              <w:t>s</w:t>
            </w:r>
            <w:r>
              <w:rPr>
                <w:spacing w:val="-2"/>
              </w:rPr>
              <w:t>a</w:t>
            </w:r>
            <w:r>
              <w:rPr>
                <w:spacing w:val="1"/>
              </w:rPr>
              <w:t>do</w:t>
            </w:r>
            <w:r>
              <w:t>r</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27C1B711" w14:textId="77777777" w:rsidR="00771AE6" w:rsidRDefault="00771AE6" w:rsidP="008C0747">
            <w:pPr>
              <w:widowControl w:val="0"/>
              <w:autoSpaceDE w:val="0"/>
              <w:autoSpaceDN w:val="0"/>
              <w:adjustRightInd w:val="0"/>
              <w:spacing w:before="51" w:line="240" w:lineRule="auto"/>
              <w:ind w:left="109"/>
            </w:pPr>
            <w:r>
              <w:t>4</w:t>
            </w:r>
          </w:p>
        </w:tc>
      </w:tr>
      <w:tr w:rsidR="00771AE6" w14:paraId="3885DE8F" w14:textId="77777777" w:rsidTr="008C0747">
        <w:trPr>
          <w:trHeight w:hRule="exact" w:val="319"/>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7870FC80" w14:textId="77777777" w:rsidR="00771AE6" w:rsidRDefault="00771AE6" w:rsidP="008C0747">
            <w:pPr>
              <w:widowControl w:val="0"/>
              <w:autoSpaceDE w:val="0"/>
              <w:autoSpaceDN w:val="0"/>
              <w:adjustRightInd w:val="0"/>
              <w:spacing w:before="51" w:line="240" w:lineRule="auto"/>
              <w:ind w:left="112"/>
            </w:pPr>
            <w:r>
              <w:t>Fr</w:t>
            </w:r>
            <w:r>
              <w:rPr>
                <w:spacing w:val="1"/>
              </w:rPr>
              <w:t>ec</w:t>
            </w:r>
            <w:r>
              <w:rPr>
                <w:spacing w:val="-2"/>
              </w:rPr>
              <w:t>u</w:t>
            </w:r>
            <w:r>
              <w:rPr>
                <w:spacing w:val="1"/>
              </w:rPr>
              <w:t>en</w:t>
            </w:r>
            <w:r>
              <w:rPr>
                <w:spacing w:val="-1"/>
              </w:rPr>
              <w:t>c</w:t>
            </w:r>
            <w:r>
              <w:rPr>
                <w:spacing w:val="1"/>
              </w:rPr>
              <w:t>i</w:t>
            </w:r>
            <w:r>
              <w:t>a</w:t>
            </w:r>
            <w:r>
              <w:rPr>
                <w:spacing w:val="-9"/>
              </w:rPr>
              <w:t xml:space="preserve"> </w:t>
            </w:r>
            <w:r>
              <w:rPr>
                <w:spacing w:val="1"/>
              </w:rPr>
              <w:t>m</w:t>
            </w:r>
            <w:r>
              <w:t>í</w:t>
            </w:r>
            <w:r>
              <w:rPr>
                <w:spacing w:val="1"/>
              </w:rPr>
              <w:t>n</w:t>
            </w:r>
            <w:r>
              <w:rPr>
                <w:spacing w:val="-2"/>
              </w:rPr>
              <w:t>i</w:t>
            </w:r>
            <w:r>
              <w:rPr>
                <w:spacing w:val="1"/>
              </w:rPr>
              <w:t>m</w:t>
            </w:r>
            <w:r>
              <w:t>a</w:t>
            </w:r>
            <w:r>
              <w:rPr>
                <w:spacing w:val="-6"/>
              </w:rPr>
              <w:t xml:space="preserve"> </w:t>
            </w:r>
            <w:r>
              <w:rPr>
                <w:spacing w:val="1"/>
              </w:rPr>
              <w:t>d</w:t>
            </w:r>
            <w:r>
              <w:t>e</w:t>
            </w:r>
            <w:r>
              <w:rPr>
                <w:spacing w:val="-1"/>
              </w:rPr>
              <w:t xml:space="preserve"> </w:t>
            </w:r>
            <w:r>
              <w:rPr>
                <w:spacing w:val="1"/>
              </w:rPr>
              <w:t>p</w:t>
            </w:r>
            <w:r>
              <w:rPr>
                <w:spacing w:val="-2"/>
              </w:rPr>
              <w:t>r</w:t>
            </w:r>
            <w:r>
              <w:rPr>
                <w:spacing w:val="1"/>
              </w:rPr>
              <w:t>oc</w:t>
            </w:r>
            <w:r>
              <w:rPr>
                <w:spacing w:val="-2"/>
              </w:rPr>
              <w:t>e</w:t>
            </w:r>
            <w:r>
              <w:rPr>
                <w:spacing w:val="-1"/>
              </w:rPr>
              <w:t>s</w:t>
            </w:r>
            <w:r>
              <w:rPr>
                <w:spacing w:val="1"/>
              </w:rPr>
              <w:t>ado</w:t>
            </w:r>
            <w:r>
              <w:t>r</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2193A74C" w14:textId="77777777" w:rsidR="00771AE6" w:rsidRDefault="00771AE6" w:rsidP="008C0747">
            <w:pPr>
              <w:widowControl w:val="0"/>
              <w:autoSpaceDE w:val="0"/>
              <w:autoSpaceDN w:val="0"/>
              <w:adjustRightInd w:val="0"/>
              <w:spacing w:before="51" w:line="240" w:lineRule="auto"/>
              <w:ind w:left="109"/>
            </w:pPr>
            <w:r>
              <w:rPr>
                <w:spacing w:val="1"/>
              </w:rPr>
              <w:t>3</w:t>
            </w:r>
            <w:r>
              <w:t>.</w:t>
            </w:r>
            <w:r>
              <w:rPr>
                <w:spacing w:val="1"/>
              </w:rPr>
              <w:t>2</w:t>
            </w:r>
            <w:r>
              <w:t>0</w:t>
            </w:r>
            <w:r>
              <w:rPr>
                <w:spacing w:val="-2"/>
              </w:rPr>
              <w:t xml:space="preserve"> </w:t>
            </w:r>
            <w:r>
              <w:rPr>
                <w:spacing w:val="-1"/>
              </w:rPr>
              <w:t>G</w:t>
            </w:r>
            <w:r>
              <w:rPr>
                <w:spacing w:val="1"/>
              </w:rPr>
              <w:t>H</w:t>
            </w:r>
            <w:r>
              <w:t>z</w:t>
            </w:r>
          </w:p>
        </w:tc>
      </w:tr>
      <w:tr w:rsidR="00771AE6" w14:paraId="55D44315" w14:textId="77777777" w:rsidTr="008C0747">
        <w:trPr>
          <w:trHeight w:hRule="exact" w:val="314"/>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2B7E686" w14:textId="77777777" w:rsidR="00771AE6" w:rsidRDefault="00771AE6" w:rsidP="008C0747">
            <w:pPr>
              <w:widowControl w:val="0"/>
              <w:autoSpaceDE w:val="0"/>
              <w:autoSpaceDN w:val="0"/>
              <w:adjustRightInd w:val="0"/>
              <w:spacing w:before="48" w:line="240" w:lineRule="auto"/>
              <w:ind w:left="112"/>
            </w:pPr>
            <w:r>
              <w:t>C</w:t>
            </w:r>
            <w:r>
              <w:rPr>
                <w:spacing w:val="1"/>
              </w:rPr>
              <w:t>ach</w:t>
            </w:r>
            <w:r>
              <w:t>é</w:t>
            </w:r>
            <w:r>
              <w:rPr>
                <w:spacing w:val="-6"/>
              </w:rPr>
              <w:t xml:space="preserve"> </w:t>
            </w:r>
            <w:r>
              <w:rPr>
                <w:spacing w:val="1"/>
              </w:rPr>
              <w:t>d</w:t>
            </w:r>
            <w:r>
              <w:t>e</w:t>
            </w:r>
            <w:r>
              <w:rPr>
                <w:spacing w:val="-1"/>
              </w:rPr>
              <w:t xml:space="preserve"> </w:t>
            </w:r>
            <w:r>
              <w:rPr>
                <w:spacing w:val="1"/>
              </w:rPr>
              <w:t>p</w:t>
            </w:r>
            <w:r>
              <w:rPr>
                <w:spacing w:val="-2"/>
              </w:rPr>
              <w:t>r</w:t>
            </w:r>
            <w:r>
              <w:rPr>
                <w:spacing w:val="1"/>
              </w:rPr>
              <w:t>oc</w:t>
            </w:r>
            <w:r>
              <w:rPr>
                <w:spacing w:val="-2"/>
              </w:rPr>
              <w:t>e</w:t>
            </w:r>
            <w:r>
              <w:rPr>
                <w:spacing w:val="1"/>
              </w:rPr>
              <w:t>s</w:t>
            </w:r>
            <w:r>
              <w:rPr>
                <w:spacing w:val="-2"/>
              </w:rPr>
              <w:t>a</w:t>
            </w:r>
            <w:r>
              <w:rPr>
                <w:spacing w:val="1"/>
              </w:rPr>
              <w:t>do</w:t>
            </w:r>
            <w:r>
              <w:t>r</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64135C99" w14:textId="77777777" w:rsidR="00771AE6" w:rsidRDefault="00771AE6" w:rsidP="008C0747">
            <w:pPr>
              <w:widowControl w:val="0"/>
              <w:autoSpaceDE w:val="0"/>
              <w:autoSpaceDN w:val="0"/>
              <w:adjustRightInd w:val="0"/>
              <w:spacing w:before="48" w:line="240" w:lineRule="auto"/>
              <w:ind w:left="109"/>
            </w:pPr>
            <w:r>
              <w:t xml:space="preserve">6 </w:t>
            </w:r>
            <w:r>
              <w:rPr>
                <w:spacing w:val="-3"/>
              </w:rPr>
              <w:t>M</w:t>
            </w:r>
            <w:r>
              <w:t>B</w:t>
            </w:r>
          </w:p>
        </w:tc>
      </w:tr>
    </w:tbl>
    <w:p w14:paraId="4B1E63E1" w14:textId="77777777" w:rsidR="00771AE6" w:rsidRDefault="00771AE6" w:rsidP="00771AE6">
      <w:pPr>
        <w:widowControl w:val="0"/>
        <w:autoSpaceDE w:val="0"/>
        <w:autoSpaceDN w:val="0"/>
        <w:adjustRightInd w:val="0"/>
        <w:spacing w:line="200" w:lineRule="exact"/>
      </w:pPr>
    </w:p>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2D411386" w14:textId="77777777" w:rsidTr="008C0747">
        <w:trPr>
          <w:trHeight w:val="367"/>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67EA941D"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Memoria</w:t>
            </w:r>
          </w:p>
        </w:tc>
      </w:tr>
      <w:tr w:rsidR="00771AE6" w14:paraId="0D02EA5B"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3496C03D" w14:textId="77777777" w:rsidR="00771AE6" w:rsidRDefault="00771AE6" w:rsidP="008C0747">
            <w:pPr>
              <w:widowControl w:val="0"/>
              <w:autoSpaceDE w:val="0"/>
              <w:autoSpaceDN w:val="0"/>
              <w:adjustRightInd w:val="0"/>
              <w:spacing w:before="48" w:line="240" w:lineRule="auto"/>
              <w:ind w:left="112"/>
            </w:pPr>
            <w:r>
              <w:rPr>
                <w:spacing w:val="-9"/>
              </w:rPr>
              <w:t>T</w:t>
            </w:r>
            <w:r>
              <w:rPr>
                <w:spacing w:val="1"/>
              </w:rPr>
              <w:t>ip</w:t>
            </w:r>
            <w:r>
              <w:t>o</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1659C5B8" w14:textId="77777777" w:rsidR="00771AE6" w:rsidRDefault="00771AE6" w:rsidP="008C0747">
            <w:pPr>
              <w:widowControl w:val="0"/>
              <w:autoSpaceDE w:val="0"/>
              <w:autoSpaceDN w:val="0"/>
              <w:adjustRightInd w:val="0"/>
              <w:spacing w:before="48" w:line="240" w:lineRule="auto"/>
              <w:ind w:left="109"/>
            </w:pPr>
            <w:r>
              <w:t>DDR3</w:t>
            </w:r>
            <w:r>
              <w:rPr>
                <w:spacing w:val="-4"/>
              </w:rPr>
              <w:t xml:space="preserve"> </w:t>
            </w:r>
            <w:r>
              <w:rPr>
                <w:spacing w:val="1"/>
              </w:rPr>
              <w:t>n</w:t>
            </w:r>
            <w:r>
              <w:t>o</w:t>
            </w:r>
            <w:r>
              <w:rPr>
                <w:spacing w:val="-1"/>
              </w:rPr>
              <w:t xml:space="preserve"> </w:t>
            </w:r>
            <w:r>
              <w:t>ECC</w:t>
            </w:r>
          </w:p>
        </w:tc>
      </w:tr>
      <w:tr w:rsidR="00771AE6" w14:paraId="65C113B4"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43E5559D" w14:textId="77777777" w:rsidR="00771AE6" w:rsidRDefault="00771AE6" w:rsidP="008C0747">
            <w:pPr>
              <w:widowControl w:val="0"/>
              <w:autoSpaceDE w:val="0"/>
              <w:autoSpaceDN w:val="0"/>
              <w:adjustRightInd w:val="0"/>
              <w:spacing w:before="51" w:line="240" w:lineRule="auto"/>
              <w:ind w:left="112"/>
            </w:pPr>
            <w:r>
              <w:t>Fr</w:t>
            </w:r>
            <w:r>
              <w:rPr>
                <w:spacing w:val="1"/>
              </w:rPr>
              <w:t>ec</w:t>
            </w:r>
            <w:r>
              <w:rPr>
                <w:spacing w:val="-2"/>
              </w:rPr>
              <w:t>u</w:t>
            </w:r>
            <w:r>
              <w:rPr>
                <w:spacing w:val="1"/>
              </w:rPr>
              <w:t>en</w:t>
            </w:r>
            <w:r>
              <w:rPr>
                <w:spacing w:val="-1"/>
              </w:rPr>
              <w:t>c</w:t>
            </w:r>
            <w:r>
              <w:rPr>
                <w:spacing w:val="1"/>
              </w:rPr>
              <w:t>i</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5012367C" w14:textId="77777777" w:rsidR="00771AE6" w:rsidRDefault="00771AE6" w:rsidP="008C0747">
            <w:pPr>
              <w:widowControl w:val="0"/>
              <w:autoSpaceDE w:val="0"/>
              <w:autoSpaceDN w:val="0"/>
              <w:adjustRightInd w:val="0"/>
              <w:spacing w:before="51" w:line="240" w:lineRule="auto"/>
              <w:ind w:left="109"/>
            </w:pPr>
            <w:r>
              <w:rPr>
                <w:spacing w:val="1"/>
              </w:rPr>
              <w:t>160</w:t>
            </w:r>
            <w:r>
              <w:t>0</w:t>
            </w:r>
            <w:r>
              <w:rPr>
                <w:spacing w:val="-3"/>
              </w:rPr>
              <w:t xml:space="preserve"> M</w:t>
            </w:r>
            <w:r>
              <w:rPr>
                <w:spacing w:val="1"/>
              </w:rPr>
              <w:t>H</w:t>
            </w:r>
            <w:r>
              <w:t>z</w:t>
            </w:r>
          </w:p>
        </w:tc>
      </w:tr>
      <w:tr w:rsidR="00771AE6" w14:paraId="143D567D"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3B1DC65E" w14:textId="77777777" w:rsidR="00771AE6" w:rsidRDefault="00771AE6" w:rsidP="008C0747">
            <w:pPr>
              <w:widowControl w:val="0"/>
              <w:autoSpaceDE w:val="0"/>
              <w:autoSpaceDN w:val="0"/>
              <w:adjustRightInd w:val="0"/>
              <w:spacing w:before="51" w:line="240" w:lineRule="auto"/>
              <w:ind w:left="112"/>
            </w:pPr>
            <w:r>
              <w:t>C</w:t>
            </w:r>
            <w:r>
              <w:rPr>
                <w:spacing w:val="1"/>
              </w:rPr>
              <w:t>an</w:t>
            </w:r>
            <w:r>
              <w:t>t</w:t>
            </w:r>
            <w:r>
              <w:rPr>
                <w:spacing w:val="1"/>
              </w:rPr>
              <w:t>id</w:t>
            </w:r>
            <w:r>
              <w:rPr>
                <w:spacing w:val="-2"/>
              </w:rPr>
              <w:t>a</w:t>
            </w:r>
            <w:r>
              <w:t>d</w:t>
            </w:r>
            <w:r>
              <w:rPr>
                <w:spacing w:val="-6"/>
              </w:rPr>
              <w:t xml:space="preserve"> </w:t>
            </w:r>
            <w:r>
              <w:rPr>
                <w:spacing w:val="-2"/>
              </w:rPr>
              <w:t>i</w:t>
            </w:r>
            <w:r>
              <w:rPr>
                <w:spacing w:val="1"/>
              </w:rPr>
              <w:t>ns</w:t>
            </w:r>
            <w:r>
              <w:t>t</w:t>
            </w:r>
            <w:r>
              <w:rPr>
                <w:spacing w:val="-2"/>
              </w:rPr>
              <w:t>a</w:t>
            </w:r>
            <w:r>
              <w:rPr>
                <w:spacing w:val="1"/>
              </w:rPr>
              <w:t>la</w:t>
            </w:r>
            <w:r>
              <w:rPr>
                <w:spacing w:val="-2"/>
              </w:rPr>
              <w:t>d</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004FE629" w14:textId="77777777" w:rsidR="00771AE6" w:rsidRDefault="00771AE6" w:rsidP="008C0747">
            <w:pPr>
              <w:widowControl w:val="0"/>
              <w:autoSpaceDE w:val="0"/>
              <w:autoSpaceDN w:val="0"/>
              <w:adjustRightInd w:val="0"/>
              <w:spacing w:before="51" w:line="240" w:lineRule="auto"/>
              <w:ind w:left="109"/>
            </w:pPr>
            <w:r>
              <w:rPr>
                <w:spacing w:val="-3"/>
              </w:rPr>
              <w:t>M</w:t>
            </w:r>
            <w:r>
              <w:t>í</w:t>
            </w:r>
            <w:r>
              <w:rPr>
                <w:spacing w:val="1"/>
              </w:rPr>
              <w:t>nim</w:t>
            </w:r>
            <w:r>
              <w:t>o</w:t>
            </w:r>
            <w:r>
              <w:rPr>
                <w:spacing w:val="-4"/>
              </w:rPr>
              <w:t xml:space="preserve"> </w:t>
            </w:r>
            <w:r>
              <w:rPr>
                <w:spacing w:val="1"/>
              </w:rPr>
              <w:t>4</w:t>
            </w:r>
            <w:r>
              <w:rPr>
                <w:spacing w:val="-1"/>
              </w:rPr>
              <w:t>G</w:t>
            </w:r>
            <w:r>
              <w:t>B</w:t>
            </w:r>
          </w:p>
        </w:tc>
      </w:tr>
      <w:tr w:rsidR="00771AE6" w14:paraId="4E9C37AC"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102BB79B" w14:textId="77777777" w:rsidR="00771AE6" w:rsidRDefault="00771AE6" w:rsidP="008C0747">
            <w:pPr>
              <w:widowControl w:val="0"/>
              <w:autoSpaceDE w:val="0"/>
              <w:autoSpaceDN w:val="0"/>
              <w:adjustRightInd w:val="0"/>
              <w:spacing w:before="51" w:line="240" w:lineRule="auto"/>
              <w:ind w:left="112"/>
            </w:pPr>
            <w:r>
              <w:t>C</w:t>
            </w:r>
            <w:r>
              <w:rPr>
                <w:spacing w:val="1"/>
              </w:rPr>
              <w:t>apa</w:t>
            </w:r>
            <w:r>
              <w:rPr>
                <w:spacing w:val="-1"/>
              </w:rPr>
              <w:t>c</w:t>
            </w:r>
            <w:r>
              <w:rPr>
                <w:spacing w:val="1"/>
              </w:rPr>
              <w:t>ida</w:t>
            </w:r>
            <w:r>
              <w:t>d</w:t>
            </w:r>
            <w:r>
              <w:rPr>
                <w:spacing w:val="-10"/>
              </w:rPr>
              <w:t xml:space="preserve"> </w:t>
            </w:r>
            <w:r>
              <w:rPr>
                <w:spacing w:val="1"/>
              </w:rPr>
              <w:t>má</w:t>
            </w:r>
            <w:r>
              <w:rPr>
                <w:spacing w:val="-4"/>
              </w:rPr>
              <w:t>x</w:t>
            </w:r>
            <w:r>
              <w:rPr>
                <w:spacing w:val="1"/>
              </w:rPr>
              <w:t>im</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782F6E02" w14:textId="77777777" w:rsidR="00771AE6" w:rsidRDefault="00771AE6" w:rsidP="008C0747">
            <w:pPr>
              <w:widowControl w:val="0"/>
              <w:autoSpaceDE w:val="0"/>
              <w:autoSpaceDN w:val="0"/>
              <w:adjustRightInd w:val="0"/>
              <w:spacing w:before="51" w:line="240" w:lineRule="auto"/>
              <w:ind w:left="109"/>
            </w:pPr>
            <w:r>
              <w:rPr>
                <w:spacing w:val="1"/>
              </w:rPr>
              <w:t>3</w:t>
            </w:r>
            <w:r>
              <w:t>2</w:t>
            </w:r>
            <w:r>
              <w:rPr>
                <w:spacing w:val="-1"/>
              </w:rPr>
              <w:t xml:space="preserve"> G</w:t>
            </w:r>
            <w:r>
              <w:t>B</w:t>
            </w:r>
          </w:p>
        </w:tc>
      </w:tr>
    </w:tbl>
    <w:p w14:paraId="5A109195" w14:textId="77777777" w:rsidR="00771AE6" w:rsidRDefault="00771AE6" w:rsidP="00771AE6">
      <w:pPr>
        <w:widowControl w:val="0"/>
        <w:autoSpaceDE w:val="0"/>
        <w:autoSpaceDN w:val="0"/>
        <w:adjustRightInd w:val="0"/>
        <w:spacing w:line="200" w:lineRule="exact"/>
        <w:rPr>
          <w:rFonts w:ascii="Arial" w:hAnsi="Arial" w:cs="Arial"/>
        </w:rPr>
      </w:pPr>
    </w:p>
    <w:tbl>
      <w:tblPr>
        <w:tblW w:w="0" w:type="auto"/>
        <w:tblInd w:w="134" w:type="dxa"/>
        <w:tblLayout w:type="fixed"/>
        <w:tblCellMar>
          <w:left w:w="0" w:type="dxa"/>
          <w:right w:w="0" w:type="dxa"/>
        </w:tblCellMar>
        <w:tblLook w:val="04A0" w:firstRow="1" w:lastRow="0" w:firstColumn="1" w:lastColumn="0" w:noHBand="0" w:noVBand="1"/>
      </w:tblPr>
      <w:tblGrid>
        <w:gridCol w:w="4241"/>
        <w:gridCol w:w="4251"/>
      </w:tblGrid>
      <w:tr w:rsidR="00771AE6" w14:paraId="51B60241" w14:textId="77777777" w:rsidTr="008C0747">
        <w:trPr>
          <w:trHeight w:val="365"/>
          <w:tblHeader/>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48ADE1A3"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Capacidades gráficas</w:t>
            </w:r>
          </w:p>
        </w:tc>
      </w:tr>
      <w:tr w:rsidR="00771AE6" w14:paraId="5248BB02"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4E8161DC" w14:textId="77777777" w:rsidR="00771AE6" w:rsidRDefault="00771AE6" w:rsidP="008C0747">
            <w:pPr>
              <w:widowControl w:val="0"/>
              <w:autoSpaceDE w:val="0"/>
              <w:autoSpaceDN w:val="0"/>
              <w:adjustRightInd w:val="0"/>
              <w:spacing w:before="51" w:line="240" w:lineRule="auto"/>
              <w:ind w:left="112"/>
            </w:pPr>
            <w:r>
              <w:rPr>
                <w:spacing w:val="-9"/>
              </w:rPr>
              <w:t>T</w:t>
            </w:r>
            <w:r>
              <w:rPr>
                <w:spacing w:val="1"/>
              </w:rPr>
              <w:t>ip</w:t>
            </w:r>
            <w:r>
              <w:t>o</w:t>
            </w:r>
            <w:r>
              <w:rPr>
                <w:spacing w:val="-1"/>
              </w:rPr>
              <w:t xml:space="preserve"> </w:t>
            </w:r>
            <w:r>
              <w:rPr>
                <w:spacing w:val="1"/>
              </w:rPr>
              <w:t>d</w:t>
            </w:r>
            <w:r>
              <w:t>e</w:t>
            </w:r>
            <w:r>
              <w:rPr>
                <w:spacing w:val="-1"/>
              </w:rPr>
              <w:t xml:space="preserve"> </w:t>
            </w:r>
            <w:r>
              <w:t>t</w:t>
            </w:r>
            <w:r>
              <w:rPr>
                <w:spacing w:val="1"/>
              </w:rPr>
              <w:t>a</w:t>
            </w:r>
            <w:r>
              <w:rPr>
                <w:spacing w:val="-2"/>
              </w:rPr>
              <w:t>r</w:t>
            </w:r>
            <w:r>
              <w:rPr>
                <w:spacing w:val="1"/>
              </w:rPr>
              <w:t>je</w:t>
            </w:r>
            <w:r>
              <w:t>ta</w:t>
            </w:r>
            <w:r>
              <w:rPr>
                <w:spacing w:val="-5"/>
              </w:rPr>
              <w:t xml:space="preserve"> </w:t>
            </w:r>
            <w:r>
              <w:rPr>
                <w:spacing w:val="1"/>
              </w:rPr>
              <w:t>g</w:t>
            </w:r>
            <w:r>
              <w:t>r</w:t>
            </w:r>
            <w:r>
              <w:rPr>
                <w:spacing w:val="1"/>
              </w:rPr>
              <w:t>á</w:t>
            </w:r>
            <w:r>
              <w:rPr>
                <w:spacing w:val="-2"/>
              </w:rPr>
              <w:t>f</w:t>
            </w:r>
            <w:r>
              <w:rPr>
                <w:spacing w:val="1"/>
              </w:rPr>
              <w:t>ic</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5494247D" w14:textId="77777777" w:rsidR="00771AE6" w:rsidRDefault="00771AE6" w:rsidP="008C0747">
            <w:pPr>
              <w:widowControl w:val="0"/>
              <w:autoSpaceDE w:val="0"/>
              <w:autoSpaceDN w:val="0"/>
              <w:adjustRightInd w:val="0"/>
              <w:spacing w:before="51" w:line="240" w:lineRule="auto"/>
              <w:ind w:left="109"/>
            </w:pPr>
            <w:r>
              <w:t>I</w:t>
            </w:r>
            <w:r>
              <w:rPr>
                <w:spacing w:val="1"/>
              </w:rPr>
              <w:t>n</w:t>
            </w:r>
            <w:r>
              <w:t>t</w:t>
            </w:r>
            <w:r>
              <w:rPr>
                <w:spacing w:val="1"/>
              </w:rPr>
              <w:t>eg</w:t>
            </w:r>
            <w:r>
              <w:t>r</w:t>
            </w:r>
            <w:r>
              <w:rPr>
                <w:spacing w:val="-2"/>
              </w:rPr>
              <w:t>a</w:t>
            </w:r>
            <w:r>
              <w:rPr>
                <w:spacing w:val="1"/>
              </w:rPr>
              <w:t>d</w:t>
            </w:r>
            <w:r>
              <w:t>a</w:t>
            </w:r>
          </w:p>
        </w:tc>
      </w:tr>
      <w:tr w:rsidR="00771AE6" w14:paraId="4338C9E8" w14:textId="77777777" w:rsidTr="008C0747">
        <w:trPr>
          <w:trHeight w:hRule="exact" w:val="319"/>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4B3B0F45" w14:textId="77777777" w:rsidR="00771AE6" w:rsidRDefault="00771AE6" w:rsidP="008C0747">
            <w:pPr>
              <w:widowControl w:val="0"/>
              <w:autoSpaceDE w:val="0"/>
              <w:autoSpaceDN w:val="0"/>
              <w:adjustRightInd w:val="0"/>
              <w:spacing w:before="51" w:line="240" w:lineRule="auto"/>
              <w:ind w:left="112"/>
            </w:pPr>
            <w:r>
              <w:t>C</w:t>
            </w:r>
            <w:r>
              <w:rPr>
                <w:spacing w:val="1"/>
              </w:rPr>
              <w:t>apa</w:t>
            </w:r>
            <w:r>
              <w:rPr>
                <w:spacing w:val="-1"/>
              </w:rPr>
              <w:t>c</w:t>
            </w:r>
            <w:r>
              <w:rPr>
                <w:spacing w:val="1"/>
              </w:rPr>
              <w:t>ida</w:t>
            </w:r>
            <w:r>
              <w:t>d</w:t>
            </w:r>
            <w:r>
              <w:rPr>
                <w:spacing w:val="-10"/>
              </w:rPr>
              <w:t xml:space="preserve"> </w:t>
            </w:r>
            <w:r>
              <w:rPr>
                <w:spacing w:val="1"/>
              </w:rPr>
              <w:t>d</w:t>
            </w:r>
            <w:r>
              <w:t>e</w:t>
            </w:r>
            <w:r>
              <w:rPr>
                <w:spacing w:val="-3"/>
              </w:rPr>
              <w:t xml:space="preserve"> </w:t>
            </w:r>
            <w:r>
              <w:rPr>
                <w:spacing w:val="1"/>
              </w:rPr>
              <w:t>co</w:t>
            </w:r>
            <w:r>
              <w:rPr>
                <w:spacing w:val="-2"/>
              </w:rPr>
              <w:t>n</w:t>
            </w:r>
            <w:r>
              <w:rPr>
                <w:spacing w:val="1"/>
              </w:rPr>
              <w:t>e</w:t>
            </w:r>
            <w:r>
              <w:rPr>
                <w:spacing w:val="-4"/>
              </w:rPr>
              <w:t>x</w:t>
            </w:r>
            <w:r>
              <w:rPr>
                <w:spacing w:val="1"/>
              </w:rPr>
              <w:t>ió</w:t>
            </w:r>
            <w:r>
              <w:t>n</w:t>
            </w:r>
            <w:r>
              <w:rPr>
                <w:spacing w:val="-6"/>
              </w:rPr>
              <w:t xml:space="preserve"> </w:t>
            </w:r>
            <w:r>
              <w:rPr>
                <w:spacing w:val="1"/>
              </w:rPr>
              <w:t>d</w:t>
            </w:r>
            <w:r>
              <w:t>e</w:t>
            </w:r>
            <w:r>
              <w:rPr>
                <w:spacing w:val="-1"/>
              </w:rPr>
              <w:t xml:space="preserve"> m</w:t>
            </w:r>
            <w:r>
              <w:rPr>
                <w:spacing w:val="-2"/>
              </w:rPr>
              <w:t>o</w:t>
            </w:r>
            <w:r>
              <w:rPr>
                <w:spacing w:val="1"/>
              </w:rPr>
              <w:t>ni</w:t>
            </w:r>
            <w:r>
              <w:t>t</w:t>
            </w:r>
            <w:r>
              <w:rPr>
                <w:spacing w:val="1"/>
              </w:rPr>
              <w:t>o</w:t>
            </w:r>
            <w:r>
              <w:t>r</w:t>
            </w:r>
            <w:r>
              <w:rPr>
                <w:spacing w:val="-2"/>
              </w:rPr>
              <w:t>e</w:t>
            </w:r>
            <w:r>
              <w:t>s</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3C5B836" w14:textId="77777777" w:rsidR="00771AE6" w:rsidRDefault="00771AE6" w:rsidP="008C0747">
            <w:pPr>
              <w:widowControl w:val="0"/>
              <w:autoSpaceDE w:val="0"/>
              <w:autoSpaceDN w:val="0"/>
              <w:adjustRightInd w:val="0"/>
              <w:spacing w:before="51" w:line="240" w:lineRule="auto"/>
              <w:ind w:left="109"/>
            </w:pPr>
            <w:r>
              <w:t xml:space="preserve">2 </w:t>
            </w:r>
            <w:r>
              <w:rPr>
                <w:spacing w:val="1"/>
              </w:rPr>
              <w:t>m</w:t>
            </w:r>
            <w:r>
              <w:t>í</w:t>
            </w:r>
            <w:r>
              <w:rPr>
                <w:spacing w:val="-2"/>
              </w:rPr>
              <w:t>n</w:t>
            </w:r>
            <w:r>
              <w:rPr>
                <w:spacing w:val="1"/>
              </w:rPr>
              <w:t>i</w:t>
            </w:r>
            <w:r>
              <w:rPr>
                <w:spacing w:val="-1"/>
              </w:rPr>
              <w:t>m</w:t>
            </w:r>
            <w:r>
              <w:t>o</w:t>
            </w:r>
          </w:p>
        </w:tc>
      </w:tr>
      <w:tr w:rsidR="00771AE6" w14:paraId="1EE5742E"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74A69E66" w14:textId="77777777" w:rsidR="00771AE6" w:rsidRDefault="00771AE6" w:rsidP="008C0747">
            <w:pPr>
              <w:widowControl w:val="0"/>
              <w:autoSpaceDE w:val="0"/>
              <w:autoSpaceDN w:val="0"/>
              <w:adjustRightInd w:val="0"/>
              <w:spacing w:before="48" w:line="240" w:lineRule="auto"/>
              <w:ind w:left="112"/>
            </w:pPr>
            <w:r>
              <w:t>R</w:t>
            </w:r>
            <w:r>
              <w:rPr>
                <w:spacing w:val="1"/>
              </w:rPr>
              <w:t>eso</w:t>
            </w:r>
            <w:r>
              <w:rPr>
                <w:spacing w:val="-2"/>
              </w:rPr>
              <w:t>l</w:t>
            </w:r>
            <w:r>
              <w:rPr>
                <w:spacing w:val="1"/>
              </w:rPr>
              <w:t>uc</w:t>
            </w:r>
            <w:r>
              <w:rPr>
                <w:spacing w:val="-2"/>
              </w:rPr>
              <w:t>i</w:t>
            </w:r>
            <w:r>
              <w:rPr>
                <w:spacing w:val="1"/>
              </w:rPr>
              <w:t>on</w:t>
            </w:r>
            <w:r>
              <w:rPr>
                <w:spacing w:val="-2"/>
              </w:rPr>
              <w:t>e</w:t>
            </w:r>
            <w:r>
              <w:t>s</w:t>
            </w:r>
            <w:r>
              <w:rPr>
                <w:spacing w:val="-9"/>
              </w:rPr>
              <w:t xml:space="preserve"> </w:t>
            </w:r>
            <w:r>
              <w:rPr>
                <w:spacing w:val="1"/>
              </w:rPr>
              <w:t>po</w:t>
            </w:r>
            <w:r>
              <w:t>r</w:t>
            </w:r>
            <w:r>
              <w:rPr>
                <w:spacing w:val="-5"/>
              </w:rPr>
              <w:t xml:space="preserve"> </w:t>
            </w:r>
            <w:r>
              <w:rPr>
                <w:spacing w:val="1"/>
              </w:rPr>
              <w:t>m</w:t>
            </w:r>
            <w:r>
              <w:rPr>
                <w:spacing w:val="-2"/>
              </w:rPr>
              <w:t>o</w:t>
            </w:r>
            <w:r>
              <w:rPr>
                <w:spacing w:val="1"/>
              </w:rPr>
              <w:t>ni</w:t>
            </w:r>
            <w:r>
              <w:t>t</w:t>
            </w:r>
            <w:r>
              <w:rPr>
                <w:spacing w:val="-2"/>
              </w:rPr>
              <w:t>o</w:t>
            </w:r>
            <w:r>
              <w:t>r</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7179615" w14:textId="77777777" w:rsidR="00771AE6" w:rsidRDefault="00771AE6" w:rsidP="008C0747">
            <w:pPr>
              <w:widowControl w:val="0"/>
              <w:autoSpaceDE w:val="0"/>
              <w:autoSpaceDN w:val="0"/>
              <w:adjustRightInd w:val="0"/>
              <w:spacing w:before="48" w:line="240" w:lineRule="auto"/>
              <w:ind w:left="109"/>
            </w:pPr>
            <w:r>
              <w:t>H</w:t>
            </w:r>
            <w:r>
              <w:rPr>
                <w:spacing w:val="1"/>
              </w:rPr>
              <w:t>as</w:t>
            </w:r>
            <w:r>
              <w:t>ta</w:t>
            </w:r>
            <w:r>
              <w:rPr>
                <w:spacing w:val="-5"/>
              </w:rPr>
              <w:t xml:space="preserve"> </w:t>
            </w:r>
            <w:r>
              <w:rPr>
                <w:spacing w:val="1"/>
              </w:rPr>
              <w:t>1280</w:t>
            </w:r>
            <w:r>
              <w:rPr>
                <w:spacing w:val="-4"/>
              </w:rPr>
              <w:t>x</w:t>
            </w:r>
            <w:r>
              <w:rPr>
                <w:spacing w:val="1"/>
              </w:rPr>
              <w:t>102</w:t>
            </w:r>
            <w:r>
              <w:t>4</w:t>
            </w:r>
            <w:r>
              <w:rPr>
                <w:spacing w:val="-10"/>
              </w:rPr>
              <w:t xml:space="preserve"> </w:t>
            </w:r>
            <w:r>
              <w:rPr>
                <w:spacing w:val="1"/>
              </w:rPr>
              <w:t>m</w:t>
            </w:r>
            <w:r>
              <w:t>í</w:t>
            </w:r>
            <w:r>
              <w:rPr>
                <w:spacing w:val="1"/>
              </w:rPr>
              <w:t>n</w:t>
            </w:r>
            <w:r>
              <w:rPr>
                <w:spacing w:val="-2"/>
              </w:rPr>
              <w:t>i</w:t>
            </w:r>
            <w:r>
              <w:rPr>
                <w:spacing w:val="1"/>
              </w:rPr>
              <w:t>m</w:t>
            </w:r>
            <w:r>
              <w:t>o</w:t>
            </w:r>
          </w:p>
        </w:tc>
      </w:tr>
      <w:tr w:rsidR="00771AE6" w14:paraId="2B9F95CD" w14:textId="77777777" w:rsidTr="008C0747">
        <w:trPr>
          <w:trHeight w:hRule="exact" w:val="2159"/>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63A6C64D" w14:textId="77777777" w:rsidR="00771AE6" w:rsidRDefault="00771AE6" w:rsidP="008C0747">
            <w:pPr>
              <w:widowControl w:val="0"/>
              <w:autoSpaceDE w:val="0"/>
              <w:autoSpaceDN w:val="0"/>
              <w:adjustRightInd w:val="0"/>
              <w:spacing w:before="51" w:line="240" w:lineRule="auto"/>
              <w:ind w:left="112"/>
            </w:pPr>
            <w:r>
              <w:t>A</w:t>
            </w:r>
            <w:r>
              <w:rPr>
                <w:spacing w:val="1"/>
              </w:rPr>
              <w:t>mpl</w:t>
            </w:r>
            <w:r>
              <w:rPr>
                <w:spacing w:val="-2"/>
              </w:rPr>
              <w:t>i</w:t>
            </w:r>
            <w:r>
              <w:rPr>
                <w:spacing w:val="1"/>
              </w:rPr>
              <w:t>a</w:t>
            </w:r>
            <w:r>
              <w:rPr>
                <w:spacing w:val="-1"/>
              </w:rPr>
              <w:t>c</w:t>
            </w:r>
            <w:r>
              <w:rPr>
                <w:spacing w:val="1"/>
              </w:rPr>
              <w:t>ion</w:t>
            </w:r>
            <w:r>
              <w:rPr>
                <w:spacing w:val="-2"/>
              </w:rPr>
              <w:t>e</w:t>
            </w:r>
            <w:r>
              <w:t>s</w:t>
            </w:r>
            <w:r>
              <w:rPr>
                <w:spacing w:val="-6"/>
              </w:rPr>
              <w:t xml:space="preserve"> </w:t>
            </w:r>
            <w:r>
              <w:rPr>
                <w:spacing w:val="-2"/>
              </w:rPr>
              <w:t>d</w:t>
            </w:r>
            <w:r>
              <w:t>e</w:t>
            </w:r>
            <w:r>
              <w:rPr>
                <w:spacing w:val="-1"/>
              </w:rPr>
              <w:t xml:space="preserve"> </w:t>
            </w:r>
            <w:r>
              <w:t>t</w:t>
            </w:r>
            <w:r>
              <w:rPr>
                <w:spacing w:val="1"/>
              </w:rPr>
              <w:t>a</w:t>
            </w:r>
            <w:r>
              <w:rPr>
                <w:spacing w:val="-2"/>
              </w:rPr>
              <w:t>r</w:t>
            </w:r>
            <w:r>
              <w:rPr>
                <w:spacing w:val="1"/>
              </w:rPr>
              <w:t>je</w:t>
            </w:r>
            <w:r>
              <w:t>ta</w:t>
            </w:r>
            <w:r>
              <w:rPr>
                <w:spacing w:val="-5"/>
              </w:rPr>
              <w:t xml:space="preserve"> </w:t>
            </w:r>
            <w:r>
              <w:rPr>
                <w:spacing w:val="1"/>
              </w:rPr>
              <w:t>g</w:t>
            </w:r>
            <w:r>
              <w:t>r</w:t>
            </w:r>
            <w:r>
              <w:rPr>
                <w:spacing w:val="1"/>
              </w:rPr>
              <w:t>á</w:t>
            </w:r>
            <w:r>
              <w:rPr>
                <w:spacing w:val="-2"/>
              </w:rPr>
              <w:t>f</w:t>
            </w:r>
            <w:r>
              <w:rPr>
                <w:spacing w:val="1"/>
              </w:rPr>
              <w:t>i</w:t>
            </w:r>
            <w:r>
              <w:rPr>
                <w:spacing w:val="-1"/>
              </w:rPr>
              <w:t>c</w:t>
            </w:r>
            <w:r>
              <w:t>a</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10125DA7" w14:textId="77777777" w:rsidR="00771AE6" w:rsidRDefault="00771AE6" w:rsidP="008C0747">
            <w:pPr>
              <w:widowControl w:val="0"/>
              <w:autoSpaceDE w:val="0"/>
              <w:autoSpaceDN w:val="0"/>
              <w:adjustRightInd w:val="0"/>
              <w:spacing w:before="51" w:line="237" w:lineRule="auto"/>
              <w:ind w:left="109" w:right="76"/>
            </w:pPr>
            <w:r>
              <w:t>El</w:t>
            </w:r>
            <w:r>
              <w:rPr>
                <w:spacing w:val="6"/>
              </w:rPr>
              <w:t xml:space="preserve"> </w:t>
            </w:r>
            <w:r>
              <w:rPr>
                <w:spacing w:val="1"/>
              </w:rPr>
              <w:t>si</w:t>
            </w:r>
            <w:r>
              <w:rPr>
                <w:spacing w:val="-1"/>
              </w:rPr>
              <w:t>s</w:t>
            </w:r>
            <w:r>
              <w:t>t</w:t>
            </w:r>
            <w:r>
              <w:rPr>
                <w:spacing w:val="1"/>
              </w:rPr>
              <w:t>e</w:t>
            </w:r>
            <w:r>
              <w:rPr>
                <w:spacing w:val="-1"/>
              </w:rPr>
              <w:t>m</w:t>
            </w:r>
            <w:r>
              <w:t>a</w:t>
            </w:r>
            <w:r>
              <w:rPr>
                <w:spacing w:val="1"/>
              </w:rPr>
              <w:t xml:space="preserve"> de</w:t>
            </w:r>
            <w:r>
              <w:rPr>
                <w:spacing w:val="-2"/>
              </w:rPr>
              <w:t>b</w:t>
            </w:r>
            <w:r>
              <w:rPr>
                <w:spacing w:val="1"/>
              </w:rPr>
              <w:t>e</w:t>
            </w:r>
            <w:r>
              <w:t>rá</w:t>
            </w:r>
            <w:r>
              <w:rPr>
                <w:spacing w:val="1"/>
              </w:rPr>
              <w:t xml:space="preserve"> p</w:t>
            </w:r>
            <w:r>
              <w:rPr>
                <w:spacing w:val="-2"/>
              </w:rPr>
              <w:t>e</w:t>
            </w:r>
            <w:r>
              <w:t>r</w:t>
            </w:r>
            <w:r>
              <w:rPr>
                <w:spacing w:val="1"/>
              </w:rPr>
              <w:t>m</w:t>
            </w:r>
            <w:r>
              <w:rPr>
                <w:spacing w:val="-2"/>
              </w:rPr>
              <w:t>i</w:t>
            </w:r>
            <w:r>
              <w:t>t</w:t>
            </w:r>
            <w:r>
              <w:rPr>
                <w:spacing w:val="1"/>
              </w:rPr>
              <w:t>i</w:t>
            </w:r>
            <w:r>
              <w:t xml:space="preserve">r </w:t>
            </w:r>
            <w:r>
              <w:rPr>
                <w:spacing w:val="1"/>
              </w:rPr>
              <w:t>d</w:t>
            </w:r>
            <w:r>
              <w:t>e</w:t>
            </w:r>
            <w:r>
              <w:rPr>
                <w:spacing w:val="3"/>
              </w:rPr>
              <w:t xml:space="preserve"> </w:t>
            </w:r>
            <w:r>
              <w:rPr>
                <w:spacing w:val="1"/>
              </w:rPr>
              <w:t>se</w:t>
            </w:r>
            <w:r>
              <w:t>r</w:t>
            </w:r>
            <w:r>
              <w:rPr>
                <w:spacing w:val="1"/>
              </w:rPr>
              <w:t>i</w:t>
            </w:r>
            <w:r>
              <w:t>e</w:t>
            </w:r>
            <w:r>
              <w:rPr>
                <w:spacing w:val="3"/>
              </w:rPr>
              <w:t xml:space="preserve"> </w:t>
            </w:r>
            <w:r>
              <w:rPr>
                <w:spacing w:val="-2"/>
              </w:rPr>
              <w:t>l</w:t>
            </w:r>
            <w:r>
              <w:t>a</w:t>
            </w:r>
            <w:r>
              <w:rPr>
                <w:spacing w:val="5"/>
              </w:rPr>
              <w:t xml:space="preserve"> </w:t>
            </w:r>
            <w:r>
              <w:rPr>
                <w:spacing w:val="1"/>
              </w:rPr>
              <w:t>i</w:t>
            </w:r>
            <w:r>
              <w:rPr>
                <w:spacing w:val="-2"/>
              </w:rPr>
              <w:t>n</w:t>
            </w:r>
            <w:r>
              <w:rPr>
                <w:spacing w:val="1"/>
              </w:rPr>
              <w:t>s</w:t>
            </w:r>
            <w:r>
              <w:t>t</w:t>
            </w:r>
            <w:r>
              <w:rPr>
                <w:spacing w:val="-2"/>
              </w:rPr>
              <w:t>a</w:t>
            </w:r>
            <w:r>
              <w:rPr>
                <w:spacing w:val="1"/>
              </w:rPr>
              <w:t>la</w:t>
            </w:r>
            <w:r>
              <w:rPr>
                <w:spacing w:val="-1"/>
              </w:rPr>
              <w:t>c</w:t>
            </w:r>
            <w:r>
              <w:rPr>
                <w:spacing w:val="1"/>
              </w:rPr>
              <w:t>i</w:t>
            </w:r>
            <w:r>
              <w:rPr>
                <w:spacing w:val="-2"/>
              </w:rPr>
              <w:t>ó</w:t>
            </w:r>
            <w:r>
              <w:t xml:space="preserve">n </w:t>
            </w:r>
            <w:r>
              <w:rPr>
                <w:spacing w:val="1"/>
              </w:rPr>
              <w:t>d</w:t>
            </w:r>
            <w:r>
              <w:t>e</w:t>
            </w:r>
            <w:r>
              <w:rPr>
                <w:spacing w:val="7"/>
              </w:rPr>
              <w:t xml:space="preserve"> </w:t>
            </w:r>
            <w:r>
              <w:t>tr</w:t>
            </w:r>
            <w:r>
              <w:rPr>
                <w:spacing w:val="-2"/>
              </w:rPr>
              <w:t>e</w:t>
            </w:r>
            <w:r>
              <w:t>s</w:t>
            </w:r>
            <w:r>
              <w:rPr>
                <w:spacing w:val="4"/>
              </w:rPr>
              <w:t xml:space="preserve"> </w:t>
            </w:r>
            <w:r>
              <w:rPr>
                <w:spacing w:val="1"/>
              </w:rPr>
              <w:t>mon</w:t>
            </w:r>
            <w:r>
              <w:rPr>
                <w:spacing w:val="-2"/>
              </w:rPr>
              <w:t>i</w:t>
            </w:r>
            <w:r>
              <w:t>t</w:t>
            </w:r>
            <w:r>
              <w:rPr>
                <w:spacing w:val="1"/>
              </w:rPr>
              <w:t>o</w:t>
            </w:r>
            <w:r>
              <w:t>r</w:t>
            </w:r>
            <w:r>
              <w:rPr>
                <w:spacing w:val="-2"/>
              </w:rPr>
              <w:t>e</w:t>
            </w:r>
            <w:r>
              <w:t>s</w:t>
            </w:r>
            <w:r>
              <w:rPr>
                <w:spacing w:val="2"/>
              </w:rPr>
              <w:t xml:space="preserve"> </w:t>
            </w:r>
            <w:r>
              <w:t>o</w:t>
            </w:r>
            <w:r>
              <w:rPr>
                <w:spacing w:val="5"/>
              </w:rPr>
              <w:t xml:space="preserve"> </w:t>
            </w:r>
            <w:r>
              <w:rPr>
                <w:spacing w:val="1"/>
              </w:rPr>
              <w:t>bi</w:t>
            </w:r>
            <w:r>
              <w:rPr>
                <w:spacing w:val="-2"/>
              </w:rPr>
              <w:t>e</w:t>
            </w:r>
            <w:r>
              <w:rPr>
                <w:spacing w:val="1"/>
              </w:rPr>
              <w:t>n</w:t>
            </w:r>
            <w:r>
              <w:t>,</w:t>
            </w:r>
            <w:r>
              <w:rPr>
                <w:spacing w:val="5"/>
              </w:rPr>
              <w:t xml:space="preserve"> </w:t>
            </w:r>
            <w:r>
              <w:rPr>
                <w:spacing w:val="-2"/>
              </w:rPr>
              <w:t>p</w:t>
            </w:r>
            <w:r>
              <w:rPr>
                <w:spacing w:val="1"/>
              </w:rPr>
              <w:t>e</w:t>
            </w:r>
            <w:r>
              <w:rPr>
                <w:spacing w:val="-2"/>
              </w:rPr>
              <w:t>r</w:t>
            </w:r>
            <w:r>
              <w:rPr>
                <w:spacing w:val="1"/>
              </w:rPr>
              <w:t>mi</w:t>
            </w:r>
            <w:r>
              <w:t>t</w:t>
            </w:r>
            <w:r>
              <w:rPr>
                <w:spacing w:val="1"/>
              </w:rPr>
              <w:t>i</w:t>
            </w:r>
            <w:r>
              <w:t xml:space="preserve">r </w:t>
            </w:r>
            <w:r>
              <w:rPr>
                <w:spacing w:val="1"/>
              </w:rPr>
              <w:t>l</w:t>
            </w:r>
            <w:r>
              <w:t>a</w:t>
            </w:r>
            <w:r>
              <w:rPr>
                <w:spacing w:val="5"/>
              </w:rPr>
              <w:t xml:space="preserve"> </w:t>
            </w:r>
            <w:r>
              <w:rPr>
                <w:spacing w:val="1"/>
              </w:rPr>
              <w:t>i</w:t>
            </w:r>
            <w:r>
              <w:rPr>
                <w:spacing w:val="-2"/>
              </w:rPr>
              <w:t>n</w:t>
            </w:r>
            <w:r>
              <w:rPr>
                <w:spacing w:val="1"/>
              </w:rPr>
              <w:t>s</w:t>
            </w:r>
            <w:r>
              <w:t>t</w:t>
            </w:r>
            <w:r>
              <w:rPr>
                <w:spacing w:val="1"/>
              </w:rPr>
              <w:t>a</w:t>
            </w:r>
            <w:r>
              <w:rPr>
                <w:spacing w:val="-2"/>
              </w:rPr>
              <w:t>l</w:t>
            </w:r>
            <w:r>
              <w:rPr>
                <w:spacing w:val="1"/>
              </w:rPr>
              <w:t>a</w:t>
            </w:r>
            <w:r>
              <w:rPr>
                <w:spacing w:val="-1"/>
              </w:rPr>
              <w:t>c</w:t>
            </w:r>
            <w:r>
              <w:rPr>
                <w:spacing w:val="1"/>
              </w:rPr>
              <w:t>ió</w:t>
            </w:r>
            <w:r>
              <w:t>n</w:t>
            </w:r>
            <w:r>
              <w:rPr>
                <w:spacing w:val="-2"/>
              </w:rPr>
              <w:t xml:space="preserve"> </w:t>
            </w:r>
            <w:r>
              <w:rPr>
                <w:spacing w:val="1"/>
              </w:rPr>
              <w:t>d</w:t>
            </w:r>
            <w:r>
              <w:t xml:space="preserve">e </w:t>
            </w:r>
            <w:r>
              <w:rPr>
                <w:spacing w:val="1"/>
              </w:rPr>
              <w:t>un</w:t>
            </w:r>
            <w:r>
              <w:t>a</w:t>
            </w:r>
            <w:r>
              <w:rPr>
                <w:spacing w:val="1"/>
              </w:rPr>
              <w:t xml:space="preserve"> nue</w:t>
            </w:r>
            <w:r>
              <w:rPr>
                <w:spacing w:val="-1"/>
              </w:rPr>
              <w:t>v</w:t>
            </w:r>
            <w:r>
              <w:t>a</w:t>
            </w:r>
            <w:r>
              <w:rPr>
                <w:spacing w:val="1"/>
              </w:rPr>
              <w:t xml:space="preserve"> </w:t>
            </w:r>
            <w:r>
              <w:rPr>
                <w:spacing w:val="-2"/>
              </w:rPr>
              <w:t>t</w:t>
            </w:r>
            <w:r>
              <w:rPr>
                <w:spacing w:val="1"/>
              </w:rPr>
              <w:t>a</w:t>
            </w:r>
            <w:r>
              <w:t>r</w:t>
            </w:r>
            <w:r>
              <w:rPr>
                <w:spacing w:val="1"/>
              </w:rPr>
              <w:t>j</w:t>
            </w:r>
            <w:r>
              <w:rPr>
                <w:spacing w:val="-2"/>
              </w:rPr>
              <w:t>e</w:t>
            </w:r>
            <w:r>
              <w:t xml:space="preserve">ta </w:t>
            </w:r>
            <w:r>
              <w:rPr>
                <w:spacing w:val="1"/>
              </w:rPr>
              <w:t>g</w:t>
            </w:r>
            <w:r>
              <w:t>r</w:t>
            </w:r>
            <w:r>
              <w:rPr>
                <w:spacing w:val="1"/>
              </w:rPr>
              <w:t>á</w:t>
            </w:r>
            <w:r>
              <w:t>f</w:t>
            </w:r>
            <w:r>
              <w:rPr>
                <w:spacing w:val="-2"/>
              </w:rPr>
              <w:t>i</w:t>
            </w:r>
            <w:r>
              <w:rPr>
                <w:spacing w:val="1"/>
              </w:rPr>
              <w:t>c</w:t>
            </w:r>
            <w:r>
              <w:t>a</w:t>
            </w:r>
            <w:r>
              <w:rPr>
                <w:spacing w:val="-1"/>
              </w:rPr>
              <w:t xml:space="preserve"> </w:t>
            </w:r>
            <w:r>
              <w:rPr>
                <w:spacing w:val="1"/>
              </w:rPr>
              <w:t>c</w:t>
            </w:r>
            <w:r>
              <w:rPr>
                <w:spacing w:val="-2"/>
              </w:rPr>
              <w:t>o</w:t>
            </w:r>
            <w:r>
              <w:t>n</w:t>
            </w:r>
            <w:r>
              <w:rPr>
                <w:spacing w:val="1"/>
              </w:rPr>
              <w:t xml:space="preserve"> dic</w:t>
            </w:r>
            <w:r>
              <w:rPr>
                <w:spacing w:val="-2"/>
              </w:rPr>
              <w:t>h</w:t>
            </w:r>
            <w:r>
              <w:rPr>
                <w:spacing w:val="1"/>
              </w:rPr>
              <w:t>a</w:t>
            </w:r>
            <w:r>
              <w:t>s</w:t>
            </w:r>
            <w:r>
              <w:rPr>
                <w:spacing w:val="-1"/>
              </w:rPr>
              <w:t xml:space="preserve"> </w:t>
            </w:r>
            <w:r>
              <w:rPr>
                <w:spacing w:val="1"/>
              </w:rPr>
              <w:t>c</w:t>
            </w:r>
            <w:r>
              <w:rPr>
                <w:spacing w:val="-2"/>
              </w:rPr>
              <w:t>a</w:t>
            </w:r>
            <w:r>
              <w:rPr>
                <w:spacing w:val="1"/>
              </w:rPr>
              <w:t>pa</w:t>
            </w:r>
            <w:r>
              <w:rPr>
                <w:spacing w:val="-1"/>
              </w:rPr>
              <w:t>c</w:t>
            </w:r>
            <w:r>
              <w:rPr>
                <w:spacing w:val="1"/>
              </w:rPr>
              <w:t>id</w:t>
            </w:r>
            <w:r>
              <w:rPr>
                <w:spacing w:val="-2"/>
              </w:rPr>
              <w:t>a</w:t>
            </w:r>
            <w:r>
              <w:rPr>
                <w:spacing w:val="1"/>
              </w:rPr>
              <w:t>de</w:t>
            </w:r>
            <w:r>
              <w:rPr>
                <w:spacing w:val="-1"/>
              </w:rPr>
              <w:t>s</w:t>
            </w:r>
            <w:r>
              <w:t>. En</w:t>
            </w:r>
            <w:r>
              <w:rPr>
                <w:spacing w:val="8"/>
              </w:rPr>
              <w:t xml:space="preserve"> </w:t>
            </w:r>
            <w:r>
              <w:rPr>
                <w:spacing w:val="-2"/>
              </w:rPr>
              <w:t>e</w:t>
            </w:r>
            <w:r>
              <w:rPr>
                <w:spacing w:val="1"/>
              </w:rPr>
              <w:t>s</w:t>
            </w:r>
            <w:r>
              <w:t>te</w:t>
            </w:r>
            <w:r>
              <w:rPr>
                <w:spacing w:val="3"/>
              </w:rPr>
              <w:t xml:space="preserve"> </w:t>
            </w:r>
            <w:r>
              <w:rPr>
                <w:spacing w:val="1"/>
              </w:rPr>
              <w:t>úl</w:t>
            </w:r>
            <w:r>
              <w:rPr>
                <w:spacing w:val="-2"/>
              </w:rPr>
              <w:t>t</w:t>
            </w:r>
            <w:r>
              <w:rPr>
                <w:spacing w:val="1"/>
              </w:rPr>
              <w:t>im</w:t>
            </w:r>
            <w:r>
              <w:t>o</w:t>
            </w:r>
            <w:r>
              <w:rPr>
                <w:spacing w:val="1"/>
              </w:rPr>
              <w:t xml:space="preserve"> </w:t>
            </w:r>
            <w:r>
              <w:rPr>
                <w:spacing w:val="-1"/>
              </w:rPr>
              <w:t>c</w:t>
            </w:r>
            <w:r>
              <w:rPr>
                <w:spacing w:val="1"/>
              </w:rPr>
              <w:t>as</w:t>
            </w:r>
            <w:r>
              <w:t>o</w:t>
            </w:r>
            <w:r>
              <w:rPr>
                <w:spacing w:val="2"/>
              </w:rPr>
              <w:t xml:space="preserve"> </w:t>
            </w:r>
            <w:r>
              <w:rPr>
                <w:spacing w:val="-1"/>
              </w:rPr>
              <w:t>s</w:t>
            </w:r>
            <w:r>
              <w:t>e</w:t>
            </w:r>
            <w:r>
              <w:rPr>
                <w:spacing w:val="4"/>
              </w:rPr>
              <w:t xml:space="preserve"> </w:t>
            </w:r>
            <w:r>
              <w:rPr>
                <w:spacing w:val="-2"/>
              </w:rPr>
              <w:t>d</w:t>
            </w:r>
            <w:r>
              <w:rPr>
                <w:spacing w:val="1"/>
              </w:rPr>
              <w:t>ebe</w:t>
            </w:r>
            <w:r>
              <w:t xml:space="preserve">rá </w:t>
            </w:r>
            <w:r>
              <w:rPr>
                <w:spacing w:val="1"/>
              </w:rPr>
              <w:t>i</w:t>
            </w:r>
            <w:r>
              <w:rPr>
                <w:spacing w:val="-2"/>
              </w:rPr>
              <w:t>n</w:t>
            </w:r>
            <w:r>
              <w:rPr>
                <w:spacing w:val="1"/>
              </w:rPr>
              <w:t>cl</w:t>
            </w:r>
            <w:r>
              <w:rPr>
                <w:spacing w:val="-2"/>
              </w:rPr>
              <w:t>u</w:t>
            </w:r>
            <w:r>
              <w:rPr>
                <w:spacing w:val="1"/>
              </w:rPr>
              <w:t>i</w:t>
            </w:r>
            <w:r>
              <w:t xml:space="preserve">r </w:t>
            </w:r>
            <w:r>
              <w:rPr>
                <w:spacing w:val="1"/>
              </w:rPr>
              <w:t>e</w:t>
            </w:r>
            <w:r>
              <w:t>n</w:t>
            </w:r>
            <w:r>
              <w:rPr>
                <w:spacing w:val="4"/>
              </w:rPr>
              <w:t xml:space="preserve"> </w:t>
            </w:r>
            <w:r>
              <w:rPr>
                <w:spacing w:val="1"/>
              </w:rPr>
              <w:t>l</w:t>
            </w:r>
            <w:r>
              <w:t xml:space="preserve">a </w:t>
            </w:r>
            <w:r>
              <w:rPr>
                <w:spacing w:val="1"/>
              </w:rPr>
              <w:t>doc</w:t>
            </w:r>
            <w:r>
              <w:rPr>
                <w:spacing w:val="-2"/>
              </w:rPr>
              <w:t>u</w:t>
            </w:r>
            <w:r>
              <w:rPr>
                <w:spacing w:val="1"/>
              </w:rPr>
              <w:t>me</w:t>
            </w:r>
            <w:r>
              <w:rPr>
                <w:spacing w:val="-2"/>
              </w:rPr>
              <w:t>n</w:t>
            </w:r>
            <w:r>
              <w:t>t</w:t>
            </w:r>
            <w:r>
              <w:rPr>
                <w:spacing w:val="1"/>
              </w:rPr>
              <w:t>a</w:t>
            </w:r>
            <w:r>
              <w:rPr>
                <w:spacing w:val="-1"/>
              </w:rPr>
              <w:t>c</w:t>
            </w:r>
            <w:r>
              <w:rPr>
                <w:spacing w:val="1"/>
              </w:rPr>
              <w:t>ió</w:t>
            </w:r>
            <w:r>
              <w:t xml:space="preserve">n </w:t>
            </w:r>
            <w:r>
              <w:rPr>
                <w:spacing w:val="-2"/>
              </w:rPr>
              <w:t>d</w:t>
            </w:r>
            <w:r>
              <w:t>e</w:t>
            </w:r>
            <w:r>
              <w:rPr>
                <w:spacing w:val="10"/>
              </w:rPr>
              <w:t xml:space="preserve"> </w:t>
            </w:r>
            <w:r>
              <w:rPr>
                <w:spacing w:val="1"/>
              </w:rPr>
              <w:t>l</w:t>
            </w:r>
            <w:r>
              <w:t>a</w:t>
            </w:r>
            <w:r>
              <w:rPr>
                <w:spacing w:val="10"/>
              </w:rPr>
              <w:t xml:space="preserve"> </w:t>
            </w:r>
            <w:r>
              <w:rPr>
                <w:spacing w:val="1"/>
              </w:rPr>
              <w:t>o</w:t>
            </w:r>
            <w:r>
              <w:rPr>
                <w:spacing w:val="-2"/>
              </w:rPr>
              <w:t>f</w:t>
            </w:r>
            <w:r>
              <w:rPr>
                <w:spacing w:val="1"/>
              </w:rPr>
              <w:t>e</w:t>
            </w:r>
            <w:r>
              <w:t>r</w:t>
            </w:r>
            <w:r>
              <w:rPr>
                <w:spacing w:val="-2"/>
              </w:rPr>
              <w:t>t</w:t>
            </w:r>
            <w:r>
              <w:rPr>
                <w:spacing w:val="1"/>
              </w:rPr>
              <w:t>a</w:t>
            </w:r>
            <w:r>
              <w:t>,</w:t>
            </w:r>
            <w:r>
              <w:rPr>
                <w:spacing w:val="7"/>
              </w:rPr>
              <w:t xml:space="preserve"> </w:t>
            </w:r>
            <w:r>
              <w:rPr>
                <w:spacing w:val="1"/>
              </w:rPr>
              <w:t>a</w:t>
            </w:r>
            <w:r>
              <w:t>l</w:t>
            </w:r>
            <w:r>
              <w:rPr>
                <w:spacing w:val="10"/>
              </w:rPr>
              <w:t xml:space="preserve"> </w:t>
            </w:r>
            <w:r>
              <w:rPr>
                <w:spacing w:val="-1"/>
              </w:rPr>
              <w:t>m</w:t>
            </w:r>
            <w:r>
              <w:rPr>
                <w:spacing w:val="1"/>
              </w:rPr>
              <w:t>en</w:t>
            </w:r>
            <w:r>
              <w:rPr>
                <w:spacing w:val="-2"/>
              </w:rPr>
              <w:t>o</w:t>
            </w:r>
            <w:r>
              <w:rPr>
                <w:spacing w:val="1"/>
              </w:rPr>
              <w:t>s</w:t>
            </w:r>
            <w:r>
              <w:t>,</w:t>
            </w:r>
            <w:r>
              <w:rPr>
                <w:spacing w:val="5"/>
              </w:rPr>
              <w:t xml:space="preserve"> </w:t>
            </w:r>
            <w:r>
              <w:rPr>
                <w:spacing w:val="1"/>
              </w:rPr>
              <w:t>l</w:t>
            </w:r>
            <w:r>
              <w:rPr>
                <w:spacing w:val="-2"/>
              </w:rPr>
              <w:t>a</w:t>
            </w:r>
            <w:r>
              <w:t xml:space="preserve">s </w:t>
            </w:r>
            <w:r>
              <w:rPr>
                <w:spacing w:val="1"/>
              </w:rPr>
              <w:t>esp</w:t>
            </w:r>
            <w:r>
              <w:rPr>
                <w:spacing w:val="-2"/>
              </w:rPr>
              <w:t>e</w:t>
            </w:r>
            <w:r>
              <w:rPr>
                <w:spacing w:val="1"/>
              </w:rPr>
              <w:t>ci</w:t>
            </w:r>
            <w:r>
              <w:rPr>
                <w:spacing w:val="-2"/>
              </w:rPr>
              <w:t>f</w:t>
            </w:r>
            <w:r>
              <w:rPr>
                <w:spacing w:val="1"/>
              </w:rPr>
              <w:t>ic</w:t>
            </w:r>
            <w:r>
              <w:rPr>
                <w:spacing w:val="-2"/>
              </w:rPr>
              <w:t>a</w:t>
            </w:r>
            <w:r>
              <w:rPr>
                <w:spacing w:val="1"/>
              </w:rPr>
              <w:t>c</w:t>
            </w:r>
            <w:r>
              <w:rPr>
                <w:spacing w:val="-2"/>
              </w:rPr>
              <w:t>i</w:t>
            </w:r>
            <w:r>
              <w:rPr>
                <w:spacing w:val="1"/>
              </w:rPr>
              <w:t>on</w:t>
            </w:r>
            <w:r>
              <w:rPr>
                <w:spacing w:val="-2"/>
              </w:rPr>
              <w:t>e</w:t>
            </w:r>
            <w:r>
              <w:t xml:space="preserve">s </w:t>
            </w:r>
            <w:r>
              <w:rPr>
                <w:spacing w:val="1"/>
              </w:rPr>
              <w:t>d</w:t>
            </w:r>
            <w:r>
              <w:t>e</w:t>
            </w:r>
            <w:r>
              <w:rPr>
                <w:spacing w:val="10"/>
              </w:rPr>
              <w:t xml:space="preserve"> </w:t>
            </w:r>
            <w:r>
              <w:rPr>
                <w:spacing w:val="1"/>
              </w:rPr>
              <w:t>un</w:t>
            </w:r>
            <w:r>
              <w:t>a</w:t>
            </w:r>
            <w:r>
              <w:rPr>
                <w:spacing w:val="9"/>
              </w:rPr>
              <w:t xml:space="preserve"> </w:t>
            </w:r>
            <w:r>
              <w:t>t</w:t>
            </w:r>
            <w:r>
              <w:rPr>
                <w:spacing w:val="1"/>
              </w:rPr>
              <w:t>a</w:t>
            </w:r>
            <w:r>
              <w:rPr>
                <w:spacing w:val="-2"/>
              </w:rPr>
              <w:t>rj</w:t>
            </w:r>
            <w:r>
              <w:rPr>
                <w:spacing w:val="1"/>
              </w:rPr>
              <w:t>e</w:t>
            </w:r>
            <w:r>
              <w:t>ta</w:t>
            </w:r>
            <w:r>
              <w:rPr>
                <w:spacing w:val="8"/>
              </w:rPr>
              <w:t xml:space="preserve"> </w:t>
            </w:r>
            <w:r>
              <w:rPr>
                <w:spacing w:val="1"/>
              </w:rPr>
              <w:t>g</w:t>
            </w:r>
            <w:r>
              <w:t>r</w:t>
            </w:r>
            <w:r>
              <w:rPr>
                <w:spacing w:val="1"/>
              </w:rPr>
              <w:t>á</w:t>
            </w:r>
            <w:r>
              <w:t>f</w:t>
            </w:r>
            <w:r>
              <w:rPr>
                <w:spacing w:val="-2"/>
              </w:rPr>
              <w:t>i</w:t>
            </w:r>
            <w:r>
              <w:rPr>
                <w:spacing w:val="1"/>
              </w:rPr>
              <w:t>c</w:t>
            </w:r>
            <w:r>
              <w:t>a</w:t>
            </w:r>
            <w:r>
              <w:rPr>
                <w:spacing w:val="7"/>
              </w:rPr>
              <w:t xml:space="preserve"> </w:t>
            </w:r>
            <w:r>
              <w:rPr>
                <w:spacing w:val="1"/>
              </w:rPr>
              <w:t>q</w:t>
            </w:r>
            <w:r>
              <w:rPr>
                <w:spacing w:val="-2"/>
              </w:rPr>
              <w:t>u</w:t>
            </w:r>
            <w:r>
              <w:t>e</w:t>
            </w:r>
            <w:r>
              <w:rPr>
                <w:spacing w:val="9"/>
              </w:rPr>
              <w:t xml:space="preserve"> </w:t>
            </w:r>
            <w:r>
              <w:rPr>
                <w:spacing w:val="1"/>
              </w:rPr>
              <w:t>l</w:t>
            </w:r>
            <w:r>
              <w:t xml:space="preserve">o </w:t>
            </w:r>
            <w:r>
              <w:rPr>
                <w:spacing w:val="1"/>
              </w:rPr>
              <w:t>sopo</w:t>
            </w:r>
            <w:r>
              <w:rPr>
                <w:spacing w:val="-2"/>
              </w:rPr>
              <w:t>r</w:t>
            </w:r>
            <w:r>
              <w:t>te</w:t>
            </w:r>
            <w:r>
              <w:rPr>
                <w:spacing w:val="-4"/>
              </w:rPr>
              <w:t xml:space="preserve"> </w:t>
            </w:r>
            <w:r>
              <w:t>y</w:t>
            </w:r>
            <w:r>
              <w:rPr>
                <w:spacing w:val="-2"/>
              </w:rPr>
              <w:t xml:space="preserve"> </w:t>
            </w:r>
            <w:r>
              <w:rPr>
                <w:spacing w:val="1"/>
              </w:rPr>
              <w:t>e</w:t>
            </w:r>
            <w:r>
              <w:t>l</w:t>
            </w:r>
            <w:r>
              <w:rPr>
                <w:spacing w:val="-2"/>
              </w:rPr>
              <w:t xml:space="preserve"> </w:t>
            </w:r>
            <w:r>
              <w:rPr>
                <w:spacing w:val="1"/>
              </w:rPr>
              <w:t>p</w:t>
            </w:r>
            <w:r>
              <w:t>r</w:t>
            </w:r>
            <w:r>
              <w:rPr>
                <w:spacing w:val="-2"/>
              </w:rPr>
              <w:t>e</w:t>
            </w:r>
            <w:r>
              <w:rPr>
                <w:spacing w:val="1"/>
              </w:rPr>
              <w:t>ci</w:t>
            </w:r>
            <w:r>
              <w:t>o</w:t>
            </w:r>
            <w:r>
              <w:rPr>
                <w:spacing w:val="-6"/>
              </w:rPr>
              <w:t xml:space="preserve"> </w:t>
            </w:r>
            <w:r>
              <w:rPr>
                <w:spacing w:val="1"/>
              </w:rPr>
              <w:t>d</w:t>
            </w:r>
            <w:r>
              <w:t>e</w:t>
            </w:r>
            <w:r>
              <w:rPr>
                <w:spacing w:val="-1"/>
              </w:rPr>
              <w:t xml:space="preserve"> </w:t>
            </w:r>
            <w:r>
              <w:rPr>
                <w:spacing w:val="-2"/>
              </w:rPr>
              <w:t>l</w:t>
            </w:r>
            <w:r>
              <w:t xml:space="preserve">a </w:t>
            </w:r>
            <w:r>
              <w:rPr>
                <w:spacing w:val="-1"/>
              </w:rPr>
              <w:t>m</w:t>
            </w:r>
            <w:r>
              <w:rPr>
                <w:spacing w:val="1"/>
              </w:rPr>
              <w:t>i</w:t>
            </w:r>
            <w:r>
              <w:rPr>
                <w:spacing w:val="-1"/>
              </w:rPr>
              <w:t>sm</w:t>
            </w:r>
            <w:r>
              <w:rPr>
                <w:spacing w:val="1"/>
              </w:rPr>
              <w:t>a</w:t>
            </w:r>
            <w:r>
              <w:t>.</w:t>
            </w:r>
          </w:p>
        </w:tc>
      </w:tr>
    </w:tbl>
    <w:p w14:paraId="2442B3EA" w14:textId="77777777" w:rsidR="00771AE6" w:rsidRDefault="00771AE6" w:rsidP="00771AE6">
      <w:pPr>
        <w:widowControl w:val="0"/>
        <w:autoSpaceDE w:val="0"/>
        <w:autoSpaceDN w:val="0"/>
        <w:adjustRightInd w:val="0"/>
        <w:spacing w:line="200" w:lineRule="exact"/>
        <w:rPr>
          <w:rFonts w:ascii="Arial" w:hAnsi="Arial" w:cs="Arial"/>
        </w:rPr>
      </w:pPr>
    </w:p>
    <w:p w14:paraId="2DFCD4B3" w14:textId="77777777" w:rsidR="00771AE6" w:rsidRDefault="00771AE6" w:rsidP="00771AE6">
      <w:pPr>
        <w:widowControl w:val="0"/>
        <w:autoSpaceDE w:val="0"/>
        <w:autoSpaceDN w:val="0"/>
        <w:adjustRightInd w:val="0"/>
        <w:spacing w:line="200" w:lineRule="exact"/>
        <w:rPr>
          <w:rFonts w:ascii="Arial" w:hAnsi="Arial" w:cs="Arial"/>
        </w:rPr>
      </w:pPr>
    </w:p>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4CE3BDC9" w14:textId="77777777" w:rsidTr="008C0747">
        <w:trPr>
          <w:trHeight w:val="365"/>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5778B5CF"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Disco Duro</w:t>
            </w:r>
          </w:p>
        </w:tc>
      </w:tr>
      <w:tr w:rsidR="00771AE6" w14:paraId="293D8C4C"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57F49DF6" w14:textId="77777777" w:rsidR="00771AE6" w:rsidRDefault="00771AE6" w:rsidP="008C0747">
            <w:pPr>
              <w:widowControl w:val="0"/>
              <w:autoSpaceDE w:val="0"/>
              <w:autoSpaceDN w:val="0"/>
              <w:adjustRightInd w:val="0"/>
              <w:spacing w:before="51" w:line="240" w:lineRule="auto"/>
              <w:ind w:left="112"/>
              <w:rPr>
                <w:spacing w:val="-9"/>
              </w:rPr>
            </w:pPr>
            <w:r>
              <w:rPr>
                <w:spacing w:val="-9"/>
              </w:rPr>
              <w:t>Tipo de interface</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5E5CCD51" w14:textId="77777777" w:rsidR="00771AE6" w:rsidRDefault="00771AE6" w:rsidP="008C0747">
            <w:pPr>
              <w:widowControl w:val="0"/>
              <w:autoSpaceDE w:val="0"/>
              <w:autoSpaceDN w:val="0"/>
              <w:adjustRightInd w:val="0"/>
              <w:spacing w:before="51" w:line="240" w:lineRule="auto"/>
              <w:ind w:left="112"/>
              <w:rPr>
                <w:spacing w:val="-9"/>
              </w:rPr>
            </w:pPr>
            <w:r>
              <w:rPr>
                <w:spacing w:val="-9"/>
              </w:rPr>
              <w:t>SATA</w:t>
            </w:r>
          </w:p>
        </w:tc>
      </w:tr>
      <w:tr w:rsidR="00771AE6" w14:paraId="1C75C68B"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393BFA5B" w14:textId="77777777" w:rsidR="00771AE6" w:rsidRDefault="00771AE6" w:rsidP="008C0747">
            <w:pPr>
              <w:widowControl w:val="0"/>
              <w:autoSpaceDE w:val="0"/>
              <w:autoSpaceDN w:val="0"/>
              <w:adjustRightInd w:val="0"/>
              <w:spacing w:before="51" w:line="240" w:lineRule="auto"/>
              <w:ind w:left="112"/>
              <w:rPr>
                <w:spacing w:val="-9"/>
              </w:rPr>
            </w:pPr>
            <w:r>
              <w:rPr>
                <w:spacing w:val="-9"/>
              </w:rPr>
              <w:t>Capacidad del disco duro</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4D00381E" w14:textId="77777777" w:rsidR="00771AE6" w:rsidRDefault="00771AE6" w:rsidP="008C0747">
            <w:pPr>
              <w:widowControl w:val="0"/>
              <w:autoSpaceDE w:val="0"/>
              <w:autoSpaceDN w:val="0"/>
              <w:adjustRightInd w:val="0"/>
              <w:spacing w:before="51" w:line="240" w:lineRule="auto"/>
              <w:ind w:left="112"/>
              <w:rPr>
                <w:spacing w:val="-9"/>
              </w:rPr>
            </w:pPr>
            <w:r>
              <w:rPr>
                <w:spacing w:val="-9"/>
              </w:rPr>
              <w:t>500 GB</w:t>
            </w:r>
          </w:p>
        </w:tc>
      </w:tr>
    </w:tbl>
    <w:p w14:paraId="6D4E8EB2" w14:textId="77777777" w:rsidR="00771AE6" w:rsidRDefault="00771AE6" w:rsidP="00771AE6">
      <w:pPr>
        <w:widowControl w:val="0"/>
        <w:autoSpaceDE w:val="0"/>
        <w:autoSpaceDN w:val="0"/>
        <w:adjustRightInd w:val="0"/>
        <w:spacing w:line="200" w:lineRule="exact"/>
        <w:rPr>
          <w:rFonts w:ascii="Arial" w:hAnsi="Arial" w:cs="Arial"/>
        </w:rPr>
      </w:pPr>
    </w:p>
    <w:p w14:paraId="79C53873" w14:textId="77777777" w:rsidR="00771AE6" w:rsidRDefault="00771AE6" w:rsidP="00771AE6">
      <w:pPr>
        <w:widowControl w:val="0"/>
        <w:autoSpaceDE w:val="0"/>
        <w:autoSpaceDN w:val="0"/>
        <w:adjustRightInd w:val="0"/>
        <w:spacing w:line="200" w:lineRule="exact"/>
        <w:rPr>
          <w:rFonts w:ascii="Arial" w:hAnsi="Arial" w:cs="Arial"/>
        </w:rPr>
      </w:pPr>
    </w:p>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6D7A7473" w14:textId="77777777" w:rsidTr="008C0747">
        <w:trPr>
          <w:trHeight w:val="365"/>
          <w:tblHeader/>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1E13824D"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Entrada / Salida</w:t>
            </w:r>
          </w:p>
        </w:tc>
      </w:tr>
      <w:tr w:rsidR="00771AE6" w14:paraId="7AC5A079"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DD24DA0" w14:textId="77777777" w:rsidR="00771AE6" w:rsidRDefault="00771AE6" w:rsidP="008C0747">
            <w:pPr>
              <w:widowControl w:val="0"/>
              <w:autoSpaceDE w:val="0"/>
              <w:autoSpaceDN w:val="0"/>
              <w:adjustRightInd w:val="0"/>
              <w:spacing w:before="51" w:line="240" w:lineRule="auto"/>
              <w:ind w:left="112"/>
              <w:rPr>
                <w:spacing w:val="-9"/>
              </w:rPr>
            </w:pPr>
            <w:r>
              <w:rPr>
                <w:spacing w:val="-9"/>
              </w:rPr>
              <w:t>USB 2.0</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57F8B1B0" w14:textId="77777777" w:rsidR="00771AE6" w:rsidRDefault="00771AE6" w:rsidP="008C0747">
            <w:pPr>
              <w:widowControl w:val="0"/>
              <w:autoSpaceDE w:val="0"/>
              <w:autoSpaceDN w:val="0"/>
              <w:adjustRightInd w:val="0"/>
              <w:spacing w:before="51" w:line="240" w:lineRule="auto"/>
              <w:ind w:left="112"/>
              <w:rPr>
                <w:spacing w:val="-9"/>
              </w:rPr>
            </w:pPr>
            <w:r>
              <w:rPr>
                <w:spacing w:val="-9"/>
              </w:rPr>
              <w:t>Al menos 4</w:t>
            </w:r>
          </w:p>
        </w:tc>
      </w:tr>
      <w:tr w:rsidR="00771AE6" w14:paraId="629BAAE8"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AAA459C" w14:textId="77777777" w:rsidR="00771AE6" w:rsidRDefault="00771AE6" w:rsidP="008C0747">
            <w:pPr>
              <w:widowControl w:val="0"/>
              <w:autoSpaceDE w:val="0"/>
              <w:autoSpaceDN w:val="0"/>
              <w:adjustRightInd w:val="0"/>
              <w:spacing w:before="51" w:line="240" w:lineRule="auto"/>
              <w:ind w:left="112"/>
              <w:rPr>
                <w:spacing w:val="-9"/>
              </w:rPr>
            </w:pPr>
            <w:r>
              <w:rPr>
                <w:spacing w:val="-9"/>
              </w:rPr>
              <w:lastRenderedPageBreak/>
              <w:t>USB 3.0</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413D2AB1" w14:textId="77777777" w:rsidR="00771AE6" w:rsidRDefault="00771AE6" w:rsidP="008C0747">
            <w:pPr>
              <w:widowControl w:val="0"/>
              <w:autoSpaceDE w:val="0"/>
              <w:autoSpaceDN w:val="0"/>
              <w:adjustRightInd w:val="0"/>
              <w:spacing w:before="51" w:line="240" w:lineRule="auto"/>
              <w:ind w:left="112"/>
              <w:rPr>
                <w:spacing w:val="-9"/>
              </w:rPr>
            </w:pPr>
            <w:r>
              <w:rPr>
                <w:spacing w:val="-9"/>
              </w:rPr>
              <w:t>Al menos 2</w:t>
            </w:r>
          </w:p>
        </w:tc>
      </w:tr>
      <w:tr w:rsidR="00771AE6" w14:paraId="2F702E07"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8F8619F" w14:textId="77777777" w:rsidR="00771AE6" w:rsidRDefault="00771AE6" w:rsidP="008C0747">
            <w:pPr>
              <w:widowControl w:val="0"/>
              <w:autoSpaceDE w:val="0"/>
              <w:autoSpaceDN w:val="0"/>
              <w:adjustRightInd w:val="0"/>
              <w:spacing w:before="51" w:line="240" w:lineRule="auto"/>
              <w:ind w:left="112"/>
              <w:rPr>
                <w:spacing w:val="-9"/>
              </w:rPr>
            </w:pPr>
            <w:r>
              <w:rPr>
                <w:spacing w:val="-9"/>
              </w:rPr>
              <w:t>Red</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BC5D459" w14:textId="77777777" w:rsidR="00771AE6" w:rsidRDefault="00771AE6" w:rsidP="008C0747">
            <w:pPr>
              <w:widowControl w:val="0"/>
              <w:autoSpaceDE w:val="0"/>
              <w:autoSpaceDN w:val="0"/>
              <w:adjustRightInd w:val="0"/>
              <w:spacing w:before="51" w:line="240" w:lineRule="auto"/>
              <w:ind w:left="112"/>
              <w:rPr>
                <w:spacing w:val="-9"/>
              </w:rPr>
            </w:pPr>
            <w:r>
              <w:rPr>
                <w:spacing w:val="-9"/>
              </w:rPr>
              <w:t>Tarjeta Gigabit Ethernet con conector RJ45</w:t>
            </w:r>
          </w:p>
        </w:tc>
      </w:tr>
      <w:tr w:rsidR="00771AE6" w:rsidRPr="009B56F1" w14:paraId="1BEA7E3C" w14:textId="77777777" w:rsidTr="008C0747">
        <w:trPr>
          <w:trHeight w:hRule="exact" w:val="526"/>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7DA29842" w14:textId="77777777" w:rsidR="00771AE6" w:rsidRDefault="00771AE6" w:rsidP="008C0747">
            <w:pPr>
              <w:widowControl w:val="0"/>
              <w:autoSpaceDE w:val="0"/>
              <w:autoSpaceDN w:val="0"/>
              <w:adjustRightInd w:val="0"/>
              <w:spacing w:before="51" w:line="240" w:lineRule="auto"/>
              <w:ind w:left="112"/>
              <w:rPr>
                <w:spacing w:val="-9"/>
              </w:rPr>
            </w:pPr>
            <w:r>
              <w:rPr>
                <w:spacing w:val="-9"/>
              </w:rPr>
              <w:t>PCI</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61B81462" w14:textId="77777777" w:rsidR="00771AE6" w:rsidRPr="00F173C8" w:rsidRDefault="00771AE6" w:rsidP="008C0747">
            <w:pPr>
              <w:widowControl w:val="0"/>
              <w:autoSpaceDE w:val="0"/>
              <w:autoSpaceDN w:val="0"/>
              <w:adjustRightInd w:val="0"/>
              <w:spacing w:before="51" w:line="240" w:lineRule="auto"/>
              <w:ind w:left="112"/>
              <w:rPr>
                <w:spacing w:val="-9"/>
                <w:lang w:val="en-US"/>
              </w:rPr>
            </w:pPr>
            <w:r w:rsidRPr="00F173C8">
              <w:rPr>
                <w:spacing w:val="-9"/>
                <w:lang w:val="en-US"/>
              </w:rPr>
              <w:t>1 x PCI Express x16</w:t>
            </w:r>
          </w:p>
          <w:p w14:paraId="6DF2EFE8" w14:textId="77777777" w:rsidR="00771AE6" w:rsidRPr="00F173C8" w:rsidRDefault="00771AE6" w:rsidP="008C0747">
            <w:pPr>
              <w:widowControl w:val="0"/>
              <w:autoSpaceDE w:val="0"/>
              <w:autoSpaceDN w:val="0"/>
              <w:adjustRightInd w:val="0"/>
              <w:spacing w:before="51" w:line="240" w:lineRule="auto"/>
              <w:ind w:left="112"/>
              <w:rPr>
                <w:spacing w:val="-9"/>
                <w:lang w:val="en-US"/>
              </w:rPr>
            </w:pPr>
            <w:r w:rsidRPr="00F173C8">
              <w:rPr>
                <w:spacing w:val="-9"/>
                <w:lang w:val="en-US"/>
              </w:rPr>
              <w:t>1 x PCI Express x1</w:t>
            </w:r>
          </w:p>
        </w:tc>
      </w:tr>
      <w:tr w:rsidR="00771AE6" w14:paraId="58665078" w14:textId="77777777" w:rsidTr="008C0747">
        <w:trPr>
          <w:trHeight w:hRule="exact" w:val="317"/>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0DF98D74" w14:textId="77777777" w:rsidR="00771AE6" w:rsidRDefault="00771AE6" w:rsidP="008C0747">
            <w:pPr>
              <w:widowControl w:val="0"/>
              <w:autoSpaceDE w:val="0"/>
              <w:autoSpaceDN w:val="0"/>
              <w:adjustRightInd w:val="0"/>
              <w:spacing w:before="51" w:line="240" w:lineRule="auto"/>
              <w:ind w:left="112"/>
              <w:rPr>
                <w:spacing w:val="-9"/>
              </w:rPr>
            </w:pPr>
            <w:r>
              <w:rPr>
                <w:spacing w:val="-9"/>
              </w:rPr>
              <w:t>Teclado y ratón</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39B463D2" w14:textId="77777777" w:rsidR="00771AE6" w:rsidRDefault="00771AE6" w:rsidP="008C0747">
            <w:pPr>
              <w:widowControl w:val="0"/>
              <w:autoSpaceDE w:val="0"/>
              <w:autoSpaceDN w:val="0"/>
              <w:adjustRightInd w:val="0"/>
              <w:spacing w:before="51" w:line="240" w:lineRule="auto"/>
              <w:ind w:left="112"/>
              <w:rPr>
                <w:spacing w:val="-9"/>
              </w:rPr>
            </w:pPr>
            <w:r>
              <w:rPr>
                <w:spacing w:val="-9"/>
              </w:rPr>
              <w:t>Incluidos</w:t>
            </w:r>
          </w:p>
        </w:tc>
      </w:tr>
      <w:tr w:rsidR="00771AE6" w14:paraId="0EB8251E" w14:textId="77777777" w:rsidTr="008C0747">
        <w:trPr>
          <w:trHeight w:hRule="exact" w:val="523"/>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6829FBFC" w14:textId="77777777" w:rsidR="00771AE6" w:rsidRDefault="00771AE6" w:rsidP="008C0747">
            <w:pPr>
              <w:widowControl w:val="0"/>
              <w:autoSpaceDE w:val="0"/>
              <w:autoSpaceDN w:val="0"/>
              <w:adjustRightInd w:val="0"/>
              <w:spacing w:before="51" w:line="240" w:lineRule="auto"/>
              <w:ind w:left="112"/>
              <w:rPr>
                <w:spacing w:val="-9"/>
              </w:rPr>
            </w:pPr>
            <w:r>
              <w:rPr>
                <w:spacing w:val="-9"/>
              </w:rPr>
              <w:t>Audio</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2DB4DE12" w14:textId="77777777" w:rsidR="00771AE6" w:rsidRDefault="00771AE6" w:rsidP="008C0747">
            <w:pPr>
              <w:widowControl w:val="0"/>
              <w:autoSpaceDE w:val="0"/>
              <w:autoSpaceDN w:val="0"/>
              <w:adjustRightInd w:val="0"/>
              <w:spacing w:before="51" w:line="240" w:lineRule="auto"/>
              <w:ind w:left="112"/>
              <w:rPr>
                <w:spacing w:val="-9"/>
              </w:rPr>
            </w:pPr>
            <w:r>
              <w:rPr>
                <w:spacing w:val="-9"/>
              </w:rPr>
              <w:t>Entrada y salida con minijack y altavoces integrados</w:t>
            </w:r>
          </w:p>
        </w:tc>
      </w:tr>
    </w:tbl>
    <w:p w14:paraId="4974BBCD" w14:textId="77777777" w:rsidR="00771AE6" w:rsidRDefault="00771AE6" w:rsidP="00771AE6">
      <w:pPr>
        <w:widowControl w:val="0"/>
        <w:autoSpaceDE w:val="0"/>
        <w:autoSpaceDN w:val="0"/>
        <w:adjustRightInd w:val="0"/>
        <w:spacing w:line="200" w:lineRule="exact"/>
        <w:rPr>
          <w:rFonts w:ascii="Arial" w:hAnsi="Arial" w:cs="Arial"/>
        </w:rPr>
      </w:pPr>
    </w:p>
    <w:tbl>
      <w:tblPr>
        <w:tblW w:w="0" w:type="auto"/>
        <w:tblInd w:w="140" w:type="dxa"/>
        <w:tblLayout w:type="fixed"/>
        <w:tblCellMar>
          <w:left w:w="0" w:type="dxa"/>
          <w:right w:w="0" w:type="dxa"/>
        </w:tblCellMar>
        <w:tblLook w:val="04A0" w:firstRow="1" w:lastRow="0" w:firstColumn="1" w:lastColumn="0" w:noHBand="0" w:noVBand="1"/>
      </w:tblPr>
      <w:tblGrid>
        <w:gridCol w:w="4241"/>
        <w:gridCol w:w="4251"/>
      </w:tblGrid>
      <w:tr w:rsidR="00771AE6" w14:paraId="51518B9B" w14:textId="77777777" w:rsidTr="008C0747">
        <w:trPr>
          <w:trHeight w:val="365"/>
        </w:trPr>
        <w:tc>
          <w:tcPr>
            <w:tcW w:w="8492"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1E558164"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Sistema operativo</w:t>
            </w:r>
          </w:p>
        </w:tc>
      </w:tr>
      <w:tr w:rsidR="00771AE6" w14:paraId="23CAE862" w14:textId="77777777" w:rsidTr="008C0747">
        <w:trPr>
          <w:trHeight w:hRule="exact" w:val="732"/>
        </w:trPr>
        <w:tc>
          <w:tcPr>
            <w:tcW w:w="4241" w:type="dxa"/>
            <w:tcBorders>
              <w:top w:val="single" w:sz="2" w:space="0" w:color="000000"/>
              <w:left w:val="single" w:sz="2" w:space="0" w:color="000000"/>
              <w:bottom w:val="single" w:sz="2" w:space="0" w:color="000000"/>
              <w:right w:val="single" w:sz="2" w:space="0" w:color="000000"/>
            </w:tcBorders>
            <w:vAlign w:val="center"/>
            <w:hideMark/>
          </w:tcPr>
          <w:p w14:paraId="40658E94" w14:textId="77777777" w:rsidR="00771AE6" w:rsidRDefault="00771AE6" w:rsidP="008C0747">
            <w:pPr>
              <w:widowControl w:val="0"/>
              <w:autoSpaceDE w:val="0"/>
              <w:autoSpaceDN w:val="0"/>
              <w:adjustRightInd w:val="0"/>
              <w:spacing w:before="55" w:line="206" w:lineRule="exact"/>
              <w:ind w:left="112" w:right="77"/>
            </w:pPr>
            <w:r>
              <w:t>El</w:t>
            </w:r>
            <w:r>
              <w:rPr>
                <w:spacing w:val="10"/>
              </w:rPr>
              <w:t xml:space="preserve"> </w:t>
            </w:r>
            <w:r>
              <w:rPr>
                <w:spacing w:val="-2"/>
              </w:rPr>
              <w:t>e</w:t>
            </w:r>
            <w:r>
              <w:rPr>
                <w:spacing w:val="1"/>
              </w:rPr>
              <w:t>qui</w:t>
            </w:r>
            <w:r>
              <w:rPr>
                <w:spacing w:val="-2"/>
              </w:rPr>
              <w:t>p</w:t>
            </w:r>
            <w:r>
              <w:t>o</w:t>
            </w:r>
            <w:r>
              <w:rPr>
                <w:spacing w:val="2"/>
              </w:rPr>
              <w:t xml:space="preserve"> </w:t>
            </w:r>
            <w:r>
              <w:rPr>
                <w:spacing w:val="1"/>
              </w:rPr>
              <w:t>de</w:t>
            </w:r>
            <w:r>
              <w:rPr>
                <w:spacing w:val="-2"/>
              </w:rPr>
              <w:t>b</w:t>
            </w:r>
            <w:r>
              <w:rPr>
                <w:spacing w:val="1"/>
              </w:rPr>
              <w:t>e</w:t>
            </w:r>
            <w:r>
              <w:t>rá</w:t>
            </w:r>
            <w:r>
              <w:rPr>
                <w:spacing w:val="2"/>
              </w:rPr>
              <w:t xml:space="preserve"> </w:t>
            </w:r>
            <w:r>
              <w:rPr>
                <w:spacing w:val="1"/>
              </w:rPr>
              <w:t>es</w:t>
            </w:r>
            <w:r>
              <w:rPr>
                <w:spacing w:val="-2"/>
              </w:rPr>
              <w:t>t</w:t>
            </w:r>
            <w:r>
              <w:rPr>
                <w:spacing w:val="1"/>
              </w:rPr>
              <w:t>a</w:t>
            </w:r>
            <w:r>
              <w:t>r</w:t>
            </w:r>
            <w:r>
              <w:rPr>
                <w:spacing w:val="4"/>
              </w:rPr>
              <w:t xml:space="preserve"> </w:t>
            </w:r>
            <w:r>
              <w:rPr>
                <w:spacing w:val="-1"/>
              </w:rPr>
              <w:t>c</w:t>
            </w:r>
            <w:r>
              <w:rPr>
                <w:spacing w:val="1"/>
              </w:rPr>
              <w:t>e</w:t>
            </w:r>
            <w:r>
              <w:t>rt</w:t>
            </w:r>
            <w:r>
              <w:rPr>
                <w:spacing w:val="1"/>
              </w:rPr>
              <w:t>i</w:t>
            </w:r>
            <w:r>
              <w:t>f</w:t>
            </w:r>
            <w:r>
              <w:rPr>
                <w:spacing w:val="-2"/>
              </w:rPr>
              <w:t>i</w:t>
            </w:r>
            <w:r>
              <w:rPr>
                <w:spacing w:val="1"/>
              </w:rPr>
              <w:t>ca</w:t>
            </w:r>
            <w:r>
              <w:rPr>
                <w:spacing w:val="-2"/>
              </w:rPr>
              <w:t>d</w:t>
            </w:r>
            <w:r>
              <w:t xml:space="preserve">o </w:t>
            </w:r>
            <w:r>
              <w:rPr>
                <w:spacing w:val="1"/>
              </w:rPr>
              <w:t>pa</w:t>
            </w:r>
            <w:r>
              <w:t>ra</w:t>
            </w:r>
            <w:r>
              <w:rPr>
                <w:spacing w:val="4"/>
              </w:rPr>
              <w:t xml:space="preserve"> </w:t>
            </w:r>
            <w:r>
              <w:rPr>
                <w:spacing w:val="-1"/>
              </w:rPr>
              <w:t>s</w:t>
            </w:r>
            <w:r>
              <w:t>u f</w:t>
            </w:r>
            <w:r>
              <w:rPr>
                <w:spacing w:val="1"/>
              </w:rPr>
              <w:t>un</w:t>
            </w:r>
            <w:r>
              <w:rPr>
                <w:spacing w:val="-1"/>
              </w:rPr>
              <w:t>c</w:t>
            </w:r>
            <w:r>
              <w:rPr>
                <w:spacing w:val="1"/>
              </w:rPr>
              <w:t>ion</w:t>
            </w:r>
            <w:r>
              <w:rPr>
                <w:spacing w:val="-2"/>
              </w:rPr>
              <w:t>a</w:t>
            </w:r>
            <w:r>
              <w:rPr>
                <w:spacing w:val="1"/>
              </w:rPr>
              <w:t>m</w:t>
            </w:r>
            <w:r>
              <w:rPr>
                <w:spacing w:val="-2"/>
              </w:rPr>
              <w:t>i</w:t>
            </w:r>
            <w:r>
              <w:rPr>
                <w:spacing w:val="1"/>
              </w:rPr>
              <w:t>en</w:t>
            </w:r>
            <w:r>
              <w:t xml:space="preserve">to </w:t>
            </w:r>
            <w:r>
              <w:rPr>
                <w:spacing w:val="1"/>
              </w:rPr>
              <w:t>e</w:t>
            </w:r>
            <w:r>
              <w:t>n</w:t>
            </w:r>
            <w:r>
              <w:rPr>
                <w:spacing w:val="12"/>
              </w:rPr>
              <w:t xml:space="preserve"> </w:t>
            </w:r>
            <w:r>
              <w:rPr>
                <w:spacing w:val="-2"/>
              </w:rPr>
              <w:t>l</w:t>
            </w:r>
            <w:r>
              <w:rPr>
                <w:spacing w:val="1"/>
              </w:rPr>
              <w:t>o</w:t>
            </w:r>
            <w:r>
              <w:t>s</w:t>
            </w:r>
            <w:r>
              <w:rPr>
                <w:spacing w:val="10"/>
              </w:rPr>
              <w:t xml:space="preserve"> </w:t>
            </w:r>
            <w:r>
              <w:rPr>
                <w:spacing w:val="1"/>
              </w:rPr>
              <w:t>s</w:t>
            </w:r>
            <w:r>
              <w:rPr>
                <w:spacing w:val="-2"/>
              </w:rPr>
              <w:t>i</w:t>
            </w:r>
            <w:r>
              <w:rPr>
                <w:spacing w:val="1"/>
              </w:rPr>
              <w:t>guie</w:t>
            </w:r>
            <w:r>
              <w:rPr>
                <w:spacing w:val="-2"/>
              </w:rPr>
              <w:t>n</w:t>
            </w:r>
            <w:r>
              <w:t>t</w:t>
            </w:r>
            <w:r>
              <w:rPr>
                <w:spacing w:val="1"/>
              </w:rPr>
              <w:t>e</w:t>
            </w:r>
            <w:r>
              <w:t>s</w:t>
            </w:r>
            <w:r>
              <w:rPr>
                <w:spacing w:val="5"/>
              </w:rPr>
              <w:t xml:space="preserve"> </w:t>
            </w:r>
            <w:r>
              <w:rPr>
                <w:spacing w:val="1"/>
              </w:rPr>
              <w:t>s</w:t>
            </w:r>
            <w:r>
              <w:rPr>
                <w:spacing w:val="-2"/>
              </w:rPr>
              <w:t>i</w:t>
            </w:r>
            <w:r>
              <w:rPr>
                <w:spacing w:val="1"/>
              </w:rPr>
              <w:t>s</w:t>
            </w:r>
            <w:r>
              <w:t>t</w:t>
            </w:r>
            <w:r>
              <w:rPr>
                <w:spacing w:val="-2"/>
              </w:rPr>
              <w:t>e</w:t>
            </w:r>
            <w:r>
              <w:rPr>
                <w:spacing w:val="1"/>
              </w:rPr>
              <w:t>m</w:t>
            </w:r>
            <w:r>
              <w:rPr>
                <w:spacing w:val="-2"/>
              </w:rPr>
              <w:t>a</w:t>
            </w:r>
            <w:r>
              <w:t xml:space="preserve">s </w:t>
            </w:r>
            <w:r>
              <w:rPr>
                <w:spacing w:val="1"/>
              </w:rPr>
              <w:t>ope</w:t>
            </w:r>
            <w:r>
              <w:t>r</w:t>
            </w:r>
            <w:r>
              <w:rPr>
                <w:spacing w:val="1"/>
              </w:rPr>
              <w:t>a</w:t>
            </w:r>
            <w:r>
              <w:rPr>
                <w:spacing w:val="-2"/>
              </w:rPr>
              <w:t>t</w:t>
            </w:r>
            <w:r>
              <w:rPr>
                <w:spacing w:val="1"/>
              </w:rPr>
              <w:t>i</w:t>
            </w:r>
            <w:r>
              <w:rPr>
                <w:spacing w:val="-1"/>
              </w:rPr>
              <w:t>v</w:t>
            </w:r>
            <w:r>
              <w:rPr>
                <w:spacing w:val="1"/>
              </w:rPr>
              <w:t>o</w:t>
            </w:r>
            <w:r>
              <w:t>s</w:t>
            </w:r>
          </w:p>
        </w:tc>
        <w:tc>
          <w:tcPr>
            <w:tcW w:w="4251" w:type="dxa"/>
            <w:tcBorders>
              <w:top w:val="single" w:sz="2" w:space="0" w:color="000000"/>
              <w:left w:val="single" w:sz="2" w:space="0" w:color="000000"/>
              <w:bottom w:val="single" w:sz="2" w:space="0" w:color="000000"/>
              <w:right w:val="single" w:sz="2" w:space="0" w:color="000000"/>
            </w:tcBorders>
            <w:vAlign w:val="center"/>
            <w:hideMark/>
          </w:tcPr>
          <w:p w14:paraId="131B925E" w14:textId="59C4920C" w:rsidR="00771AE6" w:rsidRDefault="00771AE6" w:rsidP="008C0747">
            <w:pPr>
              <w:widowControl w:val="0"/>
              <w:autoSpaceDE w:val="0"/>
              <w:autoSpaceDN w:val="0"/>
              <w:adjustRightInd w:val="0"/>
              <w:spacing w:before="51" w:line="240" w:lineRule="auto"/>
              <w:ind w:left="109"/>
            </w:pPr>
            <w:r>
              <w:rPr>
                <w:spacing w:val="5"/>
              </w:rPr>
              <w:t>W</w:t>
            </w:r>
            <w:r>
              <w:rPr>
                <w:spacing w:val="-2"/>
              </w:rPr>
              <w:t>in</w:t>
            </w:r>
            <w:r>
              <w:rPr>
                <w:spacing w:val="1"/>
              </w:rPr>
              <w:t>do</w:t>
            </w:r>
            <w:r>
              <w:rPr>
                <w:spacing w:val="-3"/>
              </w:rPr>
              <w:t>w</w:t>
            </w:r>
            <w:r>
              <w:t>s</w:t>
            </w:r>
            <w:r>
              <w:rPr>
                <w:spacing w:val="-4"/>
              </w:rPr>
              <w:t xml:space="preserve"> </w:t>
            </w:r>
            <w:r>
              <w:t>10</w:t>
            </w:r>
            <w:ins w:id="53" w:author="Autor">
              <w:r w:rsidR="00E150B2">
                <w:t xml:space="preserve"> o equivalente</w:t>
              </w:r>
            </w:ins>
          </w:p>
        </w:tc>
      </w:tr>
    </w:tbl>
    <w:p w14:paraId="3A41AEF9" w14:textId="77777777" w:rsidR="00771AE6" w:rsidRDefault="00771AE6" w:rsidP="00771AE6">
      <w:pPr>
        <w:widowControl w:val="0"/>
        <w:autoSpaceDE w:val="0"/>
        <w:autoSpaceDN w:val="0"/>
        <w:adjustRightInd w:val="0"/>
        <w:spacing w:line="206" w:lineRule="exact"/>
        <w:ind w:right="-31"/>
        <w:rPr>
          <w:rFonts w:ascii="Arial" w:hAnsi="Arial" w:cs="Arial"/>
          <w:color w:val="000000"/>
        </w:rPr>
      </w:pPr>
    </w:p>
    <w:tbl>
      <w:tblPr>
        <w:tblW w:w="0" w:type="auto"/>
        <w:tblInd w:w="140" w:type="dxa"/>
        <w:tblLayout w:type="fixed"/>
        <w:tblCellMar>
          <w:left w:w="0" w:type="dxa"/>
          <w:right w:w="0" w:type="dxa"/>
        </w:tblCellMar>
        <w:tblLook w:val="04A0" w:firstRow="1" w:lastRow="0" w:firstColumn="1" w:lastColumn="0" w:noHBand="0" w:noVBand="1"/>
      </w:tblPr>
      <w:tblGrid>
        <w:gridCol w:w="2038"/>
        <w:gridCol w:w="6454"/>
      </w:tblGrid>
      <w:tr w:rsidR="00771AE6" w14:paraId="7CEB25E3" w14:textId="77777777" w:rsidTr="008C0747">
        <w:trPr>
          <w:trHeight w:val="365"/>
          <w:tblHeader/>
        </w:trPr>
        <w:tc>
          <w:tcPr>
            <w:tcW w:w="8492" w:type="dxa"/>
            <w:gridSpan w:val="2"/>
            <w:tcBorders>
              <w:top w:val="single" w:sz="2" w:space="0" w:color="000000"/>
              <w:left w:val="single" w:sz="2" w:space="0" w:color="000000"/>
              <w:bottom w:val="single" w:sz="4" w:space="0" w:color="auto"/>
              <w:right w:val="single" w:sz="2" w:space="0" w:color="000000"/>
            </w:tcBorders>
            <w:shd w:val="clear" w:color="auto" w:fill="D9D9D9" w:themeFill="background1" w:themeFillShade="D9"/>
            <w:vAlign w:val="center"/>
            <w:hideMark/>
          </w:tcPr>
          <w:p w14:paraId="04E26937"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Especificaciones GreenIT</w:t>
            </w:r>
          </w:p>
        </w:tc>
      </w:tr>
      <w:tr w:rsidR="00771AE6" w14:paraId="47D2B8DC" w14:textId="77777777" w:rsidTr="008C0747">
        <w:trPr>
          <w:trHeight w:hRule="exact" w:val="4858"/>
        </w:trPr>
        <w:tc>
          <w:tcPr>
            <w:tcW w:w="2038" w:type="dxa"/>
            <w:tcBorders>
              <w:top w:val="single" w:sz="4" w:space="0" w:color="auto"/>
              <w:left w:val="single" w:sz="2" w:space="0" w:color="000000"/>
              <w:bottom w:val="single" w:sz="2" w:space="0" w:color="000000"/>
              <w:right w:val="single" w:sz="2" w:space="0" w:color="000000"/>
            </w:tcBorders>
            <w:vAlign w:val="center"/>
            <w:hideMark/>
          </w:tcPr>
          <w:p w14:paraId="64197D88" w14:textId="77777777" w:rsidR="00771AE6" w:rsidRDefault="00771AE6" w:rsidP="008C0747">
            <w:pPr>
              <w:widowControl w:val="0"/>
              <w:autoSpaceDE w:val="0"/>
              <w:autoSpaceDN w:val="0"/>
              <w:adjustRightInd w:val="0"/>
              <w:spacing w:line="240" w:lineRule="auto"/>
              <w:jc w:val="center"/>
            </w:pPr>
            <w:r>
              <w:rPr>
                <w:color w:val="000000"/>
                <w:spacing w:val="-3"/>
              </w:rPr>
              <w:t>M</w:t>
            </w:r>
            <w:r>
              <w:rPr>
                <w:color w:val="000000"/>
                <w:spacing w:val="1"/>
              </w:rPr>
              <w:t>a</w:t>
            </w:r>
            <w:r>
              <w:rPr>
                <w:color w:val="000000"/>
              </w:rPr>
              <w:t>t</w:t>
            </w:r>
            <w:r>
              <w:rPr>
                <w:color w:val="000000"/>
                <w:spacing w:val="1"/>
              </w:rPr>
              <w:t>e</w:t>
            </w:r>
            <w:r>
              <w:rPr>
                <w:color w:val="000000"/>
              </w:rPr>
              <w:t>r</w:t>
            </w:r>
            <w:r>
              <w:rPr>
                <w:color w:val="000000"/>
                <w:spacing w:val="1"/>
              </w:rPr>
              <w:t>iale</w:t>
            </w:r>
            <w:r>
              <w:rPr>
                <w:color w:val="000000"/>
              </w:rPr>
              <w:t>s</w:t>
            </w:r>
            <w:r>
              <w:rPr>
                <w:color w:val="000000"/>
                <w:spacing w:val="-6"/>
              </w:rPr>
              <w:t xml:space="preserve"> </w:t>
            </w:r>
            <w:r>
              <w:rPr>
                <w:color w:val="000000"/>
                <w:spacing w:val="-2"/>
              </w:rPr>
              <w:t>d</w:t>
            </w:r>
            <w:r>
              <w:rPr>
                <w:color w:val="000000"/>
              </w:rPr>
              <w:t>e f</w:t>
            </w:r>
            <w:r>
              <w:rPr>
                <w:color w:val="000000"/>
                <w:spacing w:val="1"/>
              </w:rPr>
              <w:t>ab</w:t>
            </w:r>
            <w:r>
              <w:rPr>
                <w:color w:val="000000"/>
              </w:rPr>
              <w:t>r</w:t>
            </w:r>
            <w:r>
              <w:rPr>
                <w:color w:val="000000"/>
                <w:spacing w:val="-2"/>
              </w:rPr>
              <w:t>i</w:t>
            </w:r>
            <w:r>
              <w:rPr>
                <w:color w:val="000000"/>
                <w:spacing w:val="1"/>
              </w:rPr>
              <w:t>ca</w:t>
            </w:r>
            <w:r>
              <w:rPr>
                <w:color w:val="000000"/>
                <w:spacing w:val="-1"/>
              </w:rPr>
              <w:t>c</w:t>
            </w:r>
            <w:r>
              <w:rPr>
                <w:color w:val="000000"/>
                <w:spacing w:val="1"/>
              </w:rPr>
              <w:t>ió</w:t>
            </w:r>
            <w:r>
              <w:rPr>
                <w:color w:val="000000"/>
              </w:rPr>
              <w:t>n</w:t>
            </w:r>
          </w:p>
        </w:tc>
        <w:tc>
          <w:tcPr>
            <w:tcW w:w="6454" w:type="dxa"/>
            <w:tcBorders>
              <w:top w:val="single" w:sz="4" w:space="0" w:color="auto"/>
              <w:left w:val="single" w:sz="2" w:space="0" w:color="000000"/>
              <w:bottom w:val="single" w:sz="2" w:space="0" w:color="000000"/>
              <w:right w:val="single" w:sz="2" w:space="0" w:color="000000"/>
            </w:tcBorders>
            <w:vAlign w:val="center"/>
            <w:hideMark/>
          </w:tcPr>
          <w:p w14:paraId="40F1C537"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con contenido en plomo por debajo del 0,1% Materiales con contenido de cadmio por debajo del 0,01% Materiales con contenido en mercurio por debajo del 0,1%</w:t>
            </w:r>
          </w:p>
          <w:p w14:paraId="16279DA8"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con contenido en cromo hexavalente por debajo del 0,1%</w:t>
            </w:r>
          </w:p>
          <w:p w14:paraId="08D8053C" w14:textId="77777777" w:rsidR="00771AE6" w:rsidRDefault="00771AE6" w:rsidP="008C0747">
            <w:pPr>
              <w:widowControl w:val="0"/>
              <w:autoSpaceDE w:val="0"/>
              <w:autoSpaceDN w:val="0"/>
              <w:adjustRightInd w:val="0"/>
              <w:spacing w:before="6" w:line="203" w:lineRule="exact"/>
              <w:ind w:left="230"/>
              <w:rPr>
                <w:color w:val="000000"/>
                <w:spacing w:val="1"/>
              </w:rPr>
            </w:pPr>
            <w:r>
              <w:rPr>
                <w:color w:val="000000"/>
                <w:spacing w:val="1"/>
              </w:rPr>
              <w:t>Materiales con contenido en PBB por debajo del 0,1% Materiales con contenido en PBDE por debajo del 0,1% Materiales con contenido en PCB y PCT por debajo del 0,005% Libre de amianto</w:t>
            </w:r>
          </w:p>
          <w:p w14:paraId="624D820C"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libres de CFC, HBFC y HCFC</w:t>
            </w:r>
          </w:p>
          <w:p w14:paraId="5282E97D" w14:textId="77777777" w:rsidR="00771AE6" w:rsidRDefault="00771AE6" w:rsidP="008C0747">
            <w:pPr>
              <w:widowControl w:val="0"/>
              <w:autoSpaceDE w:val="0"/>
              <w:autoSpaceDN w:val="0"/>
              <w:adjustRightInd w:val="0"/>
              <w:spacing w:before="32" w:line="203" w:lineRule="exact"/>
              <w:ind w:left="230"/>
              <w:rPr>
                <w:color w:val="000000"/>
                <w:spacing w:val="1"/>
              </w:rPr>
            </w:pPr>
            <w:r>
              <w:rPr>
                <w:color w:val="000000"/>
                <w:spacing w:val="1"/>
              </w:rPr>
              <w:t>Pilas incluidas en el equipo con un contenido por debajo del 2% de mercurio en peso</w:t>
            </w:r>
          </w:p>
          <w:p w14:paraId="0344462B" w14:textId="77777777" w:rsidR="00771AE6" w:rsidRDefault="00771AE6" w:rsidP="008C0747">
            <w:pPr>
              <w:widowControl w:val="0"/>
              <w:autoSpaceDE w:val="0"/>
              <w:autoSpaceDN w:val="0"/>
              <w:adjustRightInd w:val="0"/>
              <w:spacing w:before="2" w:line="203" w:lineRule="exact"/>
              <w:ind w:left="230"/>
              <w:rPr>
                <w:color w:val="000000"/>
                <w:spacing w:val="1"/>
              </w:rPr>
            </w:pPr>
            <w:r>
              <w:rPr>
                <w:color w:val="000000"/>
                <w:spacing w:val="1"/>
              </w:rPr>
              <w:t>Baterías incluidas en el equipo con un contenido por debajo del 0,0005% de mercurio</w:t>
            </w:r>
          </w:p>
          <w:p w14:paraId="6D44865B"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Baterías incluidas en el equipo con un contenido por debajo del 0,002% de cadmio</w:t>
            </w:r>
          </w:p>
          <w:p w14:paraId="78E34DBD"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de empaquetado de los productos con contenido por debajo del</w:t>
            </w:r>
          </w:p>
          <w:p w14:paraId="432A462B"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0,01% de plomo, mercurio, cadmio y cromo hexavalente</w:t>
            </w:r>
          </w:p>
        </w:tc>
      </w:tr>
      <w:tr w:rsidR="00771AE6" w14:paraId="730B53BC" w14:textId="77777777" w:rsidTr="008C0747">
        <w:trPr>
          <w:trHeight w:hRule="exact" w:val="3107"/>
        </w:trPr>
        <w:tc>
          <w:tcPr>
            <w:tcW w:w="2038" w:type="dxa"/>
            <w:tcBorders>
              <w:top w:val="single" w:sz="2" w:space="0" w:color="000000"/>
              <w:left w:val="single" w:sz="2" w:space="0" w:color="000000"/>
              <w:bottom w:val="single" w:sz="2" w:space="0" w:color="000000"/>
              <w:right w:val="single" w:sz="2" w:space="0" w:color="000000"/>
            </w:tcBorders>
            <w:vAlign w:val="center"/>
            <w:hideMark/>
          </w:tcPr>
          <w:p w14:paraId="7A0AB692" w14:textId="77777777" w:rsidR="00771AE6" w:rsidRDefault="00771AE6" w:rsidP="008C0747">
            <w:pPr>
              <w:widowControl w:val="0"/>
              <w:autoSpaceDE w:val="0"/>
              <w:autoSpaceDN w:val="0"/>
              <w:adjustRightInd w:val="0"/>
              <w:spacing w:before="51" w:line="240" w:lineRule="auto"/>
              <w:ind w:left="112"/>
            </w:pPr>
            <w:r>
              <w:lastRenderedPageBreak/>
              <w:t>D</w:t>
            </w:r>
            <w:r>
              <w:rPr>
                <w:spacing w:val="1"/>
              </w:rPr>
              <w:t>ise</w:t>
            </w:r>
            <w:r>
              <w:rPr>
                <w:spacing w:val="-2"/>
              </w:rPr>
              <w:t>ñ</w:t>
            </w:r>
            <w:r>
              <w:t>o</w:t>
            </w:r>
            <w:r>
              <w:rPr>
                <w:spacing w:val="-5"/>
              </w:rPr>
              <w:t xml:space="preserve"> </w:t>
            </w:r>
            <w:r>
              <w:t>y</w:t>
            </w:r>
            <w:r>
              <w:rPr>
                <w:spacing w:val="-2"/>
              </w:rPr>
              <w:t xml:space="preserve"> </w:t>
            </w:r>
            <w:r>
              <w:rPr>
                <w:spacing w:val="1"/>
              </w:rPr>
              <w:t>c</w:t>
            </w:r>
            <w:r>
              <w:rPr>
                <w:spacing w:val="-2"/>
              </w:rPr>
              <w:t>i</w:t>
            </w:r>
            <w:r>
              <w:rPr>
                <w:spacing w:val="1"/>
              </w:rPr>
              <w:t>cl</w:t>
            </w:r>
            <w:r>
              <w:t>o</w:t>
            </w:r>
            <w:r>
              <w:rPr>
                <w:spacing w:val="-5"/>
              </w:rPr>
              <w:t xml:space="preserve"> </w:t>
            </w:r>
            <w:r>
              <w:rPr>
                <w:spacing w:val="1"/>
              </w:rPr>
              <w:t>d</w:t>
            </w:r>
            <w:r>
              <w:t>e</w:t>
            </w:r>
            <w:r>
              <w:rPr>
                <w:spacing w:val="-1"/>
              </w:rPr>
              <w:t xml:space="preserve"> v</w:t>
            </w:r>
            <w:r>
              <w:rPr>
                <w:spacing w:val="1"/>
              </w:rPr>
              <w:t>i</w:t>
            </w:r>
            <w:r>
              <w:rPr>
                <w:spacing w:val="-2"/>
              </w:rPr>
              <w:t>d</w:t>
            </w:r>
            <w:r>
              <w:t>a</w:t>
            </w:r>
          </w:p>
        </w:tc>
        <w:tc>
          <w:tcPr>
            <w:tcW w:w="6454" w:type="dxa"/>
            <w:tcBorders>
              <w:top w:val="single" w:sz="2" w:space="0" w:color="000000"/>
              <w:left w:val="single" w:sz="2" w:space="0" w:color="000000"/>
              <w:bottom w:val="single" w:sz="2" w:space="0" w:color="000000"/>
              <w:right w:val="single" w:sz="2" w:space="0" w:color="000000"/>
            </w:tcBorders>
            <w:vAlign w:val="center"/>
            <w:hideMark/>
          </w:tcPr>
          <w:p w14:paraId="080AF967"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Los componentes del equipo que deban ser reciclados de manera separada deben ser de fácil desmontaje</w:t>
            </w:r>
          </w:p>
          <w:p w14:paraId="280E895C"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Los componentes plásticos deberán estar identificados de acuerdo a la norma ISO 11469</w:t>
            </w:r>
          </w:p>
          <w:p w14:paraId="50B856F4"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Se garantiza la disponibilidad de piezas durante al menos 5 años</w:t>
            </w:r>
          </w:p>
          <w:p w14:paraId="4AECA1E3"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Se debe garantizar la posibilidad de ampliación modular de los componentes principales (procesador, memoria, disco, etc.)</w:t>
            </w:r>
          </w:p>
        </w:tc>
      </w:tr>
      <w:tr w:rsidR="00771AE6" w14:paraId="03123AAC" w14:textId="77777777" w:rsidTr="008C0747">
        <w:trPr>
          <w:trHeight w:hRule="exact" w:val="4116"/>
        </w:trPr>
        <w:tc>
          <w:tcPr>
            <w:tcW w:w="2038" w:type="dxa"/>
            <w:tcBorders>
              <w:top w:val="single" w:sz="2" w:space="0" w:color="000000"/>
              <w:left w:val="single" w:sz="2" w:space="0" w:color="000000"/>
              <w:bottom w:val="single" w:sz="2" w:space="0" w:color="000000"/>
              <w:right w:val="single" w:sz="2" w:space="0" w:color="000000"/>
            </w:tcBorders>
            <w:vAlign w:val="center"/>
            <w:hideMark/>
          </w:tcPr>
          <w:p w14:paraId="14983E13" w14:textId="77777777" w:rsidR="00771AE6" w:rsidRDefault="00771AE6" w:rsidP="008C0747">
            <w:pPr>
              <w:widowControl w:val="0"/>
              <w:autoSpaceDE w:val="0"/>
              <w:autoSpaceDN w:val="0"/>
              <w:adjustRightInd w:val="0"/>
              <w:spacing w:before="55" w:line="206" w:lineRule="exact"/>
              <w:ind w:left="112" w:right="538"/>
            </w:pPr>
            <w:r>
              <w:t>C</w:t>
            </w:r>
            <w:r>
              <w:rPr>
                <w:spacing w:val="1"/>
              </w:rPr>
              <w:t>ump</w:t>
            </w:r>
            <w:r>
              <w:rPr>
                <w:spacing w:val="-2"/>
              </w:rPr>
              <w:t>l</w:t>
            </w:r>
            <w:r>
              <w:rPr>
                <w:spacing w:val="1"/>
              </w:rPr>
              <w:t>im</w:t>
            </w:r>
            <w:r>
              <w:rPr>
                <w:spacing w:val="-2"/>
              </w:rPr>
              <w:t>i</w:t>
            </w:r>
            <w:r>
              <w:rPr>
                <w:spacing w:val="1"/>
              </w:rPr>
              <w:t>en</w:t>
            </w:r>
            <w:r>
              <w:t>to</w:t>
            </w:r>
            <w:r>
              <w:rPr>
                <w:spacing w:val="-11"/>
              </w:rPr>
              <w:t xml:space="preserve"> </w:t>
            </w:r>
            <w:r>
              <w:rPr>
                <w:spacing w:val="1"/>
              </w:rPr>
              <w:t>d</w:t>
            </w:r>
            <w:r>
              <w:t xml:space="preserve">e </w:t>
            </w:r>
            <w:r>
              <w:rPr>
                <w:spacing w:val="1"/>
              </w:rPr>
              <w:t>di</w:t>
            </w:r>
            <w:r>
              <w:t>r</w:t>
            </w:r>
            <w:r>
              <w:rPr>
                <w:spacing w:val="1"/>
              </w:rPr>
              <w:t>e</w:t>
            </w:r>
            <w:r>
              <w:rPr>
                <w:spacing w:val="-1"/>
              </w:rPr>
              <w:t>c</w:t>
            </w:r>
            <w:r>
              <w:t>t</w:t>
            </w:r>
            <w:r>
              <w:rPr>
                <w:spacing w:val="1"/>
              </w:rPr>
              <w:t>i</w:t>
            </w:r>
            <w:r>
              <w:rPr>
                <w:spacing w:val="-1"/>
              </w:rPr>
              <w:t>v</w:t>
            </w:r>
            <w:r>
              <w:rPr>
                <w:spacing w:val="1"/>
              </w:rPr>
              <w:t>a</w:t>
            </w:r>
            <w:r>
              <w:t>s</w:t>
            </w:r>
          </w:p>
        </w:tc>
        <w:tc>
          <w:tcPr>
            <w:tcW w:w="6454" w:type="dxa"/>
            <w:tcBorders>
              <w:top w:val="single" w:sz="2" w:space="0" w:color="000000"/>
              <w:left w:val="single" w:sz="2" w:space="0" w:color="000000"/>
              <w:bottom w:val="single" w:sz="2" w:space="0" w:color="000000"/>
              <w:right w:val="single" w:sz="2" w:space="0" w:color="000000"/>
            </w:tcBorders>
            <w:vAlign w:val="center"/>
            <w:hideMark/>
          </w:tcPr>
          <w:p w14:paraId="2F920C3C"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RoHS (2002/95/EC)</w:t>
            </w:r>
          </w:p>
          <w:p w14:paraId="10EC2F85" w14:textId="77777777" w:rsidR="00771AE6" w:rsidRDefault="00771AE6" w:rsidP="008C0747">
            <w:pPr>
              <w:widowControl w:val="0"/>
              <w:autoSpaceDE w:val="0"/>
              <w:autoSpaceDN w:val="0"/>
              <w:adjustRightInd w:val="0"/>
              <w:spacing w:line="203" w:lineRule="exact"/>
              <w:ind w:left="230" w:right="74"/>
              <w:rPr>
                <w:color w:val="000000"/>
                <w:spacing w:val="1"/>
              </w:rPr>
            </w:pPr>
            <w:r>
              <w:rPr>
                <w:color w:val="000000"/>
                <w:spacing w:val="1"/>
              </w:rPr>
              <w:t>Cumplimiento del Anexo XVII de REACH (Sustancias peligrosas) Cumplimiento del Reglamento de la CE 2037/2000, 2038/2000 y 2039/2000</w:t>
            </w:r>
          </w:p>
          <w:p w14:paraId="4FE7AD00"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(capa de ozono)</w:t>
            </w:r>
          </w:p>
          <w:p w14:paraId="05E4AEDF"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2004/108/EC de compatibilidad electromagnética</w:t>
            </w:r>
          </w:p>
          <w:p w14:paraId="31155AA2"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2006/95/EC sobre baja tensión</w:t>
            </w:r>
          </w:p>
          <w:p w14:paraId="1B42C67B"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2006/66/EC sobre baterías y acumuladores</w:t>
            </w:r>
          </w:p>
          <w:p w14:paraId="6BC5170D"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2004/12/EC de empaquetado</w:t>
            </w:r>
          </w:p>
        </w:tc>
      </w:tr>
    </w:tbl>
    <w:p w14:paraId="6D619027" w14:textId="77777777" w:rsidR="00771AE6" w:rsidRDefault="00771AE6" w:rsidP="00676727"/>
    <w:p w14:paraId="52E426CC" w14:textId="77777777" w:rsidR="00676727" w:rsidRPr="00771AE6" w:rsidRDefault="00676727" w:rsidP="00676727">
      <w:pPr>
        <w:rPr>
          <w:u w:val="single"/>
        </w:rPr>
      </w:pPr>
      <w:r w:rsidRPr="00771AE6">
        <w:rPr>
          <w:u w:val="single"/>
        </w:rPr>
        <w:t>Monitores</w:t>
      </w:r>
    </w:p>
    <w:p w14:paraId="15B14FFB" w14:textId="77777777" w:rsidR="00676727" w:rsidRDefault="00676727" w:rsidP="00676727">
      <w:r>
        <w:rPr>
          <w:spacing w:val="-1"/>
        </w:rPr>
        <w:t>S</w:t>
      </w:r>
      <w:r>
        <w:t>e</w:t>
      </w:r>
      <w:r>
        <w:rPr>
          <w:spacing w:val="52"/>
        </w:rPr>
        <w:t xml:space="preserve"> </w:t>
      </w:r>
      <w:r>
        <w:rPr>
          <w:spacing w:val="1"/>
        </w:rPr>
        <w:t>s</w:t>
      </w:r>
      <w:r>
        <w:t>u</w:t>
      </w:r>
      <w:r>
        <w:rPr>
          <w:spacing w:val="5"/>
        </w:rPr>
        <w:t>m</w:t>
      </w:r>
      <w:r>
        <w:rPr>
          <w:spacing w:val="-1"/>
        </w:rPr>
        <w:t>i</w:t>
      </w:r>
      <w:r>
        <w:t>n</w:t>
      </w:r>
      <w:r>
        <w:rPr>
          <w:spacing w:val="-1"/>
        </w:rPr>
        <w:t>i</w:t>
      </w:r>
      <w:r>
        <w:rPr>
          <w:spacing w:val="1"/>
        </w:rPr>
        <w:t>s</w:t>
      </w:r>
      <w:r>
        <w:t>t</w:t>
      </w:r>
      <w:r>
        <w:rPr>
          <w:spacing w:val="1"/>
        </w:rPr>
        <w:t>r</w:t>
      </w:r>
      <w:r>
        <w:t>a</w:t>
      </w:r>
      <w:r>
        <w:rPr>
          <w:spacing w:val="1"/>
        </w:rPr>
        <w:t>r</w:t>
      </w:r>
      <w:r>
        <w:t>án</w:t>
      </w:r>
      <w:r>
        <w:rPr>
          <w:spacing w:val="-10"/>
        </w:rPr>
        <w:t xml:space="preserve"> </w:t>
      </w:r>
      <w:r>
        <w:rPr>
          <w:bCs/>
        </w:rPr>
        <w:t xml:space="preserve">8 </w:t>
      </w:r>
      <w:r>
        <w:rPr>
          <w:bCs/>
          <w:spacing w:val="1"/>
        </w:rPr>
        <w:t>mon</w:t>
      </w:r>
      <w:r>
        <w:rPr>
          <w:bCs/>
        </w:rPr>
        <w:t>i</w:t>
      </w:r>
      <w:r>
        <w:rPr>
          <w:bCs/>
          <w:spacing w:val="1"/>
        </w:rPr>
        <w:t>to</w:t>
      </w:r>
      <w:r>
        <w:rPr>
          <w:bCs/>
          <w:spacing w:val="-1"/>
        </w:rPr>
        <w:t>r</w:t>
      </w:r>
      <w:r>
        <w:rPr>
          <w:bCs/>
        </w:rPr>
        <w:t>es</w:t>
      </w:r>
      <w:r>
        <w:rPr>
          <w:bCs/>
          <w:spacing w:val="-8"/>
        </w:rPr>
        <w:t xml:space="preserve"> </w:t>
      </w:r>
      <w:r>
        <w:t>que</w:t>
      </w:r>
      <w:r>
        <w:rPr>
          <w:spacing w:val="-1"/>
        </w:rPr>
        <w:t xml:space="preserve"> </w:t>
      </w:r>
      <w:r>
        <w:t>de</w:t>
      </w:r>
      <w:r>
        <w:rPr>
          <w:spacing w:val="2"/>
        </w:rPr>
        <w:t>b</w:t>
      </w:r>
      <w:r>
        <w:t>e</w:t>
      </w:r>
      <w:r>
        <w:rPr>
          <w:spacing w:val="1"/>
        </w:rPr>
        <w:t>r</w:t>
      </w:r>
      <w:r>
        <w:t>án</w:t>
      </w:r>
      <w:r>
        <w:rPr>
          <w:spacing w:val="-7"/>
        </w:rPr>
        <w:t xml:space="preserve"> </w:t>
      </w:r>
      <w:r>
        <w:rPr>
          <w:spacing w:val="1"/>
        </w:rPr>
        <w:t>c</w:t>
      </w:r>
      <w:r>
        <w:t>u</w:t>
      </w:r>
      <w:r>
        <w:rPr>
          <w:spacing w:val="5"/>
        </w:rPr>
        <w:t>m</w:t>
      </w:r>
      <w:r>
        <w:t>p</w:t>
      </w:r>
      <w:r>
        <w:rPr>
          <w:spacing w:val="-1"/>
        </w:rPr>
        <w:t>li</w:t>
      </w:r>
      <w:r>
        <w:t>r</w:t>
      </w:r>
      <w:r>
        <w:rPr>
          <w:spacing w:val="-3"/>
        </w:rPr>
        <w:t xml:space="preserve"> </w:t>
      </w:r>
      <w:r>
        <w:rPr>
          <w:spacing w:val="1"/>
        </w:rPr>
        <w:t>l</w:t>
      </w:r>
      <w:r>
        <w:t>os</w:t>
      </w:r>
      <w:r>
        <w:rPr>
          <w:spacing w:val="-2"/>
        </w:rPr>
        <w:t xml:space="preserve"> </w:t>
      </w:r>
      <w:r>
        <w:rPr>
          <w:spacing w:val="1"/>
        </w:rPr>
        <w:t>s</w:t>
      </w:r>
      <w:r>
        <w:rPr>
          <w:spacing w:val="-1"/>
        </w:rPr>
        <w:t>i</w:t>
      </w:r>
      <w:r>
        <w:t>g</w:t>
      </w:r>
      <w:r>
        <w:rPr>
          <w:spacing w:val="2"/>
        </w:rPr>
        <w:t>u</w:t>
      </w:r>
      <w:r>
        <w:rPr>
          <w:spacing w:val="-1"/>
        </w:rPr>
        <w:t>i</w:t>
      </w:r>
      <w:r>
        <w:t>en</w:t>
      </w:r>
      <w:r>
        <w:rPr>
          <w:spacing w:val="2"/>
        </w:rPr>
        <w:t>t</w:t>
      </w:r>
      <w:r>
        <w:t>es</w:t>
      </w:r>
      <w:r>
        <w:rPr>
          <w:spacing w:val="-8"/>
        </w:rPr>
        <w:t xml:space="preserve"> </w:t>
      </w:r>
      <w:r>
        <w:rPr>
          <w:spacing w:val="1"/>
        </w:rPr>
        <w:t>r</w:t>
      </w:r>
      <w:r>
        <w:t>eq</w:t>
      </w:r>
      <w:r>
        <w:rPr>
          <w:spacing w:val="2"/>
        </w:rPr>
        <w:t>u</w:t>
      </w:r>
      <w:r>
        <w:t>e</w:t>
      </w:r>
      <w:r>
        <w:rPr>
          <w:spacing w:val="1"/>
        </w:rPr>
        <w:t>r</w:t>
      </w:r>
      <w:r>
        <w:rPr>
          <w:spacing w:val="-1"/>
        </w:rPr>
        <w:t>i</w:t>
      </w:r>
      <w:r>
        <w:rPr>
          <w:spacing w:val="5"/>
        </w:rPr>
        <w:t>m</w:t>
      </w:r>
      <w:r>
        <w:rPr>
          <w:spacing w:val="-1"/>
        </w:rPr>
        <w:t>i</w:t>
      </w:r>
      <w:r>
        <w:t>ent</w:t>
      </w:r>
      <w:r>
        <w:rPr>
          <w:spacing w:val="2"/>
        </w:rPr>
        <w:t>o</w:t>
      </w:r>
      <w:r>
        <w:t>s</w:t>
      </w:r>
      <w:r>
        <w:rPr>
          <w:spacing w:val="-12"/>
        </w:rPr>
        <w:t xml:space="preserve"> </w:t>
      </w:r>
      <w:r>
        <w:t>de</w:t>
      </w:r>
      <w:r>
        <w:rPr>
          <w:spacing w:val="-2"/>
        </w:rPr>
        <w:t xml:space="preserve"> </w:t>
      </w:r>
      <w:r>
        <w:rPr>
          <w:spacing w:val="1"/>
        </w:rPr>
        <w:t>r</w:t>
      </w:r>
      <w:r>
        <w:t>e</w:t>
      </w:r>
      <w:r>
        <w:rPr>
          <w:spacing w:val="2"/>
        </w:rPr>
        <w:t>f</w:t>
      </w:r>
      <w:r>
        <w:t>e</w:t>
      </w:r>
      <w:r>
        <w:rPr>
          <w:spacing w:val="1"/>
        </w:rPr>
        <w:t>r</w:t>
      </w:r>
      <w:r>
        <w:t>en</w:t>
      </w:r>
      <w:r>
        <w:rPr>
          <w:spacing w:val="1"/>
        </w:rPr>
        <w:t>c</w:t>
      </w:r>
      <w:r>
        <w:rPr>
          <w:spacing w:val="-1"/>
        </w:rPr>
        <w:t>i</w:t>
      </w:r>
      <w:r>
        <w:t>a:</w:t>
      </w:r>
    </w:p>
    <w:p w14:paraId="4E560AED" w14:textId="77777777" w:rsidR="00676727" w:rsidRDefault="00676727" w:rsidP="00676727"/>
    <w:tbl>
      <w:tblPr>
        <w:tblW w:w="0" w:type="auto"/>
        <w:tblInd w:w="140" w:type="dxa"/>
        <w:tblLayout w:type="fixed"/>
        <w:tblCellMar>
          <w:left w:w="0" w:type="dxa"/>
          <w:right w:w="0" w:type="dxa"/>
        </w:tblCellMar>
        <w:tblLook w:val="04A0" w:firstRow="1" w:lastRow="0" w:firstColumn="1" w:lastColumn="0" w:noHBand="0" w:noVBand="1"/>
      </w:tblPr>
      <w:tblGrid>
        <w:gridCol w:w="2463"/>
        <w:gridCol w:w="6033"/>
      </w:tblGrid>
      <w:tr w:rsidR="00771AE6" w14:paraId="28D650F6" w14:textId="77777777" w:rsidTr="008C0747">
        <w:trPr>
          <w:trHeight w:val="365"/>
        </w:trPr>
        <w:tc>
          <w:tcPr>
            <w:tcW w:w="8496" w:type="dxa"/>
            <w:gridSpan w:val="2"/>
            <w:tcBorders>
              <w:top w:val="single" w:sz="2" w:space="0" w:color="000000"/>
              <w:left w:val="single" w:sz="2" w:space="0" w:color="000000"/>
              <w:bottom w:val="nil"/>
              <w:right w:val="single" w:sz="2" w:space="0" w:color="000000"/>
            </w:tcBorders>
            <w:shd w:val="clear" w:color="auto" w:fill="D9D9D9" w:themeFill="background1" w:themeFillShade="D9"/>
            <w:vAlign w:val="center"/>
            <w:hideMark/>
          </w:tcPr>
          <w:p w14:paraId="55EE0F85"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Características generales</w:t>
            </w:r>
          </w:p>
        </w:tc>
      </w:tr>
      <w:tr w:rsidR="00771AE6" w14:paraId="624ACE62"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40ECB992" w14:textId="77777777" w:rsidR="00771AE6" w:rsidRDefault="00771AE6" w:rsidP="008C0747">
            <w:pPr>
              <w:widowControl w:val="0"/>
              <w:autoSpaceDE w:val="0"/>
              <w:autoSpaceDN w:val="0"/>
              <w:adjustRightInd w:val="0"/>
              <w:spacing w:before="51" w:line="240" w:lineRule="auto"/>
              <w:ind w:left="112"/>
            </w:pPr>
            <w:r>
              <w:rPr>
                <w:spacing w:val="-9"/>
              </w:rPr>
              <w:t>T</w:t>
            </w:r>
            <w:r>
              <w:rPr>
                <w:spacing w:val="1"/>
              </w:rPr>
              <w:t>ip</w:t>
            </w:r>
            <w:r>
              <w:t>o</w:t>
            </w:r>
            <w:r>
              <w:rPr>
                <w:spacing w:val="-1"/>
              </w:rPr>
              <w:t xml:space="preserve"> </w:t>
            </w:r>
            <w:r>
              <w:rPr>
                <w:spacing w:val="1"/>
              </w:rPr>
              <w:t>d</w:t>
            </w:r>
            <w:r>
              <w:t>e</w:t>
            </w:r>
            <w:r>
              <w:rPr>
                <w:spacing w:val="-1"/>
              </w:rPr>
              <w:t xml:space="preserve"> </w:t>
            </w:r>
            <w:r>
              <w:rPr>
                <w:spacing w:val="1"/>
              </w:rPr>
              <w:t>d</w:t>
            </w:r>
            <w:r>
              <w:rPr>
                <w:spacing w:val="-2"/>
              </w:rPr>
              <w:t>i</w:t>
            </w:r>
            <w:r>
              <w:rPr>
                <w:spacing w:val="1"/>
              </w:rPr>
              <w:t>sp</w:t>
            </w:r>
            <w:r>
              <w:rPr>
                <w:spacing w:val="-2"/>
              </w:rPr>
              <w:t>o</w:t>
            </w:r>
            <w:r>
              <w:rPr>
                <w:spacing w:val="1"/>
              </w:rPr>
              <w:t>si</w:t>
            </w:r>
            <w:r>
              <w:rPr>
                <w:spacing w:val="-2"/>
              </w:rPr>
              <w:t>t</w:t>
            </w:r>
            <w:r>
              <w:rPr>
                <w:spacing w:val="1"/>
              </w:rPr>
              <w:t>i</w:t>
            </w:r>
            <w:r>
              <w:rPr>
                <w:spacing w:val="-1"/>
              </w:rPr>
              <w:t>v</w:t>
            </w:r>
            <w:r>
              <w:t>o</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5497E576" w14:textId="77777777" w:rsidR="00771AE6" w:rsidRDefault="00771AE6" w:rsidP="008C0747">
            <w:pPr>
              <w:widowControl w:val="0"/>
              <w:autoSpaceDE w:val="0"/>
              <w:autoSpaceDN w:val="0"/>
              <w:adjustRightInd w:val="0"/>
              <w:spacing w:before="51" w:line="240" w:lineRule="auto"/>
              <w:ind w:left="112"/>
            </w:pPr>
            <w:r>
              <w:rPr>
                <w:spacing w:val="1"/>
              </w:rPr>
              <w:t>L</w:t>
            </w:r>
            <w:r>
              <w:t>CD</w:t>
            </w:r>
            <w:r>
              <w:rPr>
                <w:spacing w:val="-4"/>
              </w:rPr>
              <w:t xml:space="preserve"> </w:t>
            </w:r>
            <w:r>
              <w:rPr>
                <w:spacing w:val="1"/>
              </w:rPr>
              <w:t>co</w:t>
            </w:r>
            <w:r>
              <w:t>n</w:t>
            </w:r>
            <w:r>
              <w:rPr>
                <w:spacing w:val="-2"/>
              </w:rPr>
              <w:t xml:space="preserve"> r</w:t>
            </w:r>
            <w:r>
              <w:rPr>
                <w:spacing w:val="1"/>
              </w:rPr>
              <w:t>e</w:t>
            </w:r>
            <w:r>
              <w:t>tr</w:t>
            </w:r>
            <w:r>
              <w:rPr>
                <w:spacing w:val="1"/>
              </w:rPr>
              <w:t>o</w:t>
            </w:r>
            <w:r>
              <w:rPr>
                <w:spacing w:val="-2"/>
              </w:rPr>
              <w:t>i</w:t>
            </w:r>
            <w:r>
              <w:rPr>
                <w:spacing w:val="1"/>
              </w:rPr>
              <w:t>l</w:t>
            </w:r>
            <w:r>
              <w:rPr>
                <w:spacing w:val="-2"/>
              </w:rPr>
              <w:t>u</w:t>
            </w:r>
            <w:r>
              <w:rPr>
                <w:spacing w:val="1"/>
              </w:rPr>
              <w:t>mi</w:t>
            </w:r>
            <w:r>
              <w:rPr>
                <w:spacing w:val="-2"/>
              </w:rPr>
              <w:t>n</w:t>
            </w:r>
            <w:r>
              <w:rPr>
                <w:spacing w:val="1"/>
              </w:rPr>
              <w:t>ac</w:t>
            </w:r>
            <w:r>
              <w:rPr>
                <w:spacing w:val="-2"/>
              </w:rPr>
              <w:t>i</w:t>
            </w:r>
            <w:r>
              <w:rPr>
                <w:spacing w:val="1"/>
              </w:rPr>
              <w:t>ó</w:t>
            </w:r>
            <w:r>
              <w:t>n</w:t>
            </w:r>
          </w:p>
        </w:tc>
      </w:tr>
      <w:tr w:rsidR="00771AE6" w14:paraId="3D2DBC2D" w14:textId="77777777" w:rsidTr="008C0747">
        <w:trPr>
          <w:trHeight w:hRule="exact" w:val="319"/>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6ADC82BB" w14:textId="77777777" w:rsidR="00771AE6" w:rsidRDefault="00771AE6" w:rsidP="008C0747">
            <w:pPr>
              <w:widowControl w:val="0"/>
              <w:autoSpaceDE w:val="0"/>
              <w:autoSpaceDN w:val="0"/>
              <w:adjustRightInd w:val="0"/>
              <w:spacing w:before="51" w:line="240" w:lineRule="auto"/>
              <w:ind w:left="112"/>
            </w:pPr>
            <w:r>
              <w:rPr>
                <w:spacing w:val="-9"/>
              </w:rPr>
              <w:t>T</w:t>
            </w:r>
            <w:r>
              <w:rPr>
                <w:spacing w:val="1"/>
              </w:rPr>
              <w:t>ip</w:t>
            </w:r>
            <w:r>
              <w:t>o</w:t>
            </w:r>
            <w:r>
              <w:rPr>
                <w:spacing w:val="-1"/>
              </w:rPr>
              <w:t xml:space="preserve"> </w:t>
            </w:r>
            <w:r>
              <w:rPr>
                <w:spacing w:val="1"/>
              </w:rPr>
              <w:t>d</w:t>
            </w:r>
            <w:r>
              <w:t>e</w:t>
            </w:r>
            <w:r>
              <w:rPr>
                <w:spacing w:val="-1"/>
              </w:rPr>
              <w:t xml:space="preserve"> </w:t>
            </w:r>
            <w:r>
              <w:rPr>
                <w:spacing w:val="1"/>
              </w:rPr>
              <w:t>p</w:t>
            </w:r>
            <w:r>
              <w:rPr>
                <w:spacing w:val="-2"/>
              </w:rPr>
              <w:t>a</w:t>
            </w:r>
            <w:r>
              <w:rPr>
                <w:spacing w:val="1"/>
              </w:rPr>
              <w:t>ne</w:t>
            </w:r>
            <w:r>
              <w:t>l</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289026D0" w14:textId="77777777" w:rsidR="00771AE6" w:rsidRDefault="00771AE6" w:rsidP="008C0747">
            <w:pPr>
              <w:widowControl w:val="0"/>
              <w:autoSpaceDE w:val="0"/>
              <w:autoSpaceDN w:val="0"/>
              <w:adjustRightInd w:val="0"/>
              <w:spacing w:before="51" w:line="240" w:lineRule="auto"/>
              <w:ind w:left="112"/>
            </w:pPr>
            <w:r>
              <w:rPr>
                <w:spacing w:val="-2"/>
              </w:rPr>
              <w:t>T</w:t>
            </w:r>
            <w:r>
              <w:t>N</w:t>
            </w:r>
          </w:p>
        </w:tc>
      </w:tr>
      <w:tr w:rsidR="00771AE6" w14:paraId="68B6B5C1"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1E98D02F" w14:textId="77777777" w:rsidR="00771AE6" w:rsidRDefault="00771AE6" w:rsidP="008C0747">
            <w:pPr>
              <w:widowControl w:val="0"/>
              <w:autoSpaceDE w:val="0"/>
              <w:autoSpaceDN w:val="0"/>
              <w:adjustRightInd w:val="0"/>
              <w:spacing w:before="48" w:line="240" w:lineRule="auto"/>
              <w:ind w:left="112"/>
            </w:pPr>
            <w:r>
              <w:rPr>
                <w:spacing w:val="-21"/>
              </w:rPr>
              <w:t>T</w:t>
            </w:r>
            <w:r>
              <w:rPr>
                <w:spacing w:val="1"/>
              </w:rPr>
              <w:t>amañ</w:t>
            </w:r>
            <w:r>
              <w:t>o</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677759A3" w14:textId="77777777" w:rsidR="00771AE6" w:rsidRDefault="00771AE6" w:rsidP="008C0747">
            <w:pPr>
              <w:widowControl w:val="0"/>
              <w:autoSpaceDE w:val="0"/>
              <w:autoSpaceDN w:val="0"/>
              <w:adjustRightInd w:val="0"/>
              <w:spacing w:before="48" w:line="240" w:lineRule="auto"/>
              <w:ind w:left="112"/>
            </w:pPr>
            <w:r>
              <w:t>D</w:t>
            </w:r>
            <w:r>
              <w:rPr>
                <w:spacing w:val="1"/>
              </w:rPr>
              <w:t>iago</w:t>
            </w:r>
            <w:r>
              <w:rPr>
                <w:spacing w:val="-2"/>
              </w:rPr>
              <w:t>n</w:t>
            </w:r>
            <w:r>
              <w:rPr>
                <w:spacing w:val="1"/>
              </w:rPr>
              <w:t>a</w:t>
            </w:r>
            <w:r>
              <w:t>l</w:t>
            </w:r>
            <w:r>
              <w:rPr>
                <w:spacing w:val="-6"/>
              </w:rPr>
              <w:t xml:space="preserve"> </w:t>
            </w:r>
            <w:r>
              <w:rPr>
                <w:spacing w:val="-2"/>
              </w:rPr>
              <w:t>d</w:t>
            </w:r>
            <w:r>
              <w:t>e</w:t>
            </w:r>
            <w:r>
              <w:rPr>
                <w:spacing w:val="-1"/>
              </w:rPr>
              <w:t xml:space="preserve"> </w:t>
            </w:r>
            <w:r>
              <w:rPr>
                <w:spacing w:val="1"/>
              </w:rPr>
              <w:t>21</w:t>
            </w:r>
            <w:r>
              <w:t>'</w:t>
            </w:r>
          </w:p>
        </w:tc>
      </w:tr>
      <w:tr w:rsidR="00771AE6" w14:paraId="3E72AD6C"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44678A66" w14:textId="77777777" w:rsidR="00771AE6" w:rsidRDefault="00771AE6" w:rsidP="008C0747">
            <w:pPr>
              <w:widowControl w:val="0"/>
              <w:autoSpaceDE w:val="0"/>
              <w:autoSpaceDN w:val="0"/>
              <w:adjustRightInd w:val="0"/>
              <w:spacing w:before="51" w:line="240" w:lineRule="auto"/>
              <w:ind w:left="112"/>
            </w:pPr>
            <w:r>
              <w:t>R</w:t>
            </w:r>
            <w:r>
              <w:rPr>
                <w:spacing w:val="1"/>
              </w:rPr>
              <w:t>eso</w:t>
            </w:r>
            <w:r>
              <w:rPr>
                <w:spacing w:val="-2"/>
              </w:rPr>
              <w:t>l</w:t>
            </w:r>
            <w:r>
              <w:rPr>
                <w:spacing w:val="1"/>
              </w:rPr>
              <w:t>uc</w:t>
            </w:r>
            <w:r>
              <w:rPr>
                <w:spacing w:val="-2"/>
              </w:rPr>
              <w:t>i</w:t>
            </w:r>
            <w:r>
              <w:rPr>
                <w:spacing w:val="1"/>
              </w:rPr>
              <w:t>ó</w:t>
            </w:r>
            <w:r>
              <w:t>n</w:t>
            </w:r>
            <w:r>
              <w:rPr>
                <w:spacing w:val="-8"/>
              </w:rPr>
              <w:t xml:space="preserve"> </w:t>
            </w:r>
            <w:r>
              <w:rPr>
                <w:spacing w:val="-2"/>
              </w:rPr>
              <w:t>n</w:t>
            </w:r>
            <w:r>
              <w:rPr>
                <w:spacing w:val="1"/>
              </w:rPr>
              <w:t>a</w:t>
            </w:r>
            <w:r>
              <w:t>t</w:t>
            </w:r>
            <w:r>
              <w:rPr>
                <w:spacing w:val="1"/>
              </w:rPr>
              <w:t>i</w:t>
            </w:r>
            <w:r>
              <w:rPr>
                <w:spacing w:val="-1"/>
              </w:rPr>
              <w:t>v</w:t>
            </w:r>
            <w:r>
              <w:t>a</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53354A5D" w14:textId="77777777" w:rsidR="00771AE6" w:rsidRDefault="00771AE6" w:rsidP="008C0747">
            <w:pPr>
              <w:widowControl w:val="0"/>
              <w:autoSpaceDE w:val="0"/>
              <w:autoSpaceDN w:val="0"/>
              <w:adjustRightInd w:val="0"/>
              <w:spacing w:before="51" w:line="240" w:lineRule="auto"/>
              <w:ind w:left="112"/>
            </w:pPr>
            <w:r>
              <w:rPr>
                <w:spacing w:val="1"/>
              </w:rPr>
              <w:t>1280</w:t>
            </w:r>
            <w:r>
              <w:rPr>
                <w:spacing w:val="-4"/>
              </w:rPr>
              <w:t>x</w:t>
            </w:r>
            <w:r>
              <w:rPr>
                <w:spacing w:val="1"/>
              </w:rPr>
              <w:t>102</w:t>
            </w:r>
            <w:r>
              <w:t>4</w:t>
            </w:r>
          </w:p>
        </w:tc>
      </w:tr>
      <w:tr w:rsidR="00771AE6" w14:paraId="68871A97"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5073E7B1" w14:textId="77777777" w:rsidR="00771AE6" w:rsidRDefault="00771AE6" w:rsidP="008C0747">
            <w:pPr>
              <w:widowControl w:val="0"/>
              <w:autoSpaceDE w:val="0"/>
              <w:autoSpaceDN w:val="0"/>
              <w:adjustRightInd w:val="0"/>
              <w:spacing w:before="51" w:line="240" w:lineRule="auto"/>
              <w:ind w:left="112"/>
            </w:pPr>
            <w:r>
              <w:t>P</w:t>
            </w:r>
            <w:r>
              <w:rPr>
                <w:spacing w:val="1"/>
              </w:rPr>
              <w:t>as</w:t>
            </w:r>
            <w:r>
              <w:t>o</w:t>
            </w:r>
            <w:r>
              <w:rPr>
                <w:spacing w:val="-1"/>
              </w:rPr>
              <w:t xml:space="preserve"> </w:t>
            </w:r>
            <w:r>
              <w:rPr>
                <w:spacing w:val="-2"/>
              </w:rPr>
              <w:t>d</w:t>
            </w:r>
            <w:r>
              <w:t>e</w:t>
            </w:r>
            <w:r>
              <w:rPr>
                <w:spacing w:val="-1"/>
              </w:rPr>
              <w:t xml:space="preserve"> </w:t>
            </w:r>
            <w:r>
              <w:rPr>
                <w:spacing w:val="-2"/>
              </w:rPr>
              <w:t>p</w:t>
            </w:r>
            <w:r>
              <w:rPr>
                <w:spacing w:val="1"/>
              </w:rPr>
              <w:t>i</w:t>
            </w:r>
            <w:r>
              <w:rPr>
                <w:spacing w:val="-4"/>
              </w:rPr>
              <w:t>x</w:t>
            </w:r>
            <w:r>
              <w:rPr>
                <w:spacing w:val="1"/>
              </w:rPr>
              <w:t>e</w:t>
            </w:r>
            <w:r>
              <w:t>l</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098C5AE1" w14:textId="77777777" w:rsidR="00771AE6" w:rsidRDefault="00771AE6" w:rsidP="008C0747">
            <w:pPr>
              <w:widowControl w:val="0"/>
              <w:autoSpaceDE w:val="0"/>
              <w:autoSpaceDN w:val="0"/>
              <w:adjustRightInd w:val="0"/>
              <w:spacing w:before="51" w:line="240" w:lineRule="auto"/>
              <w:ind w:left="112"/>
            </w:pPr>
            <w:r>
              <w:rPr>
                <w:spacing w:val="1"/>
              </w:rPr>
              <w:t>0</w:t>
            </w:r>
            <w:r>
              <w:t>.</w:t>
            </w:r>
            <w:r>
              <w:rPr>
                <w:spacing w:val="1"/>
              </w:rPr>
              <w:t>29</w:t>
            </w:r>
            <w:r>
              <w:t>4</w:t>
            </w:r>
            <w:r>
              <w:rPr>
                <w:spacing w:val="-5"/>
              </w:rPr>
              <w:t xml:space="preserve"> </w:t>
            </w:r>
            <w:r>
              <w:rPr>
                <w:spacing w:val="-1"/>
              </w:rPr>
              <w:t>m</w:t>
            </w:r>
            <w:r>
              <w:t>m</w:t>
            </w:r>
          </w:p>
        </w:tc>
      </w:tr>
      <w:tr w:rsidR="00771AE6" w14:paraId="2489CE94"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2213FD2E" w14:textId="77777777" w:rsidR="00771AE6" w:rsidRDefault="00771AE6" w:rsidP="008C0747">
            <w:pPr>
              <w:widowControl w:val="0"/>
              <w:autoSpaceDE w:val="0"/>
              <w:autoSpaceDN w:val="0"/>
              <w:adjustRightInd w:val="0"/>
              <w:spacing w:before="51" w:line="240" w:lineRule="auto"/>
              <w:ind w:left="112"/>
            </w:pPr>
            <w:r>
              <w:t>Br</w:t>
            </w:r>
            <w:r>
              <w:rPr>
                <w:spacing w:val="1"/>
              </w:rPr>
              <w:t>ill</w:t>
            </w:r>
            <w:r>
              <w:t>o</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73E49DE2" w14:textId="77777777" w:rsidR="00771AE6" w:rsidRDefault="00771AE6" w:rsidP="008C0747">
            <w:pPr>
              <w:widowControl w:val="0"/>
              <w:autoSpaceDE w:val="0"/>
              <w:autoSpaceDN w:val="0"/>
              <w:adjustRightInd w:val="0"/>
              <w:spacing w:before="51" w:line="240" w:lineRule="auto"/>
              <w:ind w:left="112"/>
            </w:pPr>
            <w:r>
              <w:rPr>
                <w:spacing w:val="1"/>
              </w:rPr>
              <w:t>25</w:t>
            </w:r>
            <w:r>
              <w:t>0</w:t>
            </w:r>
            <w:r>
              <w:rPr>
                <w:spacing w:val="-4"/>
              </w:rPr>
              <w:t xml:space="preserve"> </w:t>
            </w:r>
            <w:r>
              <w:rPr>
                <w:spacing w:val="1"/>
              </w:rPr>
              <w:t>cd</w:t>
            </w:r>
            <w:r>
              <w:t>/</w:t>
            </w:r>
            <w:r>
              <w:rPr>
                <w:spacing w:val="-1"/>
              </w:rPr>
              <w:t>m</w:t>
            </w:r>
            <w:r>
              <w:t>2</w:t>
            </w:r>
          </w:p>
        </w:tc>
      </w:tr>
      <w:tr w:rsidR="00771AE6" w14:paraId="44C4B71A"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55C6D7C2" w14:textId="77777777" w:rsidR="00771AE6" w:rsidRDefault="00771AE6" w:rsidP="008C0747">
            <w:pPr>
              <w:widowControl w:val="0"/>
              <w:autoSpaceDE w:val="0"/>
              <w:autoSpaceDN w:val="0"/>
              <w:adjustRightInd w:val="0"/>
              <w:spacing w:before="51" w:line="240" w:lineRule="auto"/>
              <w:ind w:left="112"/>
            </w:pPr>
            <w:r>
              <w:t>R</w:t>
            </w:r>
            <w:r>
              <w:rPr>
                <w:spacing w:val="1"/>
              </w:rPr>
              <w:t>ela</w:t>
            </w:r>
            <w:r>
              <w:rPr>
                <w:spacing w:val="-1"/>
              </w:rPr>
              <w:t>c</w:t>
            </w:r>
            <w:r>
              <w:rPr>
                <w:spacing w:val="1"/>
              </w:rPr>
              <w:t>ió</w:t>
            </w:r>
            <w:r>
              <w:t>n</w:t>
            </w:r>
            <w:r>
              <w:rPr>
                <w:spacing w:val="-8"/>
              </w:rPr>
              <w:t xml:space="preserve"> </w:t>
            </w:r>
            <w:r>
              <w:rPr>
                <w:spacing w:val="1"/>
              </w:rPr>
              <w:t>d</w:t>
            </w:r>
            <w:r>
              <w:t>e</w:t>
            </w:r>
            <w:r>
              <w:rPr>
                <w:spacing w:val="-3"/>
              </w:rPr>
              <w:t xml:space="preserve"> </w:t>
            </w:r>
            <w:r>
              <w:rPr>
                <w:spacing w:val="1"/>
              </w:rPr>
              <w:t>con</w:t>
            </w:r>
            <w:r>
              <w:t>t</w:t>
            </w:r>
            <w:r>
              <w:rPr>
                <w:spacing w:val="-2"/>
              </w:rPr>
              <w:t>r</w:t>
            </w:r>
            <w:r>
              <w:rPr>
                <w:spacing w:val="1"/>
              </w:rPr>
              <w:t>as</w:t>
            </w:r>
            <w:r>
              <w:rPr>
                <w:spacing w:val="-2"/>
              </w:rPr>
              <w:t>t</w:t>
            </w:r>
            <w:r>
              <w:t>e</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48501F11" w14:textId="77777777" w:rsidR="00771AE6" w:rsidRDefault="00771AE6" w:rsidP="008C0747">
            <w:pPr>
              <w:widowControl w:val="0"/>
              <w:autoSpaceDE w:val="0"/>
              <w:autoSpaceDN w:val="0"/>
              <w:adjustRightInd w:val="0"/>
              <w:spacing w:before="51" w:line="240" w:lineRule="auto"/>
              <w:ind w:left="112"/>
            </w:pPr>
            <w:r>
              <w:rPr>
                <w:spacing w:val="1"/>
              </w:rPr>
              <w:t>1000</w:t>
            </w:r>
            <w:r>
              <w:rPr>
                <w:spacing w:val="-2"/>
              </w:rPr>
              <w:t>:</w:t>
            </w:r>
            <w:r>
              <w:t>1</w:t>
            </w:r>
            <w:r>
              <w:rPr>
                <w:spacing w:val="-4"/>
              </w:rPr>
              <w:t xml:space="preserve"> </w:t>
            </w:r>
            <w:r>
              <w:rPr>
                <w:spacing w:val="-2"/>
              </w:rPr>
              <w:t>e</w:t>
            </w:r>
            <w:r>
              <w:rPr>
                <w:spacing w:val="1"/>
              </w:rPr>
              <w:t>s</w:t>
            </w:r>
            <w:r>
              <w:t>t</w:t>
            </w:r>
            <w:r>
              <w:rPr>
                <w:spacing w:val="1"/>
              </w:rPr>
              <w:t>á</w:t>
            </w:r>
            <w:r>
              <w:t>t</w:t>
            </w:r>
            <w:r>
              <w:rPr>
                <w:spacing w:val="-2"/>
              </w:rPr>
              <w:t>i</w:t>
            </w:r>
            <w:r>
              <w:rPr>
                <w:spacing w:val="1"/>
              </w:rPr>
              <w:t>c</w:t>
            </w:r>
            <w:r>
              <w:t>o</w:t>
            </w:r>
          </w:p>
        </w:tc>
      </w:tr>
      <w:tr w:rsidR="00771AE6" w14:paraId="3C668ECD"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49B137D0" w14:textId="77777777" w:rsidR="00771AE6" w:rsidRDefault="00771AE6" w:rsidP="008C0747">
            <w:pPr>
              <w:widowControl w:val="0"/>
              <w:autoSpaceDE w:val="0"/>
              <w:autoSpaceDN w:val="0"/>
              <w:adjustRightInd w:val="0"/>
              <w:spacing w:before="51" w:line="240" w:lineRule="auto"/>
              <w:ind w:left="112"/>
            </w:pPr>
            <w:r>
              <w:rPr>
                <w:spacing w:val="-9"/>
              </w:rPr>
              <w:t>T</w:t>
            </w:r>
            <w:r>
              <w:rPr>
                <w:spacing w:val="1"/>
              </w:rPr>
              <w:t>iemp</w:t>
            </w:r>
            <w:r>
              <w:t>o</w:t>
            </w:r>
            <w:r>
              <w:rPr>
                <w:spacing w:val="-4"/>
              </w:rPr>
              <w:t xml:space="preserve"> </w:t>
            </w:r>
            <w:r>
              <w:rPr>
                <w:spacing w:val="1"/>
              </w:rPr>
              <w:t>d</w:t>
            </w:r>
            <w:r>
              <w:t>e</w:t>
            </w:r>
            <w:r>
              <w:rPr>
                <w:spacing w:val="-3"/>
              </w:rPr>
              <w:t xml:space="preserve"> </w:t>
            </w:r>
            <w:r>
              <w:t>r</w:t>
            </w:r>
            <w:r>
              <w:rPr>
                <w:spacing w:val="1"/>
              </w:rPr>
              <w:t>e</w:t>
            </w:r>
            <w:r>
              <w:rPr>
                <w:spacing w:val="-1"/>
              </w:rPr>
              <w:t>s</w:t>
            </w:r>
            <w:r>
              <w:rPr>
                <w:spacing w:val="1"/>
              </w:rPr>
              <w:t>pu</w:t>
            </w:r>
            <w:r>
              <w:rPr>
                <w:spacing w:val="-2"/>
              </w:rPr>
              <w:t>e</w:t>
            </w:r>
            <w:r>
              <w:rPr>
                <w:spacing w:val="1"/>
              </w:rPr>
              <w:t>s</w:t>
            </w:r>
            <w:r>
              <w:t>ta</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2EB6F876" w14:textId="77777777" w:rsidR="00771AE6" w:rsidRDefault="00771AE6" w:rsidP="008C0747">
            <w:pPr>
              <w:widowControl w:val="0"/>
              <w:autoSpaceDE w:val="0"/>
              <w:autoSpaceDN w:val="0"/>
              <w:adjustRightInd w:val="0"/>
              <w:spacing w:before="51" w:line="240" w:lineRule="auto"/>
              <w:ind w:left="112"/>
            </w:pPr>
            <w:r>
              <w:t xml:space="preserve">5 </w:t>
            </w:r>
            <w:r>
              <w:rPr>
                <w:spacing w:val="1"/>
              </w:rPr>
              <w:t>m</w:t>
            </w:r>
            <w:r>
              <w:t>s</w:t>
            </w:r>
          </w:p>
        </w:tc>
      </w:tr>
      <w:tr w:rsidR="00771AE6" w14:paraId="0EABE6AD" w14:textId="77777777" w:rsidTr="008C0747">
        <w:trPr>
          <w:trHeight w:hRule="exact" w:val="317"/>
        </w:trPr>
        <w:tc>
          <w:tcPr>
            <w:tcW w:w="2463" w:type="dxa"/>
            <w:tcBorders>
              <w:top w:val="single" w:sz="2" w:space="0" w:color="000000"/>
              <w:left w:val="single" w:sz="2" w:space="0" w:color="000000"/>
              <w:bottom w:val="single" w:sz="2" w:space="0" w:color="000000"/>
              <w:right w:val="single" w:sz="2" w:space="0" w:color="000000"/>
            </w:tcBorders>
            <w:vAlign w:val="center"/>
            <w:hideMark/>
          </w:tcPr>
          <w:p w14:paraId="45811056" w14:textId="77777777" w:rsidR="00771AE6" w:rsidRDefault="00771AE6" w:rsidP="008C0747">
            <w:pPr>
              <w:widowControl w:val="0"/>
              <w:autoSpaceDE w:val="0"/>
              <w:autoSpaceDN w:val="0"/>
              <w:adjustRightInd w:val="0"/>
              <w:spacing w:before="51" w:line="240" w:lineRule="auto"/>
              <w:ind w:left="112"/>
            </w:pPr>
            <w:r>
              <w:lastRenderedPageBreak/>
              <w:t>C</w:t>
            </w:r>
            <w:r>
              <w:rPr>
                <w:spacing w:val="1"/>
              </w:rPr>
              <w:t>onec</w:t>
            </w:r>
            <w:r>
              <w:rPr>
                <w:spacing w:val="-2"/>
              </w:rPr>
              <w:t>t</w:t>
            </w:r>
            <w:r>
              <w:rPr>
                <w:spacing w:val="1"/>
              </w:rPr>
              <w:t>o</w:t>
            </w:r>
            <w:r>
              <w:t>r</w:t>
            </w:r>
            <w:r>
              <w:rPr>
                <w:spacing w:val="1"/>
              </w:rPr>
              <w:t>e</w:t>
            </w:r>
            <w:r>
              <w:t>s</w:t>
            </w:r>
            <w:r>
              <w:rPr>
                <w:spacing w:val="-10"/>
              </w:rPr>
              <w:t xml:space="preserve"> </w:t>
            </w:r>
            <w:r>
              <w:rPr>
                <w:spacing w:val="1"/>
              </w:rPr>
              <w:t>d</w:t>
            </w:r>
            <w:r>
              <w:rPr>
                <w:spacing w:val="-2"/>
              </w:rPr>
              <w:t>i</w:t>
            </w:r>
            <w:r>
              <w:rPr>
                <w:spacing w:val="1"/>
              </w:rPr>
              <w:t>sp</w:t>
            </w:r>
            <w:r>
              <w:rPr>
                <w:spacing w:val="-2"/>
              </w:rPr>
              <w:t>o</w:t>
            </w:r>
            <w:r>
              <w:rPr>
                <w:spacing w:val="1"/>
              </w:rPr>
              <w:t>ni</w:t>
            </w:r>
            <w:r>
              <w:rPr>
                <w:spacing w:val="-2"/>
              </w:rPr>
              <w:t>b</w:t>
            </w:r>
            <w:r>
              <w:rPr>
                <w:spacing w:val="1"/>
              </w:rPr>
              <w:t>le</w:t>
            </w:r>
            <w:r>
              <w:t>s</w:t>
            </w:r>
          </w:p>
        </w:tc>
        <w:tc>
          <w:tcPr>
            <w:tcW w:w="6033" w:type="dxa"/>
            <w:tcBorders>
              <w:top w:val="single" w:sz="2" w:space="0" w:color="000000"/>
              <w:left w:val="single" w:sz="2" w:space="0" w:color="000000"/>
              <w:bottom w:val="single" w:sz="2" w:space="0" w:color="000000"/>
              <w:right w:val="single" w:sz="2" w:space="0" w:color="000000"/>
            </w:tcBorders>
            <w:vAlign w:val="center"/>
            <w:hideMark/>
          </w:tcPr>
          <w:p w14:paraId="035C801F" w14:textId="77777777" w:rsidR="00771AE6" w:rsidRDefault="00771AE6" w:rsidP="008C0747">
            <w:pPr>
              <w:widowControl w:val="0"/>
              <w:autoSpaceDE w:val="0"/>
              <w:autoSpaceDN w:val="0"/>
              <w:adjustRightInd w:val="0"/>
              <w:spacing w:before="51" w:line="240" w:lineRule="auto"/>
              <w:ind w:left="112"/>
            </w:pPr>
            <w:r>
              <w:t>DVI, V</w:t>
            </w:r>
            <w:r>
              <w:rPr>
                <w:spacing w:val="-1"/>
              </w:rPr>
              <w:t>G</w:t>
            </w:r>
            <w:r>
              <w:t>A</w:t>
            </w:r>
            <w:r>
              <w:rPr>
                <w:spacing w:val="-9"/>
              </w:rPr>
              <w:t xml:space="preserve"> </w:t>
            </w:r>
            <w:r>
              <w:t>y</w:t>
            </w:r>
            <w:r>
              <w:rPr>
                <w:spacing w:val="-2"/>
              </w:rPr>
              <w:t xml:space="preserve"> </w:t>
            </w:r>
            <w:r>
              <w:t>D</w:t>
            </w:r>
            <w:r>
              <w:rPr>
                <w:spacing w:val="1"/>
              </w:rPr>
              <w:t>ispla</w:t>
            </w:r>
            <w:r>
              <w:t>y</w:t>
            </w:r>
            <w:r>
              <w:rPr>
                <w:spacing w:val="-7"/>
              </w:rPr>
              <w:t xml:space="preserve"> </w:t>
            </w:r>
            <w:r>
              <w:t>P</w:t>
            </w:r>
            <w:r>
              <w:rPr>
                <w:spacing w:val="1"/>
              </w:rPr>
              <w:t>o</w:t>
            </w:r>
            <w:r>
              <w:rPr>
                <w:spacing w:val="-2"/>
              </w:rPr>
              <w:t>r</w:t>
            </w:r>
            <w:r>
              <w:t>t</w:t>
            </w:r>
          </w:p>
        </w:tc>
      </w:tr>
      <w:tr w:rsidR="00771AE6" w14:paraId="46156515" w14:textId="77777777" w:rsidTr="008C0747">
        <w:trPr>
          <w:trHeight w:hRule="exact" w:val="317"/>
        </w:trPr>
        <w:tc>
          <w:tcPr>
            <w:tcW w:w="2463" w:type="dxa"/>
            <w:tcBorders>
              <w:top w:val="single" w:sz="2" w:space="0" w:color="000000"/>
              <w:left w:val="single" w:sz="2" w:space="0" w:color="000000"/>
              <w:bottom w:val="single" w:sz="4" w:space="0" w:color="auto"/>
              <w:right w:val="single" w:sz="2" w:space="0" w:color="000000"/>
            </w:tcBorders>
            <w:vAlign w:val="center"/>
            <w:hideMark/>
          </w:tcPr>
          <w:p w14:paraId="73BD4446" w14:textId="77777777" w:rsidR="00771AE6" w:rsidRDefault="00771AE6" w:rsidP="008C0747">
            <w:pPr>
              <w:widowControl w:val="0"/>
              <w:autoSpaceDE w:val="0"/>
              <w:autoSpaceDN w:val="0"/>
              <w:adjustRightInd w:val="0"/>
              <w:spacing w:before="51" w:line="240" w:lineRule="auto"/>
              <w:ind w:left="112"/>
            </w:pPr>
            <w:r>
              <w:t>A</w:t>
            </w:r>
            <w:r>
              <w:rPr>
                <w:spacing w:val="1"/>
              </w:rPr>
              <w:t>jus</w:t>
            </w:r>
            <w:r>
              <w:rPr>
                <w:spacing w:val="-2"/>
              </w:rPr>
              <w:t>t</w:t>
            </w:r>
            <w:r>
              <w:rPr>
                <w:spacing w:val="1"/>
              </w:rPr>
              <w:t>e</w:t>
            </w:r>
            <w:r>
              <w:t>s</w:t>
            </w:r>
          </w:p>
        </w:tc>
        <w:tc>
          <w:tcPr>
            <w:tcW w:w="6033" w:type="dxa"/>
            <w:tcBorders>
              <w:top w:val="single" w:sz="2" w:space="0" w:color="000000"/>
              <w:left w:val="single" w:sz="2" w:space="0" w:color="000000"/>
              <w:bottom w:val="single" w:sz="4" w:space="0" w:color="auto"/>
              <w:right w:val="single" w:sz="2" w:space="0" w:color="000000"/>
            </w:tcBorders>
            <w:vAlign w:val="center"/>
            <w:hideMark/>
          </w:tcPr>
          <w:p w14:paraId="3EF131EF" w14:textId="77777777" w:rsidR="00771AE6" w:rsidRDefault="00771AE6" w:rsidP="008C0747">
            <w:pPr>
              <w:widowControl w:val="0"/>
              <w:autoSpaceDE w:val="0"/>
              <w:autoSpaceDN w:val="0"/>
              <w:adjustRightInd w:val="0"/>
              <w:spacing w:before="51" w:line="240" w:lineRule="auto"/>
              <w:ind w:left="112"/>
            </w:pPr>
            <w:r>
              <w:t>A</w:t>
            </w:r>
            <w:r>
              <w:rPr>
                <w:spacing w:val="1"/>
              </w:rPr>
              <w:t>l</w:t>
            </w:r>
            <w:r>
              <w:t>t</w:t>
            </w:r>
            <w:r>
              <w:rPr>
                <w:spacing w:val="1"/>
              </w:rPr>
              <w:t>u</w:t>
            </w:r>
            <w:r>
              <w:t>r</w:t>
            </w:r>
            <w:r>
              <w:rPr>
                <w:spacing w:val="1"/>
              </w:rPr>
              <w:t>a</w:t>
            </w:r>
            <w:r>
              <w:t>,</w:t>
            </w:r>
            <w:r>
              <w:rPr>
                <w:spacing w:val="-2"/>
              </w:rPr>
              <w:t xml:space="preserve"> r</w:t>
            </w:r>
            <w:r>
              <w:rPr>
                <w:spacing w:val="1"/>
              </w:rPr>
              <w:t>o</w:t>
            </w:r>
            <w:r>
              <w:t>t</w:t>
            </w:r>
            <w:r>
              <w:rPr>
                <w:spacing w:val="-2"/>
              </w:rPr>
              <w:t>a</w:t>
            </w:r>
            <w:r>
              <w:rPr>
                <w:spacing w:val="1"/>
              </w:rPr>
              <w:t>ci</w:t>
            </w:r>
            <w:r>
              <w:rPr>
                <w:spacing w:val="-2"/>
              </w:rPr>
              <w:t>ó</w:t>
            </w:r>
            <w:r>
              <w:t>n</w:t>
            </w:r>
            <w:r>
              <w:rPr>
                <w:spacing w:val="-5"/>
              </w:rPr>
              <w:t xml:space="preserve"> </w:t>
            </w:r>
            <w:r>
              <w:t xml:space="preserve">e </w:t>
            </w:r>
            <w:r>
              <w:rPr>
                <w:spacing w:val="-2"/>
              </w:rPr>
              <w:t>i</w:t>
            </w:r>
            <w:r>
              <w:rPr>
                <w:spacing w:val="1"/>
              </w:rPr>
              <w:t>n</w:t>
            </w:r>
            <w:r>
              <w:rPr>
                <w:spacing w:val="-1"/>
              </w:rPr>
              <w:t>c</w:t>
            </w:r>
            <w:r>
              <w:rPr>
                <w:spacing w:val="1"/>
              </w:rPr>
              <w:t>li</w:t>
            </w:r>
            <w:r>
              <w:rPr>
                <w:spacing w:val="-2"/>
              </w:rPr>
              <w:t>n</w:t>
            </w:r>
            <w:r>
              <w:rPr>
                <w:spacing w:val="1"/>
              </w:rPr>
              <w:t>ac</w:t>
            </w:r>
            <w:r>
              <w:rPr>
                <w:spacing w:val="-2"/>
              </w:rPr>
              <w:t>i</w:t>
            </w:r>
            <w:r>
              <w:rPr>
                <w:spacing w:val="1"/>
              </w:rPr>
              <w:t>ó</w:t>
            </w:r>
            <w:r>
              <w:t>n</w:t>
            </w:r>
          </w:p>
        </w:tc>
      </w:tr>
    </w:tbl>
    <w:p w14:paraId="3DD3A681" w14:textId="77777777" w:rsidR="00676727" w:rsidRDefault="00676727" w:rsidP="00676727"/>
    <w:p w14:paraId="7BA76E76" w14:textId="77777777" w:rsidR="00771AE6" w:rsidRDefault="00771AE6" w:rsidP="00676727"/>
    <w:tbl>
      <w:tblPr>
        <w:tblW w:w="0" w:type="auto"/>
        <w:tblInd w:w="140" w:type="dxa"/>
        <w:tblLayout w:type="fixed"/>
        <w:tblCellMar>
          <w:left w:w="0" w:type="dxa"/>
          <w:right w:w="0" w:type="dxa"/>
        </w:tblCellMar>
        <w:tblLook w:val="04A0" w:firstRow="1" w:lastRow="0" w:firstColumn="1" w:lastColumn="0" w:noHBand="0" w:noVBand="1"/>
      </w:tblPr>
      <w:tblGrid>
        <w:gridCol w:w="2038"/>
        <w:gridCol w:w="6454"/>
      </w:tblGrid>
      <w:tr w:rsidR="00771AE6" w14:paraId="496FC2FA" w14:textId="77777777" w:rsidTr="008C0747">
        <w:trPr>
          <w:trHeight w:val="365"/>
          <w:tblHeader/>
        </w:trPr>
        <w:tc>
          <w:tcPr>
            <w:tcW w:w="8492" w:type="dxa"/>
            <w:gridSpan w:val="2"/>
            <w:tcBorders>
              <w:top w:val="single" w:sz="2" w:space="0" w:color="000000"/>
              <w:left w:val="single" w:sz="2" w:space="0" w:color="000000"/>
              <w:bottom w:val="single" w:sz="4" w:space="0" w:color="auto"/>
              <w:right w:val="single" w:sz="2" w:space="0" w:color="000000"/>
            </w:tcBorders>
            <w:shd w:val="clear" w:color="auto" w:fill="D9D9D9" w:themeFill="background1" w:themeFillShade="D9"/>
            <w:vAlign w:val="center"/>
            <w:hideMark/>
          </w:tcPr>
          <w:p w14:paraId="6145AFA2" w14:textId="77777777" w:rsidR="00771AE6" w:rsidRDefault="00771AE6" w:rsidP="008C0747">
            <w:pPr>
              <w:widowControl w:val="0"/>
              <w:autoSpaceDE w:val="0"/>
              <w:autoSpaceDN w:val="0"/>
              <w:adjustRightInd w:val="0"/>
              <w:spacing w:before="49" w:line="240" w:lineRule="auto"/>
              <w:ind w:left="112"/>
              <w:rPr>
                <w:b/>
                <w:bCs/>
                <w:spacing w:val="-1"/>
              </w:rPr>
            </w:pPr>
            <w:r>
              <w:rPr>
                <w:b/>
                <w:bCs/>
                <w:spacing w:val="-1"/>
              </w:rPr>
              <w:t>Especificaciones GreenIT</w:t>
            </w:r>
          </w:p>
        </w:tc>
      </w:tr>
      <w:tr w:rsidR="00771AE6" w14:paraId="21905B9D" w14:textId="77777777" w:rsidTr="008C0747">
        <w:trPr>
          <w:trHeight w:hRule="exact" w:val="6341"/>
        </w:trPr>
        <w:tc>
          <w:tcPr>
            <w:tcW w:w="2038" w:type="dxa"/>
            <w:tcBorders>
              <w:top w:val="single" w:sz="4" w:space="0" w:color="auto"/>
              <w:left w:val="single" w:sz="2" w:space="0" w:color="000000"/>
              <w:bottom w:val="single" w:sz="2" w:space="0" w:color="000000"/>
              <w:right w:val="single" w:sz="2" w:space="0" w:color="000000"/>
            </w:tcBorders>
            <w:vAlign w:val="center"/>
          </w:tcPr>
          <w:p w14:paraId="5F97C497" w14:textId="77777777" w:rsidR="00771AE6" w:rsidRDefault="00771AE6" w:rsidP="008C0747">
            <w:pPr>
              <w:widowControl w:val="0"/>
              <w:autoSpaceDE w:val="0"/>
              <w:autoSpaceDN w:val="0"/>
              <w:adjustRightInd w:val="0"/>
              <w:spacing w:line="206" w:lineRule="exact"/>
              <w:ind w:right="-31"/>
              <w:jc w:val="center"/>
              <w:rPr>
                <w:color w:val="000000"/>
              </w:rPr>
            </w:pPr>
            <w:r>
              <w:rPr>
                <w:color w:val="000000"/>
                <w:spacing w:val="-3"/>
              </w:rPr>
              <w:t>M</w:t>
            </w:r>
            <w:r>
              <w:rPr>
                <w:color w:val="000000"/>
                <w:spacing w:val="1"/>
              </w:rPr>
              <w:t>a</w:t>
            </w:r>
            <w:r>
              <w:rPr>
                <w:color w:val="000000"/>
              </w:rPr>
              <w:t>t</w:t>
            </w:r>
            <w:r>
              <w:rPr>
                <w:color w:val="000000"/>
                <w:spacing w:val="1"/>
              </w:rPr>
              <w:t>e</w:t>
            </w:r>
            <w:r>
              <w:rPr>
                <w:color w:val="000000"/>
              </w:rPr>
              <w:t>r</w:t>
            </w:r>
            <w:r>
              <w:rPr>
                <w:color w:val="000000"/>
                <w:spacing w:val="1"/>
              </w:rPr>
              <w:t>iale</w:t>
            </w:r>
            <w:r>
              <w:rPr>
                <w:color w:val="000000"/>
              </w:rPr>
              <w:t>s</w:t>
            </w:r>
            <w:r>
              <w:rPr>
                <w:color w:val="000000"/>
                <w:spacing w:val="-6"/>
              </w:rPr>
              <w:t xml:space="preserve"> </w:t>
            </w:r>
            <w:r>
              <w:rPr>
                <w:color w:val="000000"/>
                <w:spacing w:val="-2"/>
              </w:rPr>
              <w:t>d</w:t>
            </w:r>
            <w:r>
              <w:rPr>
                <w:color w:val="000000"/>
              </w:rPr>
              <w:t>e</w:t>
            </w:r>
          </w:p>
          <w:p w14:paraId="5C5DB18A" w14:textId="77777777" w:rsidR="00771AE6" w:rsidRDefault="00771AE6" w:rsidP="008C0747">
            <w:pPr>
              <w:widowControl w:val="0"/>
              <w:autoSpaceDE w:val="0"/>
              <w:autoSpaceDN w:val="0"/>
              <w:adjustRightInd w:val="0"/>
              <w:spacing w:line="206" w:lineRule="exact"/>
              <w:ind w:right="-31"/>
              <w:jc w:val="center"/>
              <w:rPr>
                <w:color w:val="000000"/>
              </w:rPr>
            </w:pPr>
            <w:r>
              <w:rPr>
                <w:color w:val="000000"/>
              </w:rPr>
              <w:t>f</w:t>
            </w:r>
            <w:r>
              <w:rPr>
                <w:color w:val="000000"/>
                <w:spacing w:val="1"/>
              </w:rPr>
              <w:t>ab</w:t>
            </w:r>
            <w:r>
              <w:rPr>
                <w:color w:val="000000"/>
              </w:rPr>
              <w:t>r</w:t>
            </w:r>
            <w:r>
              <w:rPr>
                <w:color w:val="000000"/>
                <w:spacing w:val="-2"/>
              </w:rPr>
              <w:t>i</w:t>
            </w:r>
            <w:r>
              <w:rPr>
                <w:color w:val="000000"/>
                <w:spacing w:val="1"/>
              </w:rPr>
              <w:t>ca</w:t>
            </w:r>
            <w:r>
              <w:rPr>
                <w:color w:val="000000"/>
                <w:spacing w:val="-1"/>
              </w:rPr>
              <w:t>c</w:t>
            </w:r>
            <w:r>
              <w:rPr>
                <w:color w:val="000000"/>
                <w:spacing w:val="1"/>
              </w:rPr>
              <w:t>ió</w:t>
            </w:r>
            <w:r>
              <w:rPr>
                <w:color w:val="000000"/>
              </w:rPr>
              <w:t>n</w:t>
            </w:r>
          </w:p>
          <w:p w14:paraId="1170EF6D" w14:textId="77777777" w:rsidR="00771AE6" w:rsidRDefault="00771AE6" w:rsidP="008C0747">
            <w:pPr>
              <w:widowControl w:val="0"/>
              <w:autoSpaceDE w:val="0"/>
              <w:autoSpaceDN w:val="0"/>
              <w:adjustRightInd w:val="0"/>
              <w:spacing w:line="240" w:lineRule="auto"/>
            </w:pPr>
          </w:p>
        </w:tc>
        <w:tc>
          <w:tcPr>
            <w:tcW w:w="6454" w:type="dxa"/>
            <w:tcBorders>
              <w:top w:val="single" w:sz="4" w:space="0" w:color="auto"/>
              <w:left w:val="single" w:sz="2" w:space="0" w:color="000000"/>
              <w:bottom w:val="single" w:sz="2" w:space="0" w:color="000000"/>
              <w:right w:val="single" w:sz="2" w:space="0" w:color="000000"/>
            </w:tcBorders>
            <w:vAlign w:val="center"/>
            <w:hideMark/>
          </w:tcPr>
          <w:p w14:paraId="349DD87A"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con contenido en plomo por debajo del 0,1% Materiales con contenido de cadmio por debajo del 0,01% Materiales con contenido en mercurio por debajo del 0,1%</w:t>
            </w:r>
          </w:p>
          <w:p w14:paraId="26869CC9" w14:textId="77777777" w:rsidR="00771AE6" w:rsidRDefault="00771AE6" w:rsidP="008C0747">
            <w:pPr>
              <w:widowControl w:val="0"/>
              <w:autoSpaceDE w:val="0"/>
              <w:autoSpaceDN w:val="0"/>
              <w:adjustRightInd w:val="0"/>
              <w:spacing w:before="2" w:line="203" w:lineRule="exact"/>
              <w:ind w:left="230"/>
              <w:rPr>
                <w:color w:val="000000"/>
                <w:spacing w:val="1"/>
              </w:rPr>
            </w:pPr>
            <w:r>
              <w:rPr>
                <w:color w:val="000000"/>
                <w:spacing w:val="1"/>
              </w:rPr>
              <w:t>Materiales con contenido en cromo hexavalente por debajo del 0,1% Materiales con contenido en PBB por debajo del 0,1%</w:t>
            </w:r>
          </w:p>
          <w:p w14:paraId="1539840B"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con contenido en PBDE por debajo del 0,1% Materiales con contenido en PCB y PCT por debajo del 0,005%</w:t>
            </w:r>
          </w:p>
          <w:p w14:paraId="5A8B563D" w14:textId="77777777" w:rsidR="00771AE6" w:rsidRDefault="00771AE6" w:rsidP="008C0747">
            <w:pPr>
              <w:widowControl w:val="0"/>
              <w:autoSpaceDE w:val="0"/>
              <w:autoSpaceDN w:val="0"/>
              <w:adjustRightInd w:val="0"/>
              <w:spacing w:before="28" w:line="203" w:lineRule="exact"/>
              <w:ind w:left="230"/>
              <w:rPr>
                <w:color w:val="000000"/>
                <w:spacing w:val="1"/>
              </w:rPr>
            </w:pPr>
            <w:r>
              <w:rPr>
                <w:color w:val="000000"/>
                <w:spacing w:val="1"/>
              </w:rPr>
              <w:t>Libre de amianto</w:t>
            </w:r>
          </w:p>
          <w:p w14:paraId="2E783D80" w14:textId="77777777" w:rsidR="00771AE6" w:rsidRDefault="00771AE6" w:rsidP="008C0747">
            <w:pPr>
              <w:widowControl w:val="0"/>
              <w:autoSpaceDE w:val="0"/>
              <w:autoSpaceDN w:val="0"/>
              <w:adjustRightInd w:val="0"/>
              <w:spacing w:before="28" w:line="203" w:lineRule="exact"/>
              <w:ind w:left="230"/>
              <w:rPr>
                <w:color w:val="000000"/>
                <w:spacing w:val="1"/>
              </w:rPr>
            </w:pPr>
            <w:r>
              <w:rPr>
                <w:color w:val="000000"/>
                <w:spacing w:val="1"/>
              </w:rPr>
              <w:t>Materiales libres de CFC, HBFC y HCFC</w:t>
            </w:r>
          </w:p>
          <w:p w14:paraId="55DC1B16" w14:textId="77777777" w:rsidR="00771AE6" w:rsidRDefault="00771AE6" w:rsidP="008C0747">
            <w:pPr>
              <w:widowControl w:val="0"/>
              <w:autoSpaceDE w:val="0"/>
              <w:autoSpaceDN w:val="0"/>
              <w:adjustRightInd w:val="0"/>
              <w:spacing w:before="2" w:line="203" w:lineRule="exact"/>
              <w:ind w:left="230"/>
              <w:rPr>
                <w:color w:val="000000"/>
                <w:spacing w:val="1"/>
              </w:rPr>
            </w:pPr>
            <w:r>
              <w:rPr>
                <w:color w:val="000000"/>
                <w:spacing w:val="1"/>
              </w:rPr>
              <w:t>Pilas incluidas en el equipo con un contenido por debajo del 2% de mercurio en peso</w:t>
            </w:r>
          </w:p>
          <w:p w14:paraId="7807EEAF"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Baterías incluidas en el equipo con un contenido por debajo del 0,0005% de</w:t>
            </w:r>
          </w:p>
          <w:p w14:paraId="635CABA7"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mercurio</w:t>
            </w:r>
          </w:p>
          <w:p w14:paraId="75321E13" w14:textId="77777777" w:rsidR="00771AE6" w:rsidRDefault="00771AE6" w:rsidP="008C0747">
            <w:pPr>
              <w:widowControl w:val="0"/>
              <w:autoSpaceDE w:val="0"/>
              <w:autoSpaceDN w:val="0"/>
              <w:adjustRightInd w:val="0"/>
              <w:spacing w:before="2" w:line="203" w:lineRule="exact"/>
              <w:ind w:left="230"/>
              <w:rPr>
                <w:color w:val="000000"/>
                <w:spacing w:val="1"/>
              </w:rPr>
            </w:pPr>
            <w:r>
              <w:rPr>
                <w:color w:val="000000"/>
                <w:spacing w:val="1"/>
              </w:rPr>
              <w:t>Baterías incluidas en el equipo con un contenido por debajo del 0,002% de cadmio</w:t>
            </w:r>
          </w:p>
          <w:p w14:paraId="1EB8BB23"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Materiales de empaquetado de los productos con contenido por debajo del</w:t>
            </w:r>
          </w:p>
          <w:p w14:paraId="2FEFE77C"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0,01% de plomo, mercurio, cadmio y cromo hexavalente</w:t>
            </w:r>
          </w:p>
        </w:tc>
      </w:tr>
      <w:tr w:rsidR="00771AE6" w14:paraId="61C082F7" w14:textId="77777777" w:rsidTr="008C0747">
        <w:trPr>
          <w:trHeight w:hRule="exact" w:val="3268"/>
        </w:trPr>
        <w:tc>
          <w:tcPr>
            <w:tcW w:w="2038" w:type="dxa"/>
            <w:tcBorders>
              <w:top w:val="single" w:sz="2" w:space="0" w:color="000000"/>
              <w:left w:val="single" w:sz="2" w:space="0" w:color="000000"/>
              <w:bottom w:val="single" w:sz="2" w:space="0" w:color="000000"/>
              <w:right w:val="single" w:sz="2" w:space="0" w:color="000000"/>
            </w:tcBorders>
            <w:vAlign w:val="center"/>
            <w:hideMark/>
          </w:tcPr>
          <w:p w14:paraId="3A17482A" w14:textId="77777777" w:rsidR="00771AE6" w:rsidRDefault="00771AE6" w:rsidP="008C0747">
            <w:pPr>
              <w:widowControl w:val="0"/>
              <w:autoSpaceDE w:val="0"/>
              <w:autoSpaceDN w:val="0"/>
              <w:adjustRightInd w:val="0"/>
              <w:spacing w:before="51" w:line="240" w:lineRule="auto"/>
              <w:ind w:left="112"/>
            </w:pPr>
            <w:r>
              <w:t>D</w:t>
            </w:r>
            <w:r>
              <w:rPr>
                <w:spacing w:val="1"/>
              </w:rPr>
              <w:t>ise</w:t>
            </w:r>
            <w:r>
              <w:rPr>
                <w:spacing w:val="-2"/>
              </w:rPr>
              <w:t>ñ</w:t>
            </w:r>
            <w:r>
              <w:t>o</w:t>
            </w:r>
            <w:r>
              <w:rPr>
                <w:spacing w:val="-5"/>
              </w:rPr>
              <w:t xml:space="preserve"> </w:t>
            </w:r>
            <w:r>
              <w:t>y</w:t>
            </w:r>
            <w:r>
              <w:rPr>
                <w:spacing w:val="-2"/>
              </w:rPr>
              <w:t xml:space="preserve"> </w:t>
            </w:r>
            <w:r>
              <w:rPr>
                <w:spacing w:val="1"/>
              </w:rPr>
              <w:t>c</w:t>
            </w:r>
            <w:r>
              <w:rPr>
                <w:spacing w:val="-2"/>
              </w:rPr>
              <w:t>i</w:t>
            </w:r>
            <w:r>
              <w:rPr>
                <w:spacing w:val="1"/>
              </w:rPr>
              <w:t>cl</w:t>
            </w:r>
            <w:r>
              <w:t>o</w:t>
            </w:r>
            <w:r>
              <w:rPr>
                <w:spacing w:val="-5"/>
              </w:rPr>
              <w:t xml:space="preserve"> </w:t>
            </w:r>
            <w:r>
              <w:rPr>
                <w:spacing w:val="1"/>
              </w:rPr>
              <w:t>d</w:t>
            </w:r>
            <w:r>
              <w:t>e</w:t>
            </w:r>
            <w:r>
              <w:rPr>
                <w:spacing w:val="-1"/>
              </w:rPr>
              <w:t xml:space="preserve"> v</w:t>
            </w:r>
            <w:r>
              <w:rPr>
                <w:spacing w:val="1"/>
              </w:rPr>
              <w:t>i</w:t>
            </w:r>
            <w:r>
              <w:rPr>
                <w:spacing w:val="-2"/>
              </w:rPr>
              <w:t>d</w:t>
            </w:r>
            <w:r>
              <w:t>a</w:t>
            </w:r>
          </w:p>
        </w:tc>
        <w:tc>
          <w:tcPr>
            <w:tcW w:w="6454" w:type="dxa"/>
            <w:tcBorders>
              <w:top w:val="single" w:sz="2" w:space="0" w:color="000000"/>
              <w:left w:val="single" w:sz="2" w:space="0" w:color="000000"/>
              <w:bottom w:val="single" w:sz="2" w:space="0" w:color="000000"/>
              <w:right w:val="single" w:sz="2" w:space="0" w:color="000000"/>
            </w:tcBorders>
            <w:vAlign w:val="center"/>
            <w:hideMark/>
          </w:tcPr>
          <w:p w14:paraId="2A383A97"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Los componentes del equipo que deban ser reciclados de manera separada deben ser de fácil desmontaje</w:t>
            </w:r>
          </w:p>
          <w:p w14:paraId="4A2C89B2"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Los componentes plásticos deberán estar identificados de acuerdo a la norma ISO 11469</w:t>
            </w:r>
          </w:p>
          <w:p w14:paraId="29AB5F83"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Se garantiza la disponibilidad de piezas durante al menos 5 años</w:t>
            </w:r>
          </w:p>
          <w:p w14:paraId="2E7BE302"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Se debe garantizar la posibilidad de ampliación modular de los componentes principales (procesador, memoria, disco, etc.)</w:t>
            </w:r>
          </w:p>
        </w:tc>
      </w:tr>
      <w:tr w:rsidR="00771AE6" w14:paraId="47EAAF94" w14:textId="77777777" w:rsidTr="008C0747">
        <w:trPr>
          <w:trHeight w:hRule="exact" w:val="3682"/>
        </w:trPr>
        <w:tc>
          <w:tcPr>
            <w:tcW w:w="2038" w:type="dxa"/>
            <w:tcBorders>
              <w:top w:val="single" w:sz="2" w:space="0" w:color="000000"/>
              <w:left w:val="single" w:sz="2" w:space="0" w:color="000000"/>
              <w:bottom w:val="single" w:sz="2" w:space="0" w:color="000000"/>
              <w:right w:val="single" w:sz="2" w:space="0" w:color="000000"/>
            </w:tcBorders>
            <w:vAlign w:val="center"/>
            <w:hideMark/>
          </w:tcPr>
          <w:p w14:paraId="316D2342" w14:textId="77777777" w:rsidR="00771AE6" w:rsidRDefault="00771AE6" w:rsidP="008C0747">
            <w:pPr>
              <w:widowControl w:val="0"/>
              <w:autoSpaceDE w:val="0"/>
              <w:autoSpaceDN w:val="0"/>
              <w:adjustRightInd w:val="0"/>
              <w:spacing w:before="55" w:line="206" w:lineRule="exact"/>
              <w:ind w:left="112" w:right="538"/>
            </w:pPr>
            <w:r>
              <w:lastRenderedPageBreak/>
              <w:t>C</w:t>
            </w:r>
            <w:r>
              <w:rPr>
                <w:spacing w:val="1"/>
              </w:rPr>
              <w:t>ump</w:t>
            </w:r>
            <w:r>
              <w:rPr>
                <w:spacing w:val="-2"/>
              </w:rPr>
              <w:t>l</w:t>
            </w:r>
            <w:r>
              <w:rPr>
                <w:spacing w:val="1"/>
              </w:rPr>
              <w:t>im</w:t>
            </w:r>
            <w:r>
              <w:rPr>
                <w:spacing w:val="-2"/>
              </w:rPr>
              <w:t>i</w:t>
            </w:r>
            <w:r>
              <w:rPr>
                <w:spacing w:val="1"/>
              </w:rPr>
              <w:t>en</w:t>
            </w:r>
            <w:r>
              <w:t>to</w:t>
            </w:r>
            <w:r>
              <w:rPr>
                <w:spacing w:val="-11"/>
              </w:rPr>
              <w:t xml:space="preserve"> </w:t>
            </w:r>
            <w:r>
              <w:rPr>
                <w:spacing w:val="1"/>
              </w:rPr>
              <w:t>d</w:t>
            </w:r>
            <w:r>
              <w:t xml:space="preserve">e </w:t>
            </w:r>
            <w:r>
              <w:rPr>
                <w:spacing w:val="1"/>
              </w:rPr>
              <w:t>di</w:t>
            </w:r>
            <w:r>
              <w:t>r</w:t>
            </w:r>
            <w:r>
              <w:rPr>
                <w:spacing w:val="1"/>
              </w:rPr>
              <w:t>e</w:t>
            </w:r>
            <w:r>
              <w:rPr>
                <w:spacing w:val="-1"/>
              </w:rPr>
              <w:t>c</w:t>
            </w:r>
            <w:r>
              <w:t>t</w:t>
            </w:r>
            <w:r>
              <w:rPr>
                <w:spacing w:val="1"/>
              </w:rPr>
              <w:t>i</w:t>
            </w:r>
            <w:r>
              <w:rPr>
                <w:spacing w:val="-1"/>
              </w:rPr>
              <w:t>v</w:t>
            </w:r>
            <w:r>
              <w:rPr>
                <w:spacing w:val="1"/>
              </w:rPr>
              <w:t>a</w:t>
            </w:r>
            <w:r>
              <w:t>s</w:t>
            </w:r>
          </w:p>
        </w:tc>
        <w:tc>
          <w:tcPr>
            <w:tcW w:w="6454" w:type="dxa"/>
            <w:tcBorders>
              <w:top w:val="single" w:sz="2" w:space="0" w:color="000000"/>
              <w:left w:val="single" w:sz="2" w:space="0" w:color="000000"/>
              <w:bottom w:val="single" w:sz="2" w:space="0" w:color="000000"/>
              <w:right w:val="single" w:sz="2" w:space="0" w:color="000000"/>
            </w:tcBorders>
            <w:vAlign w:val="center"/>
            <w:hideMark/>
          </w:tcPr>
          <w:p w14:paraId="42EE7989"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RoHS (2002/95/EC)</w:t>
            </w:r>
          </w:p>
          <w:p w14:paraId="51B95F73" w14:textId="77777777" w:rsidR="00771AE6" w:rsidRDefault="00771AE6" w:rsidP="008C0747">
            <w:pPr>
              <w:widowControl w:val="0"/>
              <w:autoSpaceDE w:val="0"/>
              <w:autoSpaceDN w:val="0"/>
              <w:adjustRightInd w:val="0"/>
              <w:spacing w:line="203" w:lineRule="exact"/>
              <w:ind w:left="230" w:right="74"/>
              <w:rPr>
                <w:color w:val="000000"/>
                <w:spacing w:val="1"/>
              </w:rPr>
            </w:pPr>
            <w:r>
              <w:rPr>
                <w:color w:val="000000"/>
                <w:spacing w:val="1"/>
              </w:rPr>
              <w:t>Cumplimiento del Anexo XVII de REACH (Sustancias peligrosas) Cumplimiento del Reglamento de la CE 2037/2000, 2038/2000 y 2039/2000</w:t>
            </w:r>
          </w:p>
          <w:p w14:paraId="4F8FA115"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(capa de ozono)</w:t>
            </w:r>
          </w:p>
          <w:p w14:paraId="54238875"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2004/108/EC de compatibilidad electromagnética</w:t>
            </w:r>
          </w:p>
          <w:p w14:paraId="7236C492"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2006/95/EC sobre baja tensión</w:t>
            </w:r>
          </w:p>
          <w:p w14:paraId="3A200D99"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2006/66/EC sobre baterías y acumuladores</w:t>
            </w:r>
          </w:p>
          <w:p w14:paraId="7AB68A75" w14:textId="77777777" w:rsidR="00771AE6" w:rsidRDefault="00771AE6" w:rsidP="008C0747">
            <w:pPr>
              <w:widowControl w:val="0"/>
              <w:autoSpaceDE w:val="0"/>
              <w:autoSpaceDN w:val="0"/>
              <w:adjustRightInd w:val="0"/>
              <w:spacing w:line="203" w:lineRule="exact"/>
              <w:ind w:left="230"/>
              <w:rPr>
                <w:color w:val="000000"/>
                <w:spacing w:val="1"/>
              </w:rPr>
            </w:pPr>
            <w:r>
              <w:rPr>
                <w:color w:val="000000"/>
                <w:spacing w:val="1"/>
              </w:rPr>
              <w:t>Directiva europea 2004/12/EC de empaquetado</w:t>
            </w:r>
          </w:p>
        </w:tc>
      </w:tr>
    </w:tbl>
    <w:p w14:paraId="115E8B06" w14:textId="77777777" w:rsidR="00771AE6" w:rsidRDefault="00771AE6" w:rsidP="00676727"/>
    <w:p w14:paraId="730818E1" w14:textId="77777777" w:rsidR="00676727" w:rsidRDefault="00676727" w:rsidP="00676727"/>
    <w:p w14:paraId="18AF5651" w14:textId="77777777" w:rsidR="00676727" w:rsidRDefault="00676727" w:rsidP="00506CFF">
      <w:pPr>
        <w:pStyle w:val="Ttulo4"/>
      </w:pPr>
      <w:r>
        <w:t>Centro de atención al cliente</w:t>
      </w:r>
    </w:p>
    <w:p w14:paraId="198F2E88" w14:textId="77777777" w:rsidR="00676727" w:rsidRDefault="00676727" w:rsidP="00676727">
      <w:r>
        <w:t xml:space="preserve">Será necesario procurar un servicio de atención al cliente 24hx7d, con un tiempo de respuesta ágil para atender cualquier incidencia o duda de los usuarios. </w:t>
      </w:r>
    </w:p>
    <w:p w14:paraId="24F8C75D" w14:textId="13813BA1" w:rsidR="00676727" w:rsidRDefault="00676727" w:rsidP="00676727">
      <w:r>
        <w:t>En las ofertas se propondrán diferentes medios de comunicación del usuario con el centro de atención al cliente:</w:t>
      </w:r>
      <w:r w:rsidR="0050628B">
        <w:t xml:space="preserve"> interfono,</w:t>
      </w:r>
      <w:r>
        <w:t xml:space="preserve"> teléfono, email, redes sociales...</w:t>
      </w:r>
    </w:p>
    <w:p w14:paraId="7704F7D9" w14:textId="77777777" w:rsidR="00676727" w:rsidRDefault="00676727" w:rsidP="00506CFF">
      <w:pPr>
        <w:pStyle w:val="Ttulo4"/>
      </w:pPr>
      <w:r>
        <w:t>Otros</w:t>
      </w:r>
    </w:p>
    <w:p w14:paraId="14A54176" w14:textId="77777777" w:rsidR="00676727" w:rsidRDefault="00676727" w:rsidP="00676727">
      <w:r>
        <w:t>La solución incorporará las licencias software necesarias para incluir en el sistema de control los planos y disposición de elementos de cada aparcamiento para una mejor gestión por parte de los operarios del centro de control. Se incluirán, asimismo, los trabajos de elaboración de los planos interactivos de cada aparcamiento.</w:t>
      </w:r>
    </w:p>
    <w:p w14:paraId="22CD08A3" w14:textId="77777777" w:rsidR="00676727" w:rsidRDefault="00676727" w:rsidP="00676727">
      <w:r>
        <w:t xml:space="preserve">Corresponde al adjudicatario procurar las acometidas eléctricas, cableados y sistemas de alimentación ininterrumpida necesarias, así como todos los aspectos de obra civil necesarios para la puesta en marcha del equipamiento objeto del contrato. </w:t>
      </w:r>
    </w:p>
    <w:p w14:paraId="2ED1149B" w14:textId="77777777" w:rsidR="00676727" w:rsidRPr="00787A47" w:rsidRDefault="00676727" w:rsidP="00676727">
      <w:pPr>
        <w:rPr>
          <w:lang w:val="es-ES_tradnl"/>
        </w:rPr>
      </w:pPr>
    </w:p>
    <w:p w14:paraId="26104B69" w14:textId="77777777" w:rsidR="00676727" w:rsidRDefault="00676727" w:rsidP="00506CFF">
      <w:pPr>
        <w:pStyle w:val="Ttulo3"/>
      </w:pPr>
      <w:bookmarkStart w:id="54" w:name="_Toc525641204"/>
      <w:bookmarkStart w:id="55" w:name="_Toc525897976"/>
      <w:r>
        <w:t>Sistemas externos</w:t>
      </w:r>
      <w:bookmarkEnd w:id="54"/>
      <w:bookmarkEnd w:id="55"/>
    </w:p>
    <w:p w14:paraId="5A29D176" w14:textId="77777777" w:rsidR="00676727" w:rsidRDefault="00676727" w:rsidP="00506CFF">
      <w:pPr>
        <w:pStyle w:val="Ttulo4"/>
      </w:pPr>
      <w:r>
        <w:t>Integración con el servicio público de transporte</w:t>
      </w:r>
    </w:p>
    <w:p w14:paraId="11557F4D" w14:textId="77777777" w:rsidR="00676727" w:rsidRDefault="00676727" w:rsidP="00676727">
      <w:r>
        <w:t>El sistema ha de</w:t>
      </w:r>
      <w:r w:rsidR="00771AE6" w:rsidRPr="00771AE6">
        <w:t xml:space="preserve"> </w:t>
      </w:r>
      <w:r>
        <w:t xml:space="preserve">integrarse con la información de uso del transporte público, de tal forma que el usuario que haga uso del transporte público tenga acceso a las tarifas de uso disuasorio establecidas para cada aparcamiento, con las siguientes funcionalidades: </w:t>
      </w:r>
    </w:p>
    <w:p w14:paraId="180161E0" w14:textId="77777777" w:rsidR="00676727" w:rsidRDefault="00676727" w:rsidP="00506CFF">
      <w:pPr>
        <w:pStyle w:val="Vieta1"/>
      </w:pPr>
      <w:r>
        <w:t>Permitirá incluir el identificador de la tarjeta transporte del usuario.</w:t>
      </w:r>
    </w:p>
    <w:p w14:paraId="08148AFF" w14:textId="77777777" w:rsidR="00676727" w:rsidRDefault="00676727" w:rsidP="00506CFF">
      <w:pPr>
        <w:pStyle w:val="Vieta1"/>
      </w:pPr>
      <w:r>
        <w:lastRenderedPageBreak/>
        <w:t xml:space="preserve">Validará a aquellos usuarios que han hecho un uso adecuado del aparcamiento y del servicio de transporte público para aplicarles precios de tarifa preferenciales o nulos según se establezca. </w:t>
      </w:r>
    </w:p>
    <w:p w14:paraId="17250A18" w14:textId="77777777" w:rsidR="00676727" w:rsidRDefault="00676727" w:rsidP="00506CFF">
      <w:pPr>
        <w:pStyle w:val="Vieta1"/>
      </w:pPr>
      <w:r>
        <w:t>Validará a aquellos usuarios que no habiendo hecho uso de los servicios de transporte público han realizado el pago de tarifa normal en dichos aparcamientos a través de la aplicación o del sistema de pago físico.</w:t>
      </w:r>
    </w:p>
    <w:p w14:paraId="0300E9B4" w14:textId="77777777" w:rsidR="00676727" w:rsidRDefault="00676727" w:rsidP="00506CFF">
      <w:pPr>
        <w:pStyle w:val="Vieta1"/>
      </w:pPr>
      <w:bookmarkStart w:id="56" w:name="_gjdgxs"/>
      <w:bookmarkEnd w:id="56"/>
      <w:r>
        <w:t>Permitirá a los usuarios que no hagan uso de la aplicación, validar su adecuado uso de los servicios de transporte a través del punto físico de pago y validación.</w:t>
      </w:r>
    </w:p>
    <w:p w14:paraId="55124D98" w14:textId="77777777" w:rsidR="00676727" w:rsidRDefault="00676727" w:rsidP="00506CFF">
      <w:pPr>
        <w:pStyle w:val="Vieta1"/>
      </w:pPr>
      <w:r>
        <w:t>El sistema debe facilitar una lista de usuarios que han hecho un uso indebido del aparcamiento, al no pagar o no hacer uso del transporte público, de tal forma que permita iniciar acciones de gestión de sanciones para con ellos.</w:t>
      </w:r>
    </w:p>
    <w:p w14:paraId="3A37AAB2" w14:textId="77777777" w:rsidR="00676727" w:rsidRDefault="00676727" w:rsidP="00506CFF">
      <w:pPr>
        <w:pStyle w:val="Vieta1"/>
      </w:pPr>
      <w:r>
        <w:t xml:space="preserve">Otros que los ofertantes propongan. </w:t>
      </w:r>
    </w:p>
    <w:p w14:paraId="049C3D6B" w14:textId="77777777" w:rsidR="00676727" w:rsidRDefault="00676727" w:rsidP="00506CFF">
      <w:pPr>
        <w:pStyle w:val="Ttulo2"/>
      </w:pPr>
      <w:bookmarkStart w:id="57" w:name="_Toc525641205"/>
      <w:bookmarkStart w:id="58" w:name="_Toc525897977"/>
      <w:r>
        <w:t>Requerimientos de Servicios</w:t>
      </w:r>
      <w:bookmarkEnd w:id="57"/>
      <w:bookmarkEnd w:id="58"/>
    </w:p>
    <w:p w14:paraId="78ECE1AC" w14:textId="77777777" w:rsidR="00676727" w:rsidRDefault="00676727" w:rsidP="00676727">
      <w:r>
        <w:t xml:space="preserve">Será necesario proveer los siguientes servicios: </w:t>
      </w:r>
    </w:p>
    <w:p w14:paraId="329A7F58" w14:textId="77777777" w:rsidR="00676727" w:rsidRDefault="00676727" w:rsidP="00506CFF">
      <w:pPr>
        <w:pStyle w:val="Ttulo3"/>
      </w:pPr>
      <w:bookmarkStart w:id="59" w:name="_Toc525641206"/>
      <w:bookmarkStart w:id="60" w:name="_Toc525897978"/>
      <w:r>
        <w:t>Gestión de proyecto</w:t>
      </w:r>
      <w:bookmarkEnd w:id="59"/>
      <w:bookmarkEnd w:id="60"/>
    </w:p>
    <w:p w14:paraId="6C14102F" w14:textId="77777777" w:rsidR="00676727" w:rsidRDefault="00676727" w:rsidP="00506CFF">
      <w:pPr>
        <w:pStyle w:val="Vieta1"/>
      </w:pPr>
      <w:r>
        <w:t xml:space="preserve">Será imprescindible aportar un grupo de trabajo local, liderado por un Jefe de Proyecto local, que esté disponible durante la ejecución de los trabajos en todo momento para la Dirección del Contrato en todas las fases.  </w:t>
      </w:r>
    </w:p>
    <w:p w14:paraId="58BDC446" w14:textId="77777777" w:rsidR="00676727" w:rsidRDefault="00676727" w:rsidP="00506CFF">
      <w:pPr>
        <w:pStyle w:val="Vieta1"/>
      </w:pPr>
      <w:r>
        <w:t xml:space="preserve">Se establecen por defecto reuniones mensuales de seguimiento, sin perjuicio de que puedan organizarse con mayor frecuencia a juicio de la Dirección del Contrato. El adjudicatario deberá realizar los informes de progreso correspondientes. </w:t>
      </w:r>
    </w:p>
    <w:p w14:paraId="031F8C2C" w14:textId="77777777" w:rsidR="00676727" w:rsidRDefault="00676727" w:rsidP="00506CFF">
      <w:pPr>
        <w:pStyle w:val="Vieta1"/>
      </w:pPr>
      <w:r>
        <w:t xml:space="preserve">La Dirección del Contrato se reserva el derecho de solicitar el cambio de la persona/s asignadas al servicio si se observa falta de corrección o deficiente realización de sus funciones. </w:t>
      </w:r>
    </w:p>
    <w:p w14:paraId="6C51262F" w14:textId="77777777" w:rsidR="00676727" w:rsidRDefault="00676727" w:rsidP="00506CFF">
      <w:pPr>
        <w:pStyle w:val="Vieta1"/>
      </w:pPr>
      <w:r>
        <w:t xml:space="preserve">Será necesario realizar un seguimiento del proyecto y control de hitos y dependencias. </w:t>
      </w:r>
    </w:p>
    <w:p w14:paraId="0032CDBE" w14:textId="77777777" w:rsidR="00676727" w:rsidRDefault="00676727" w:rsidP="00506CFF">
      <w:pPr>
        <w:pStyle w:val="Vieta1"/>
      </w:pPr>
      <w:r>
        <w:t xml:space="preserve">El equipo de trabajo coordinará los trabajos necesarios con el personal técnico del CRTM y de los concesionarios de los aparcamientos, como la gestión de accesos y permisos, replanteos en campo, etc. </w:t>
      </w:r>
    </w:p>
    <w:p w14:paraId="380BB563" w14:textId="77777777" w:rsidR="00676727" w:rsidRDefault="00676727" w:rsidP="00506CFF">
      <w:pPr>
        <w:pStyle w:val="Ttulo3"/>
      </w:pPr>
      <w:bookmarkStart w:id="61" w:name="_Ref525567725"/>
      <w:bookmarkStart w:id="62" w:name="_Toc525641207"/>
      <w:bookmarkStart w:id="63" w:name="_Toc525897979"/>
      <w:r>
        <w:t>Redacción de proyecto básico</w:t>
      </w:r>
      <w:bookmarkEnd w:id="61"/>
      <w:bookmarkEnd w:id="62"/>
      <w:bookmarkEnd w:id="63"/>
    </w:p>
    <w:p w14:paraId="343A55C2" w14:textId="77777777" w:rsidR="00676727" w:rsidRPr="00C50C6D" w:rsidRDefault="00676727" w:rsidP="00676727">
      <w:r w:rsidRPr="005F5E4F">
        <w:t>La oferta deberá contener el proyecto básico</w:t>
      </w:r>
      <w:r>
        <w:t xml:space="preserve">, con al menos los siguientes contenidos: </w:t>
      </w:r>
    </w:p>
    <w:p w14:paraId="3CF8BD95" w14:textId="77777777" w:rsidR="00676727" w:rsidRDefault="00676727" w:rsidP="00506CFF">
      <w:pPr>
        <w:pStyle w:val="Vieta1"/>
      </w:pPr>
      <w:r>
        <w:t>Antecedentes, escenario, justificación</w:t>
      </w:r>
    </w:p>
    <w:p w14:paraId="2D8DC942" w14:textId="77777777" w:rsidR="00676727" w:rsidRPr="002602B3" w:rsidRDefault="00676727" w:rsidP="00506CFF">
      <w:pPr>
        <w:pStyle w:val="Vieta1"/>
      </w:pPr>
      <w:r>
        <w:t>Objetivos del sistema e indicadores de medición de resultados finales</w:t>
      </w:r>
    </w:p>
    <w:p w14:paraId="336EB16F" w14:textId="77777777" w:rsidR="00676727" w:rsidRDefault="00676727" w:rsidP="00506CFF">
      <w:pPr>
        <w:pStyle w:val="Vieta1"/>
      </w:pPr>
      <w:r>
        <w:t>Arquitectura general del sistema</w:t>
      </w:r>
    </w:p>
    <w:p w14:paraId="3899BB9A" w14:textId="77777777" w:rsidR="00676727" w:rsidRDefault="00676727" w:rsidP="00EB0F55">
      <w:pPr>
        <w:pStyle w:val="Vieta1"/>
        <w:numPr>
          <w:ilvl w:val="1"/>
          <w:numId w:val="23"/>
        </w:numPr>
      </w:pPr>
      <w:r>
        <w:t>Equipamiento en campo y red local.</w:t>
      </w:r>
    </w:p>
    <w:p w14:paraId="7CBED956" w14:textId="77777777" w:rsidR="00676727" w:rsidRDefault="00676727" w:rsidP="00EB0F55">
      <w:pPr>
        <w:pStyle w:val="Vieta1"/>
        <w:numPr>
          <w:ilvl w:val="1"/>
          <w:numId w:val="23"/>
        </w:numPr>
      </w:pPr>
      <w:r>
        <w:t>Sistemas de backoffice.</w:t>
      </w:r>
    </w:p>
    <w:p w14:paraId="40A4A2A4" w14:textId="77777777" w:rsidR="00676727" w:rsidRDefault="00676727" w:rsidP="00506CFF">
      <w:pPr>
        <w:pStyle w:val="Vieta1"/>
      </w:pPr>
      <w:r>
        <w:t>Especificación funcional de cada módulo del sistema, considerando los requerimientos específicos que se deben cumplir en el proyecto, sobre:</w:t>
      </w:r>
    </w:p>
    <w:p w14:paraId="070044B9" w14:textId="77777777" w:rsidR="00676727" w:rsidRDefault="00676727" w:rsidP="00EB0F55">
      <w:pPr>
        <w:pStyle w:val="Vieta1"/>
        <w:numPr>
          <w:ilvl w:val="1"/>
          <w:numId w:val="23"/>
        </w:numPr>
      </w:pPr>
      <w:r>
        <w:t>Sistema de control de accesos.</w:t>
      </w:r>
    </w:p>
    <w:p w14:paraId="30592A33" w14:textId="77777777" w:rsidR="00676727" w:rsidRDefault="00676727" w:rsidP="00EB0F55">
      <w:pPr>
        <w:pStyle w:val="Vieta1"/>
        <w:numPr>
          <w:ilvl w:val="1"/>
          <w:numId w:val="23"/>
        </w:numPr>
      </w:pPr>
      <w:r>
        <w:t>Sistema de pago.</w:t>
      </w:r>
    </w:p>
    <w:p w14:paraId="67B4BAD2" w14:textId="77777777" w:rsidR="00676727" w:rsidRDefault="00676727" w:rsidP="00EB0F55">
      <w:pPr>
        <w:pStyle w:val="Vieta1"/>
        <w:numPr>
          <w:ilvl w:val="1"/>
          <w:numId w:val="23"/>
        </w:numPr>
      </w:pPr>
      <w:r>
        <w:t>Sistema de videovigilancia.</w:t>
      </w:r>
    </w:p>
    <w:p w14:paraId="1B6FF165" w14:textId="77777777" w:rsidR="00676727" w:rsidRDefault="00676727" w:rsidP="00EB0F55">
      <w:pPr>
        <w:pStyle w:val="Vieta1"/>
        <w:numPr>
          <w:ilvl w:val="1"/>
          <w:numId w:val="23"/>
        </w:numPr>
      </w:pPr>
      <w:r>
        <w:lastRenderedPageBreak/>
        <w:t xml:space="preserve">Intercambio de información con CRTM (y </w:t>
      </w:r>
      <w:r w:rsidR="00C70712">
        <w:t>otras entidades que puedan ser necesarias, en su caso</w:t>
      </w:r>
      <w:r>
        <w:t>)</w:t>
      </w:r>
      <w:r w:rsidR="00C70712">
        <w:t>.</w:t>
      </w:r>
    </w:p>
    <w:p w14:paraId="308C60C5" w14:textId="77777777" w:rsidR="00676727" w:rsidRDefault="00676727" w:rsidP="00EB0F55">
      <w:pPr>
        <w:pStyle w:val="Vieta1"/>
        <w:numPr>
          <w:ilvl w:val="1"/>
          <w:numId w:val="23"/>
        </w:numPr>
      </w:pPr>
      <w:r>
        <w:t>Centro de control.</w:t>
      </w:r>
    </w:p>
    <w:p w14:paraId="14693E6F" w14:textId="77777777" w:rsidR="00676727" w:rsidRDefault="00676727" w:rsidP="00EB0F55">
      <w:pPr>
        <w:pStyle w:val="Vieta1"/>
        <w:numPr>
          <w:ilvl w:val="1"/>
          <w:numId w:val="23"/>
        </w:numPr>
      </w:pPr>
      <w:r>
        <w:t>App de usuario.</w:t>
      </w:r>
    </w:p>
    <w:p w14:paraId="248CEC23" w14:textId="77777777" w:rsidR="00676727" w:rsidRDefault="00676727" w:rsidP="00506CFF">
      <w:pPr>
        <w:pStyle w:val="Vieta1"/>
      </w:pPr>
      <w:r>
        <w:t xml:space="preserve">Otros: acometidas, canalizaciones, etc. </w:t>
      </w:r>
    </w:p>
    <w:p w14:paraId="4D4BBCF3" w14:textId="77777777" w:rsidR="00676727" w:rsidRDefault="00676727" w:rsidP="00506CFF">
      <w:pPr>
        <w:pStyle w:val="Vieta1"/>
      </w:pPr>
      <w:r>
        <w:t>Planificación del proyecto.</w:t>
      </w:r>
    </w:p>
    <w:p w14:paraId="6D9CA5FE" w14:textId="77777777" w:rsidR="00676727" w:rsidRDefault="00676727" w:rsidP="00506CFF">
      <w:pPr>
        <w:pStyle w:val="Vieta1"/>
      </w:pPr>
      <w:r>
        <w:t xml:space="preserve">Definición de la Operación y el Mantenimiento. Dimensionamiento de recursos y stock de material. Plan de Operación y Mantenimiento. </w:t>
      </w:r>
    </w:p>
    <w:p w14:paraId="2D98FACF" w14:textId="77777777" w:rsidR="00676727" w:rsidRDefault="00676727" w:rsidP="00506CFF">
      <w:pPr>
        <w:pStyle w:val="Vieta1"/>
      </w:pPr>
      <w:r>
        <w:t xml:space="preserve">Presupuesto. </w:t>
      </w:r>
    </w:p>
    <w:p w14:paraId="60DAA2A6" w14:textId="0F98C396" w:rsidR="00676727" w:rsidRDefault="00676727" w:rsidP="00506CFF">
      <w:pPr>
        <w:pStyle w:val="Vieta1"/>
        <w:rPr>
          <w:ins w:id="64" w:author="Autor"/>
        </w:rPr>
      </w:pPr>
      <w:r>
        <w:t xml:space="preserve">Otros datos de interés que se consideren. </w:t>
      </w:r>
    </w:p>
    <w:p w14:paraId="729400EB" w14:textId="39762CD4" w:rsidR="00E150B2" w:rsidRDefault="00E150B2" w:rsidP="00506CFF">
      <w:pPr>
        <w:pStyle w:val="Vieta1"/>
      </w:pPr>
      <w:ins w:id="65" w:author="Autor">
        <w:r>
          <w:t>Definición de entornos de desarrollo, de pruebas y de preproducción. El entorno de pruebas debe ser estable. El CRTM tendrá acceso a este entorno durante toda la duración del proyecto. El CRTM determinará si es preciso contar con equipos de pruebas idénticos a los de producción en el CDC.</w:t>
        </w:r>
      </w:ins>
    </w:p>
    <w:p w14:paraId="3E9EB723" w14:textId="77777777" w:rsidR="00676727" w:rsidRDefault="00676727" w:rsidP="00506CFF">
      <w:pPr>
        <w:pStyle w:val="Ttulo3"/>
      </w:pPr>
      <w:bookmarkStart w:id="66" w:name="_Toc525641208"/>
      <w:bookmarkStart w:id="67" w:name="_Toc525897980"/>
      <w:r>
        <w:t>Proyecto de implantación de equipos</w:t>
      </w:r>
      <w:bookmarkEnd w:id="66"/>
      <w:bookmarkEnd w:id="67"/>
    </w:p>
    <w:p w14:paraId="69E484B7" w14:textId="77777777" w:rsidR="00676727" w:rsidRDefault="00676727" w:rsidP="00676727">
      <w:r>
        <w:t xml:space="preserve">Una vez comenzado el Contrato y </w:t>
      </w:r>
      <w:r w:rsidRPr="00337B27">
        <w:t>en el plazo máximo de 2 meses</w:t>
      </w:r>
      <w:r>
        <w:t xml:space="preserve">, se redactará el proyecto de detalle, que debe recoger todas las actividades relacionadas con la implantación de los elementos en campo y de centro de control, con la definición funcional de cada uno de los sistemas. </w:t>
      </w:r>
    </w:p>
    <w:p w14:paraId="7EC459DC" w14:textId="77777777" w:rsidR="00676727" w:rsidRPr="000A5F3C" w:rsidRDefault="00676727" w:rsidP="00676727">
      <w:r w:rsidRPr="000A5F3C">
        <w:t>El</w:t>
      </w:r>
      <w:r w:rsidRPr="000A5F3C">
        <w:rPr>
          <w:spacing w:val="20"/>
        </w:rPr>
        <w:t xml:space="preserve"> </w:t>
      </w:r>
      <w:r w:rsidRPr="000A5F3C">
        <w:t>Proyecto</w:t>
      </w:r>
      <w:r w:rsidRPr="000A5F3C">
        <w:rPr>
          <w:spacing w:val="22"/>
        </w:rPr>
        <w:t xml:space="preserve"> </w:t>
      </w:r>
      <w:r w:rsidRPr="000A5F3C">
        <w:rPr>
          <w:spacing w:val="-2"/>
        </w:rPr>
        <w:t>de</w:t>
      </w:r>
      <w:r w:rsidRPr="000A5F3C">
        <w:rPr>
          <w:spacing w:val="22"/>
        </w:rPr>
        <w:t xml:space="preserve"> </w:t>
      </w:r>
      <w:r w:rsidRPr="000A5F3C">
        <w:t>Implantación</w:t>
      </w:r>
      <w:r w:rsidRPr="000A5F3C">
        <w:rPr>
          <w:spacing w:val="20"/>
        </w:rPr>
        <w:t xml:space="preserve"> </w:t>
      </w:r>
      <w:r w:rsidRPr="000A5F3C">
        <w:t>deberá</w:t>
      </w:r>
      <w:r w:rsidRPr="000A5F3C">
        <w:rPr>
          <w:spacing w:val="21"/>
        </w:rPr>
        <w:t xml:space="preserve"> </w:t>
      </w:r>
      <w:r w:rsidRPr="000A5F3C">
        <w:t>ser</w:t>
      </w:r>
      <w:r w:rsidRPr="000A5F3C">
        <w:rPr>
          <w:spacing w:val="21"/>
        </w:rPr>
        <w:t xml:space="preserve"> </w:t>
      </w:r>
      <w:r w:rsidRPr="000A5F3C">
        <w:t>un</w:t>
      </w:r>
      <w:r w:rsidRPr="000A5F3C">
        <w:rPr>
          <w:spacing w:val="19"/>
        </w:rPr>
        <w:t xml:space="preserve"> </w:t>
      </w:r>
      <w:r w:rsidRPr="000A5F3C">
        <w:t>proyecto</w:t>
      </w:r>
      <w:r w:rsidRPr="000A5F3C">
        <w:rPr>
          <w:spacing w:val="22"/>
        </w:rPr>
        <w:t xml:space="preserve"> </w:t>
      </w:r>
      <w:r w:rsidRPr="000A5F3C">
        <w:t>completo,</w:t>
      </w:r>
      <w:r w:rsidRPr="000A5F3C">
        <w:rPr>
          <w:spacing w:val="21"/>
        </w:rPr>
        <w:t xml:space="preserve"> </w:t>
      </w:r>
      <w:r w:rsidRPr="000A5F3C">
        <w:rPr>
          <w:spacing w:val="-2"/>
        </w:rPr>
        <w:t>recoger</w:t>
      </w:r>
      <w:r w:rsidRPr="000A5F3C">
        <w:rPr>
          <w:spacing w:val="21"/>
        </w:rPr>
        <w:t xml:space="preserve"> </w:t>
      </w:r>
      <w:r w:rsidRPr="000A5F3C">
        <w:t>todos</w:t>
      </w:r>
      <w:r w:rsidRPr="000A5F3C">
        <w:rPr>
          <w:spacing w:val="19"/>
        </w:rPr>
        <w:t xml:space="preserve"> </w:t>
      </w:r>
      <w:r w:rsidRPr="000A5F3C">
        <w:t>los</w:t>
      </w:r>
      <w:r w:rsidRPr="000A5F3C">
        <w:rPr>
          <w:spacing w:val="39"/>
        </w:rPr>
        <w:t xml:space="preserve"> </w:t>
      </w:r>
      <w:r w:rsidRPr="000A5F3C">
        <w:t>requerimientos</w:t>
      </w:r>
      <w:r w:rsidRPr="000A5F3C">
        <w:rPr>
          <w:spacing w:val="29"/>
        </w:rPr>
        <w:t xml:space="preserve"> </w:t>
      </w:r>
      <w:r w:rsidRPr="000A5F3C">
        <w:t>técnicos</w:t>
      </w:r>
      <w:r w:rsidRPr="000A5F3C">
        <w:rPr>
          <w:spacing w:val="29"/>
        </w:rPr>
        <w:t xml:space="preserve"> </w:t>
      </w:r>
      <w:r w:rsidRPr="000A5F3C">
        <w:t>y</w:t>
      </w:r>
      <w:r w:rsidRPr="000A5F3C">
        <w:rPr>
          <w:spacing w:val="27"/>
        </w:rPr>
        <w:t xml:space="preserve"> </w:t>
      </w:r>
      <w:r w:rsidRPr="000A5F3C">
        <w:t>operacionales</w:t>
      </w:r>
      <w:r w:rsidRPr="000A5F3C">
        <w:rPr>
          <w:spacing w:val="30"/>
        </w:rPr>
        <w:t xml:space="preserve"> </w:t>
      </w:r>
      <w:r w:rsidRPr="000A5F3C">
        <w:t>contenidos</w:t>
      </w:r>
      <w:r w:rsidRPr="000A5F3C">
        <w:rPr>
          <w:spacing w:val="27"/>
        </w:rPr>
        <w:t xml:space="preserve"> </w:t>
      </w:r>
      <w:r w:rsidRPr="000A5F3C">
        <w:t>en</w:t>
      </w:r>
      <w:r w:rsidRPr="000A5F3C">
        <w:rPr>
          <w:spacing w:val="28"/>
        </w:rPr>
        <w:t xml:space="preserve"> </w:t>
      </w:r>
      <w:r w:rsidRPr="000A5F3C">
        <w:t>el</w:t>
      </w:r>
      <w:r w:rsidRPr="000A5F3C">
        <w:rPr>
          <w:spacing w:val="28"/>
        </w:rPr>
        <w:t xml:space="preserve"> </w:t>
      </w:r>
      <w:r w:rsidRPr="000A5F3C">
        <w:t>presente</w:t>
      </w:r>
      <w:r w:rsidRPr="000A5F3C">
        <w:rPr>
          <w:spacing w:val="30"/>
        </w:rPr>
        <w:t xml:space="preserve"> </w:t>
      </w:r>
      <w:r w:rsidRPr="000A5F3C">
        <w:t>Pliego</w:t>
      </w:r>
      <w:r w:rsidRPr="000A5F3C">
        <w:rPr>
          <w:spacing w:val="30"/>
        </w:rPr>
        <w:t xml:space="preserve"> </w:t>
      </w:r>
      <w:r w:rsidRPr="000A5F3C">
        <w:t>de</w:t>
      </w:r>
      <w:r w:rsidRPr="000A5F3C">
        <w:rPr>
          <w:spacing w:val="29"/>
        </w:rPr>
        <w:t xml:space="preserve"> </w:t>
      </w:r>
      <w:r w:rsidRPr="000A5F3C">
        <w:t>Prescripciones</w:t>
      </w:r>
      <w:r w:rsidRPr="000A5F3C">
        <w:rPr>
          <w:spacing w:val="67"/>
        </w:rPr>
        <w:t xml:space="preserve"> </w:t>
      </w:r>
      <w:r w:rsidRPr="000A5F3C">
        <w:t>Técnicas,</w:t>
      </w:r>
      <w:r w:rsidRPr="000A5F3C">
        <w:rPr>
          <w:spacing w:val="-2"/>
        </w:rPr>
        <w:t xml:space="preserve"> </w:t>
      </w:r>
      <w:r w:rsidRPr="000A5F3C">
        <w:t>debiendo incluir los</w:t>
      </w:r>
      <w:r w:rsidRPr="000A5F3C">
        <w:rPr>
          <w:spacing w:val="1"/>
        </w:rPr>
        <w:t xml:space="preserve"> </w:t>
      </w:r>
      <w:r w:rsidRPr="000A5F3C">
        <w:t>siguientes contenidos</w:t>
      </w:r>
      <w:r w:rsidRPr="000A5F3C">
        <w:rPr>
          <w:spacing w:val="-2"/>
        </w:rPr>
        <w:t xml:space="preserve"> </w:t>
      </w:r>
      <w:r w:rsidRPr="000A5F3C">
        <w:t>mínimos</w:t>
      </w:r>
      <w:r>
        <w:t xml:space="preserve"> en una </w:t>
      </w:r>
      <w:r w:rsidRPr="00DD7167">
        <w:rPr>
          <w:b/>
        </w:rPr>
        <w:t>Memoria explicativa</w:t>
      </w:r>
      <w:r>
        <w:t xml:space="preserve"> de las actuaciones, con al menos los siguientes anexos</w:t>
      </w:r>
      <w:r w:rsidRPr="000A5F3C">
        <w:t>:</w:t>
      </w:r>
    </w:p>
    <w:p w14:paraId="4DB85704" w14:textId="77777777" w:rsidR="00676727" w:rsidRDefault="00676727" w:rsidP="00506CFF">
      <w:pPr>
        <w:pStyle w:val="Vieta1"/>
      </w:pPr>
      <w:r w:rsidRPr="000A5F3C">
        <w:t>Descripción funcional detallada del</w:t>
      </w:r>
      <w:r w:rsidRPr="00030E2B">
        <w:t xml:space="preserve"> </w:t>
      </w:r>
      <w:r w:rsidRPr="000A5F3C">
        <w:t>Sistema</w:t>
      </w:r>
      <w:r w:rsidRPr="00030E2B">
        <w:t xml:space="preserve"> </w:t>
      </w:r>
      <w:r w:rsidRPr="000A5F3C">
        <w:t>implantado.</w:t>
      </w:r>
    </w:p>
    <w:p w14:paraId="33EF054D" w14:textId="77777777" w:rsidR="00676727" w:rsidRDefault="00676727" w:rsidP="00EB0F55">
      <w:pPr>
        <w:pStyle w:val="Vieta1"/>
        <w:numPr>
          <w:ilvl w:val="1"/>
          <w:numId w:val="23"/>
        </w:numPr>
      </w:pPr>
      <w:r>
        <w:t xml:space="preserve">Listado de toda la casuística posible, incluyendo: </w:t>
      </w:r>
    </w:p>
    <w:p w14:paraId="73AB346F" w14:textId="77777777" w:rsidR="00676727" w:rsidRDefault="00676727" w:rsidP="00EB0F55">
      <w:pPr>
        <w:pStyle w:val="Vieta1"/>
        <w:numPr>
          <w:ilvl w:val="2"/>
          <w:numId w:val="23"/>
        </w:numPr>
      </w:pPr>
      <w:r>
        <w:t>Posibles vías de fraude o impago.</w:t>
      </w:r>
    </w:p>
    <w:p w14:paraId="0A0781E2" w14:textId="77777777" w:rsidR="00676727" w:rsidRDefault="00676727" w:rsidP="00EB0F55">
      <w:pPr>
        <w:pStyle w:val="Vieta1"/>
        <w:numPr>
          <w:ilvl w:val="2"/>
          <w:numId w:val="23"/>
        </w:numPr>
      </w:pPr>
      <w:r>
        <w:t>Funcionamiento en modo degradado.</w:t>
      </w:r>
    </w:p>
    <w:p w14:paraId="5D0E82CE" w14:textId="77777777" w:rsidR="00676727" w:rsidRDefault="00676727" w:rsidP="00EB0F55">
      <w:pPr>
        <w:pStyle w:val="Vieta1"/>
        <w:numPr>
          <w:ilvl w:val="1"/>
          <w:numId w:val="23"/>
        </w:numPr>
      </w:pPr>
      <w:r>
        <w:t xml:space="preserve">Fichas de casos de uso, diagramas de secuencia y respuesta funcional esperada. </w:t>
      </w:r>
    </w:p>
    <w:p w14:paraId="10BD1286" w14:textId="77777777" w:rsidR="00676727" w:rsidRDefault="00676727" w:rsidP="00506CFF">
      <w:pPr>
        <w:pStyle w:val="Vieta1"/>
      </w:pPr>
      <w:r>
        <w:t xml:space="preserve">Descripción técnica de la solución en todos los niveles. </w:t>
      </w:r>
    </w:p>
    <w:p w14:paraId="407C518E" w14:textId="77777777" w:rsidR="00676727" w:rsidRDefault="00676727" w:rsidP="00506CFF">
      <w:pPr>
        <w:pStyle w:val="Vieta1"/>
      </w:pPr>
      <w:r>
        <w:t>Análisis de requerimientos de integración con sistemas centrales del CRTM. Propuesta de interfaces de datos para:</w:t>
      </w:r>
    </w:p>
    <w:p w14:paraId="7C519B3C" w14:textId="3F2F2092" w:rsidR="00676727" w:rsidRDefault="00676727" w:rsidP="00EB0F55">
      <w:pPr>
        <w:pStyle w:val="Vieta1"/>
        <w:numPr>
          <w:ilvl w:val="1"/>
          <w:numId w:val="23"/>
        </w:numPr>
      </w:pPr>
      <w:r>
        <w:t xml:space="preserve">Validaciones realizadas </w:t>
      </w:r>
      <w:r w:rsidRPr="004E490C">
        <w:t>en la red del CRTM y RENFE</w:t>
      </w:r>
      <w:r>
        <w:t xml:space="preserve"> sobre la Tarjeta de Transporte Público (TTP) y la Tarjeta MULTI</w:t>
      </w:r>
      <w:ins w:id="68" w:author="Autor">
        <w:r w:rsidR="00E150B2">
          <w:t xml:space="preserve"> en formato BIT.</w:t>
        </w:r>
      </w:ins>
      <w:del w:id="69" w:author="Autor">
        <w:r w:rsidDel="00E150B2">
          <w:delText>.</w:delText>
        </w:r>
      </w:del>
    </w:p>
    <w:p w14:paraId="61BD4727" w14:textId="77777777" w:rsidR="00676727" w:rsidRDefault="00676727" w:rsidP="00EB0F55">
      <w:pPr>
        <w:pStyle w:val="Vieta1"/>
        <w:numPr>
          <w:ilvl w:val="1"/>
          <w:numId w:val="23"/>
        </w:numPr>
      </w:pPr>
      <w:r>
        <w:t>Nivel de ocupación de los aparcamientos.</w:t>
      </w:r>
    </w:p>
    <w:p w14:paraId="355F94D6" w14:textId="77777777" w:rsidR="00676727" w:rsidRDefault="00676727" w:rsidP="00EB0F55">
      <w:pPr>
        <w:pStyle w:val="Vieta1"/>
        <w:numPr>
          <w:ilvl w:val="1"/>
          <w:numId w:val="23"/>
        </w:numPr>
      </w:pPr>
      <w:r>
        <w:t>Acceso en tiempo real y grabaciones de videovigilancia. Alarmas de seguridad.</w:t>
      </w:r>
    </w:p>
    <w:p w14:paraId="2EDD9E46" w14:textId="77777777" w:rsidR="00676727" w:rsidRPr="004E490C" w:rsidRDefault="00676727" w:rsidP="00EB0F55">
      <w:pPr>
        <w:pStyle w:val="Vieta1"/>
        <w:numPr>
          <w:ilvl w:val="1"/>
          <w:numId w:val="23"/>
        </w:numPr>
      </w:pPr>
      <w:r w:rsidRPr="00025A17">
        <w:t>Datos históricos de demanda.</w:t>
      </w:r>
    </w:p>
    <w:p w14:paraId="070DB6AE" w14:textId="77777777" w:rsidR="00676727" w:rsidRPr="000A5F3C" w:rsidRDefault="00676727" w:rsidP="00506CFF">
      <w:pPr>
        <w:pStyle w:val="Vieta1"/>
      </w:pPr>
      <w:r>
        <w:t xml:space="preserve">Replanteo de detalle. </w:t>
      </w:r>
      <w:r w:rsidRPr="000A5F3C">
        <w:t>Cálculos</w:t>
      </w:r>
      <w:r w:rsidRPr="00030E2B">
        <w:t xml:space="preserve"> </w:t>
      </w:r>
      <w:r w:rsidRPr="000A5F3C">
        <w:t>justificativos</w:t>
      </w:r>
      <w:r w:rsidRPr="00030E2B">
        <w:t xml:space="preserve"> </w:t>
      </w:r>
      <w:r w:rsidRPr="000A5F3C">
        <w:t>necesarios</w:t>
      </w:r>
      <w:r w:rsidRPr="00030E2B">
        <w:t xml:space="preserve"> </w:t>
      </w:r>
      <w:r w:rsidRPr="000A5F3C">
        <w:t>según</w:t>
      </w:r>
      <w:r w:rsidRPr="00030E2B">
        <w:t xml:space="preserve"> </w:t>
      </w:r>
      <w:r w:rsidRPr="000A5F3C">
        <w:t>la</w:t>
      </w:r>
      <w:r w:rsidRPr="00030E2B">
        <w:t xml:space="preserve"> </w:t>
      </w:r>
      <w:r w:rsidRPr="000A5F3C">
        <w:t>normativa</w:t>
      </w:r>
      <w:r w:rsidRPr="00030E2B">
        <w:t xml:space="preserve"> </w:t>
      </w:r>
      <w:r w:rsidRPr="000A5F3C">
        <w:t>vigente:</w:t>
      </w:r>
      <w:r w:rsidRPr="00030E2B">
        <w:t xml:space="preserve"> </w:t>
      </w:r>
      <w:r w:rsidRPr="000A5F3C">
        <w:t>cálculos</w:t>
      </w:r>
      <w:r w:rsidRPr="00030E2B">
        <w:t xml:space="preserve"> </w:t>
      </w:r>
      <w:r w:rsidRPr="000A5F3C">
        <w:t>eléctricos,</w:t>
      </w:r>
      <w:r w:rsidRPr="00030E2B">
        <w:t xml:space="preserve"> de </w:t>
      </w:r>
      <w:r w:rsidRPr="000A5F3C">
        <w:t>estructuras,</w:t>
      </w:r>
      <w:r w:rsidRPr="00030E2B">
        <w:t xml:space="preserve"> </w:t>
      </w:r>
      <w:r w:rsidRPr="000A5F3C">
        <w:t>etc.</w:t>
      </w:r>
    </w:p>
    <w:p w14:paraId="3425DD1F" w14:textId="77777777" w:rsidR="00676727" w:rsidRPr="000A5F3C" w:rsidRDefault="00676727" w:rsidP="00506CFF">
      <w:pPr>
        <w:pStyle w:val="Vieta1"/>
      </w:pPr>
      <w:r w:rsidRPr="000A5F3C">
        <w:t>Planos</w:t>
      </w:r>
      <w:r w:rsidRPr="00030E2B">
        <w:t xml:space="preserve"> </w:t>
      </w:r>
      <w:r w:rsidRPr="000A5F3C">
        <w:t>generales</w:t>
      </w:r>
      <w:r w:rsidRPr="00030E2B">
        <w:t xml:space="preserve"> </w:t>
      </w:r>
      <w:r w:rsidRPr="000A5F3C">
        <w:t>y</w:t>
      </w:r>
      <w:r w:rsidRPr="00030E2B">
        <w:t xml:space="preserve"> </w:t>
      </w:r>
      <w:r w:rsidRPr="000A5F3C">
        <w:t>planos</w:t>
      </w:r>
      <w:r w:rsidRPr="00030E2B">
        <w:t xml:space="preserve"> </w:t>
      </w:r>
      <w:r w:rsidRPr="000A5F3C">
        <w:t>de</w:t>
      </w:r>
      <w:r w:rsidRPr="00030E2B">
        <w:t xml:space="preserve"> </w:t>
      </w:r>
      <w:r w:rsidRPr="000A5F3C">
        <w:t>detalle</w:t>
      </w:r>
      <w:r w:rsidRPr="00030E2B">
        <w:t xml:space="preserve"> </w:t>
      </w:r>
      <w:r w:rsidRPr="000A5F3C">
        <w:t>de</w:t>
      </w:r>
      <w:r w:rsidRPr="00030E2B">
        <w:t xml:space="preserve"> </w:t>
      </w:r>
      <w:r w:rsidRPr="000A5F3C">
        <w:t>todos</w:t>
      </w:r>
      <w:r w:rsidRPr="00030E2B">
        <w:t xml:space="preserve"> </w:t>
      </w:r>
      <w:r w:rsidRPr="000A5F3C">
        <w:t>los</w:t>
      </w:r>
      <w:r w:rsidRPr="00030E2B">
        <w:t xml:space="preserve"> </w:t>
      </w:r>
      <w:r w:rsidRPr="000A5F3C">
        <w:t>equipos</w:t>
      </w:r>
      <w:r w:rsidRPr="00030E2B">
        <w:t xml:space="preserve"> </w:t>
      </w:r>
      <w:r w:rsidRPr="000A5F3C">
        <w:t>y</w:t>
      </w:r>
      <w:r w:rsidRPr="00030E2B">
        <w:t xml:space="preserve"> </w:t>
      </w:r>
      <w:r w:rsidRPr="000A5F3C">
        <w:t>subsistemas:</w:t>
      </w:r>
      <w:r w:rsidRPr="00030E2B">
        <w:t xml:space="preserve"> </w:t>
      </w:r>
      <w:r>
        <w:t>soportes</w:t>
      </w:r>
      <w:r w:rsidRPr="000A5F3C">
        <w:t>,</w:t>
      </w:r>
      <w:r w:rsidRPr="00030E2B">
        <w:t xml:space="preserve"> </w:t>
      </w:r>
      <w:r w:rsidRPr="000A5F3C">
        <w:t>equipos</w:t>
      </w:r>
      <w:r w:rsidRPr="00030E2B">
        <w:t xml:space="preserve"> </w:t>
      </w:r>
      <w:r w:rsidRPr="000A5F3C">
        <w:t>de</w:t>
      </w:r>
      <w:r w:rsidRPr="00030E2B">
        <w:t xml:space="preserve"> </w:t>
      </w:r>
      <w:r w:rsidRPr="000A5F3C">
        <w:t>campo,</w:t>
      </w:r>
      <w:r w:rsidRPr="00030E2B">
        <w:t xml:space="preserve"> </w:t>
      </w:r>
      <w:r w:rsidRPr="000A5F3C">
        <w:t>equipos</w:t>
      </w:r>
      <w:r w:rsidRPr="00030E2B">
        <w:t xml:space="preserve"> </w:t>
      </w:r>
      <w:r w:rsidRPr="000A5F3C">
        <w:t>y</w:t>
      </w:r>
      <w:r w:rsidRPr="00030E2B">
        <w:t xml:space="preserve"> </w:t>
      </w:r>
      <w:r w:rsidRPr="000A5F3C">
        <w:t>terminales,</w:t>
      </w:r>
      <w:r w:rsidRPr="00030E2B">
        <w:t xml:space="preserve"> </w:t>
      </w:r>
      <w:r w:rsidRPr="000A5F3C">
        <w:t>señales,</w:t>
      </w:r>
      <w:r w:rsidRPr="00030E2B">
        <w:t xml:space="preserve"> </w:t>
      </w:r>
      <w:r w:rsidRPr="000A5F3C">
        <w:t>sistemas</w:t>
      </w:r>
      <w:r w:rsidRPr="00030E2B">
        <w:t xml:space="preserve"> de </w:t>
      </w:r>
      <w:r w:rsidRPr="000A5F3C">
        <w:t>contención,</w:t>
      </w:r>
      <w:r w:rsidRPr="00030E2B">
        <w:t xml:space="preserve"> acometidas </w:t>
      </w:r>
      <w:r w:rsidRPr="000A5F3C">
        <w:t>eléctricas, comunicaciones,</w:t>
      </w:r>
      <w:r w:rsidRPr="00030E2B">
        <w:t xml:space="preserve"> </w:t>
      </w:r>
      <w:r w:rsidRPr="000A5F3C">
        <w:t>etc.</w:t>
      </w:r>
    </w:p>
    <w:p w14:paraId="2BA0B2AC" w14:textId="77777777" w:rsidR="00676727" w:rsidRDefault="00676727" w:rsidP="00506CFF">
      <w:pPr>
        <w:pStyle w:val="Vieta1"/>
      </w:pPr>
      <w:r w:rsidRPr="000A5F3C">
        <w:t>Marca</w:t>
      </w:r>
      <w:r w:rsidRPr="00030E2B">
        <w:t xml:space="preserve"> </w:t>
      </w:r>
      <w:r w:rsidRPr="000A5F3C">
        <w:t>y</w:t>
      </w:r>
      <w:r w:rsidRPr="00030E2B">
        <w:t xml:space="preserve"> </w:t>
      </w:r>
      <w:r w:rsidRPr="000A5F3C">
        <w:t>modelo</w:t>
      </w:r>
      <w:r w:rsidRPr="00030E2B">
        <w:t xml:space="preserve"> </w:t>
      </w:r>
      <w:r w:rsidRPr="000A5F3C">
        <w:t>y</w:t>
      </w:r>
      <w:r w:rsidRPr="00030E2B">
        <w:t xml:space="preserve"> </w:t>
      </w:r>
      <w:r w:rsidRPr="000A5F3C">
        <w:t>especificaciones</w:t>
      </w:r>
      <w:r w:rsidRPr="00030E2B">
        <w:t xml:space="preserve"> </w:t>
      </w:r>
      <w:r w:rsidRPr="000A5F3C">
        <w:t>técnicas</w:t>
      </w:r>
      <w:r>
        <w:t xml:space="preserve">. </w:t>
      </w:r>
    </w:p>
    <w:p w14:paraId="4EF3441B" w14:textId="77777777" w:rsidR="00676727" w:rsidRDefault="00676727" w:rsidP="00506CFF">
      <w:pPr>
        <w:pStyle w:val="Vieta1"/>
      </w:pPr>
      <w:r>
        <w:lastRenderedPageBreak/>
        <w:t xml:space="preserve">Proyecto de Desarrollo de software. </w:t>
      </w:r>
    </w:p>
    <w:p w14:paraId="65888E8E" w14:textId="77777777" w:rsidR="00676727" w:rsidRPr="000A5F3C" w:rsidRDefault="00676727" w:rsidP="00506CFF">
      <w:pPr>
        <w:pStyle w:val="Vieta1"/>
      </w:pPr>
      <w:r w:rsidRPr="000A5F3C">
        <w:t>Plan de</w:t>
      </w:r>
      <w:r w:rsidRPr="00030E2B">
        <w:t xml:space="preserve"> </w:t>
      </w:r>
      <w:r w:rsidRPr="000A5F3C">
        <w:t>Implantación</w:t>
      </w:r>
      <w:r w:rsidRPr="00030E2B">
        <w:t xml:space="preserve"> </w:t>
      </w:r>
      <w:r w:rsidRPr="000A5F3C">
        <w:t>y</w:t>
      </w:r>
      <w:r w:rsidRPr="00030E2B">
        <w:t xml:space="preserve"> Plan</w:t>
      </w:r>
      <w:r w:rsidRPr="000A5F3C">
        <w:t xml:space="preserve"> de</w:t>
      </w:r>
      <w:r w:rsidRPr="00030E2B">
        <w:t xml:space="preserve"> </w:t>
      </w:r>
      <w:r w:rsidRPr="000A5F3C">
        <w:t>Trabajos</w:t>
      </w:r>
      <w:r>
        <w:t xml:space="preserve"> específico para cada aparcamiento. </w:t>
      </w:r>
    </w:p>
    <w:p w14:paraId="42D1DA1E" w14:textId="77777777" w:rsidR="00676727" w:rsidRDefault="00676727" w:rsidP="00506CFF">
      <w:pPr>
        <w:pStyle w:val="Vieta1"/>
      </w:pPr>
      <w:r w:rsidRPr="000A5F3C">
        <w:t>Plan</w:t>
      </w:r>
      <w:r w:rsidRPr="00030E2B">
        <w:t xml:space="preserve"> </w:t>
      </w:r>
      <w:r w:rsidRPr="000A5F3C">
        <w:t>de</w:t>
      </w:r>
      <w:r w:rsidRPr="00030E2B">
        <w:t xml:space="preserve"> </w:t>
      </w:r>
      <w:r>
        <w:t xml:space="preserve">Aseguramiento de la calidad. Planes de </w:t>
      </w:r>
      <w:r w:rsidRPr="000A5F3C">
        <w:t>pruebas</w:t>
      </w:r>
      <w:r w:rsidRPr="00030E2B">
        <w:t xml:space="preserve"> </w:t>
      </w:r>
      <w:r>
        <w:t xml:space="preserve">individualizadas, integradas </w:t>
      </w:r>
      <w:r w:rsidRPr="000A5F3C">
        <w:t>y</w:t>
      </w:r>
      <w:r w:rsidRPr="00030E2B">
        <w:t xml:space="preserve"> </w:t>
      </w:r>
      <w:r w:rsidRPr="000A5F3C">
        <w:t>recepción</w:t>
      </w:r>
      <w:r w:rsidRPr="00030E2B">
        <w:t xml:space="preserve"> </w:t>
      </w:r>
      <w:r w:rsidRPr="000A5F3C">
        <w:t>de</w:t>
      </w:r>
      <w:r w:rsidRPr="00030E2B">
        <w:t xml:space="preserve"> </w:t>
      </w:r>
      <w:r w:rsidRPr="000A5F3C">
        <w:t>equipos.</w:t>
      </w:r>
    </w:p>
    <w:p w14:paraId="07A98665" w14:textId="77777777" w:rsidR="00676727" w:rsidRDefault="00676727" w:rsidP="00EB0F55">
      <w:pPr>
        <w:pStyle w:val="Vieta1"/>
        <w:numPr>
          <w:ilvl w:val="1"/>
          <w:numId w:val="23"/>
        </w:numPr>
      </w:pPr>
      <w:r>
        <w:t>Listado y definición de pruebas unitarias sobre equipamiento de campo, enfocadas en validar los equipos de campo instalados.</w:t>
      </w:r>
    </w:p>
    <w:p w14:paraId="0D958DD6" w14:textId="77777777" w:rsidR="00676727" w:rsidRDefault="00676727" w:rsidP="00EB0F55">
      <w:pPr>
        <w:pStyle w:val="Vieta1"/>
        <w:numPr>
          <w:ilvl w:val="1"/>
          <w:numId w:val="23"/>
        </w:numPr>
      </w:pPr>
      <w:r>
        <w:t>Listado y definición de pruebas funcionales, enfocadas en validar la funcionalidad esperada del sistema en sus distintos casos de uso, previamente listados y documentados.</w:t>
      </w:r>
    </w:p>
    <w:p w14:paraId="3D6F069C" w14:textId="77777777" w:rsidR="00676727" w:rsidRDefault="00676727" w:rsidP="00EB0F55">
      <w:pPr>
        <w:pStyle w:val="Vieta1"/>
        <w:numPr>
          <w:ilvl w:val="1"/>
          <w:numId w:val="23"/>
        </w:numPr>
      </w:pPr>
      <w:r>
        <w:t>Listado y definición de pruebas integradas, enfocadas en validar el intercambio de información con los sistemas centrales del CRTM.</w:t>
      </w:r>
    </w:p>
    <w:p w14:paraId="675D6D87" w14:textId="77777777" w:rsidR="00676727" w:rsidRDefault="00676727" w:rsidP="00506CFF">
      <w:pPr>
        <w:pStyle w:val="Vieta1"/>
      </w:pPr>
      <w:r>
        <w:t xml:space="preserve">Plan de acciones formativas y de difusión, que contendrá: </w:t>
      </w:r>
    </w:p>
    <w:p w14:paraId="063FD29A" w14:textId="77777777" w:rsidR="00676727" w:rsidRDefault="00676727" w:rsidP="00EB0F55">
      <w:pPr>
        <w:pStyle w:val="Vieta1"/>
        <w:numPr>
          <w:ilvl w:val="1"/>
          <w:numId w:val="23"/>
        </w:numPr>
      </w:pPr>
      <w:r>
        <w:t xml:space="preserve">Plan de acciones. </w:t>
      </w:r>
    </w:p>
    <w:p w14:paraId="597F0967" w14:textId="77777777" w:rsidR="00676727" w:rsidRDefault="00676727" w:rsidP="00EB0F55">
      <w:pPr>
        <w:pStyle w:val="Vieta1"/>
        <w:numPr>
          <w:ilvl w:val="1"/>
          <w:numId w:val="23"/>
        </w:numPr>
      </w:pPr>
      <w:r>
        <w:t>Diseño de material de difusión al ciudadano y de señalización de los aparcamientos.</w:t>
      </w:r>
    </w:p>
    <w:p w14:paraId="79989BBE" w14:textId="77777777" w:rsidR="00676727" w:rsidRDefault="00676727" w:rsidP="00EB0F55">
      <w:pPr>
        <w:pStyle w:val="Vieta1"/>
        <w:numPr>
          <w:ilvl w:val="1"/>
          <w:numId w:val="23"/>
        </w:numPr>
      </w:pPr>
      <w:r>
        <w:t>Manuales de usuario de la plataforma, para personal de centro de control.</w:t>
      </w:r>
    </w:p>
    <w:p w14:paraId="6E9BB45E" w14:textId="77777777" w:rsidR="00676727" w:rsidRDefault="00676727" w:rsidP="00EB0F55">
      <w:pPr>
        <w:pStyle w:val="Vieta1"/>
        <w:numPr>
          <w:ilvl w:val="1"/>
          <w:numId w:val="23"/>
        </w:numPr>
      </w:pPr>
      <w:r>
        <w:t>Manual de equipos de campo, para personal de mantenimiento.</w:t>
      </w:r>
    </w:p>
    <w:p w14:paraId="66636D29" w14:textId="77777777" w:rsidR="00676727" w:rsidRDefault="00676727" w:rsidP="00506CFF">
      <w:pPr>
        <w:pStyle w:val="Vieta1"/>
      </w:pPr>
      <w:r>
        <w:t xml:space="preserve">Plan de entrada en operación final, planificando al menos las siguientes fases: </w:t>
      </w:r>
    </w:p>
    <w:p w14:paraId="0F5FB735" w14:textId="77777777" w:rsidR="00676727" w:rsidRDefault="00676727" w:rsidP="00EB0F55">
      <w:pPr>
        <w:pStyle w:val="Vieta1"/>
        <w:numPr>
          <w:ilvl w:val="1"/>
          <w:numId w:val="23"/>
        </w:numPr>
      </w:pPr>
      <w:r>
        <w:t>Validación de pruebas, por subsistema.</w:t>
      </w:r>
    </w:p>
    <w:p w14:paraId="660422A6" w14:textId="77777777" w:rsidR="00676727" w:rsidRDefault="00676727" w:rsidP="00EB0F55">
      <w:pPr>
        <w:pStyle w:val="Vieta1"/>
        <w:numPr>
          <w:ilvl w:val="2"/>
          <w:numId w:val="23"/>
        </w:numPr>
      </w:pPr>
      <w:r>
        <w:t>Videovigilancia</w:t>
      </w:r>
    </w:p>
    <w:p w14:paraId="47B23590" w14:textId="77777777" w:rsidR="00676727" w:rsidRDefault="00676727" w:rsidP="00EB0F55">
      <w:pPr>
        <w:pStyle w:val="Vieta1"/>
        <w:numPr>
          <w:ilvl w:val="2"/>
          <w:numId w:val="23"/>
        </w:numPr>
      </w:pPr>
      <w:r>
        <w:t>Pago en parking</w:t>
      </w:r>
    </w:p>
    <w:p w14:paraId="1ABDA770" w14:textId="77777777" w:rsidR="00676727" w:rsidRDefault="00676727" w:rsidP="00EB0F55">
      <w:pPr>
        <w:pStyle w:val="Vieta1"/>
        <w:numPr>
          <w:ilvl w:val="2"/>
          <w:numId w:val="23"/>
        </w:numPr>
      </w:pPr>
      <w:r>
        <w:t>Control de accesos</w:t>
      </w:r>
    </w:p>
    <w:p w14:paraId="78CD2A28" w14:textId="77777777" w:rsidR="00676727" w:rsidRDefault="00676727" w:rsidP="00EB0F55">
      <w:pPr>
        <w:pStyle w:val="Vieta1"/>
        <w:numPr>
          <w:ilvl w:val="1"/>
          <w:numId w:val="23"/>
        </w:numPr>
      </w:pPr>
      <w:r>
        <w:t>Periodo de marcha blanca, con funcionalidad completa pero limitado a un número acotado de usuarios finales.</w:t>
      </w:r>
    </w:p>
    <w:p w14:paraId="71D742C1" w14:textId="77777777" w:rsidR="00676727" w:rsidRDefault="00676727" w:rsidP="00EB0F55">
      <w:pPr>
        <w:pStyle w:val="Vieta1"/>
        <w:numPr>
          <w:ilvl w:val="1"/>
          <w:numId w:val="23"/>
        </w:numPr>
      </w:pPr>
      <w:r>
        <w:t>Entrada en operación.</w:t>
      </w:r>
    </w:p>
    <w:p w14:paraId="6A28DAA0" w14:textId="77777777" w:rsidR="00676727" w:rsidRDefault="00676727" w:rsidP="00506CFF">
      <w:pPr>
        <w:pStyle w:val="Vieta1"/>
      </w:pPr>
      <w:r>
        <w:t xml:space="preserve">Plan de entrada en marcha blanca (con funcionalidad completa pero limitado a un número acotado de usuarios finales). </w:t>
      </w:r>
    </w:p>
    <w:p w14:paraId="3C581759" w14:textId="77777777" w:rsidR="00676727" w:rsidRDefault="00676727" w:rsidP="00506CFF">
      <w:pPr>
        <w:pStyle w:val="Vieta1"/>
      </w:pPr>
      <w:r>
        <w:t xml:space="preserve">Plan de Operación. </w:t>
      </w:r>
    </w:p>
    <w:p w14:paraId="1A848867" w14:textId="77777777" w:rsidR="00676727" w:rsidRDefault="00676727" w:rsidP="00506CFF">
      <w:pPr>
        <w:pStyle w:val="Vieta1"/>
      </w:pPr>
      <w:r>
        <w:t xml:space="preserve">Plan de Mantenimiento. </w:t>
      </w:r>
    </w:p>
    <w:p w14:paraId="69718D70" w14:textId="77777777" w:rsidR="00676727" w:rsidRPr="000A5F3C" w:rsidRDefault="00676727" w:rsidP="00506CFF">
      <w:pPr>
        <w:pStyle w:val="Vieta1"/>
      </w:pPr>
      <w:r w:rsidRPr="000A5F3C">
        <w:t>Mediciones.</w:t>
      </w:r>
    </w:p>
    <w:p w14:paraId="444C0077" w14:textId="77777777" w:rsidR="00676727" w:rsidRPr="000A5F3C" w:rsidRDefault="00676727" w:rsidP="00506CFF">
      <w:pPr>
        <w:pStyle w:val="Vieta1"/>
      </w:pPr>
      <w:r w:rsidRPr="000A5F3C">
        <w:t>Estudio</w:t>
      </w:r>
      <w:r w:rsidRPr="00030E2B">
        <w:t xml:space="preserve"> </w:t>
      </w:r>
      <w:r w:rsidRPr="000A5F3C">
        <w:t>de</w:t>
      </w:r>
      <w:r w:rsidRPr="00030E2B">
        <w:t xml:space="preserve"> </w:t>
      </w:r>
      <w:r w:rsidRPr="000A5F3C">
        <w:t xml:space="preserve">seguridad y </w:t>
      </w:r>
      <w:r w:rsidRPr="00030E2B">
        <w:t>salud.</w:t>
      </w:r>
    </w:p>
    <w:p w14:paraId="32BABBF5" w14:textId="77777777" w:rsidR="00676727" w:rsidRPr="000A5F3C" w:rsidRDefault="00676727" w:rsidP="00676727">
      <w:r>
        <w:t xml:space="preserve">El plan de implantación contemplará desde la especificación de los sistemas a adquirir </w:t>
      </w:r>
      <w:r w:rsidRPr="000A5F3C">
        <w:t>hasta</w:t>
      </w:r>
      <w:r w:rsidRPr="000A5F3C">
        <w:rPr>
          <w:spacing w:val="2"/>
        </w:rPr>
        <w:t xml:space="preserve"> </w:t>
      </w:r>
      <w:r w:rsidRPr="000A5F3C">
        <w:t>la</w:t>
      </w:r>
      <w:r w:rsidRPr="000A5F3C">
        <w:rPr>
          <w:spacing w:val="2"/>
        </w:rPr>
        <w:t xml:space="preserve"> </w:t>
      </w:r>
      <w:r w:rsidRPr="000A5F3C">
        <w:t>puesta</w:t>
      </w:r>
      <w:r w:rsidRPr="000A5F3C">
        <w:rPr>
          <w:spacing w:val="1"/>
        </w:rPr>
        <w:t xml:space="preserve"> </w:t>
      </w:r>
      <w:r w:rsidRPr="000A5F3C">
        <w:t>en</w:t>
      </w:r>
      <w:r w:rsidRPr="000A5F3C">
        <w:rPr>
          <w:spacing w:val="1"/>
        </w:rPr>
        <w:t xml:space="preserve"> </w:t>
      </w:r>
      <w:r w:rsidRPr="000A5F3C">
        <w:t>explotación</w:t>
      </w:r>
      <w:r w:rsidRPr="000A5F3C">
        <w:rPr>
          <w:spacing w:val="1"/>
        </w:rPr>
        <w:t xml:space="preserve"> </w:t>
      </w:r>
      <w:r w:rsidRPr="000A5F3C">
        <w:t>del</w:t>
      </w:r>
      <w:r w:rsidRPr="000A5F3C">
        <w:rPr>
          <w:spacing w:val="1"/>
        </w:rPr>
        <w:t xml:space="preserve"> </w:t>
      </w:r>
      <w:r w:rsidRPr="000A5F3C">
        <w:t>sistema</w:t>
      </w:r>
      <w:r>
        <w:t xml:space="preserve"> y su posterior operación y mantenimiento</w:t>
      </w:r>
      <w:r w:rsidRPr="000A5F3C">
        <w:t>.</w:t>
      </w:r>
      <w:r w:rsidRPr="000A5F3C">
        <w:rPr>
          <w:spacing w:val="2"/>
        </w:rPr>
        <w:t xml:space="preserve"> </w:t>
      </w:r>
      <w:r w:rsidRPr="000A5F3C">
        <w:rPr>
          <w:spacing w:val="-2"/>
        </w:rPr>
        <w:t>El</w:t>
      </w:r>
      <w:r w:rsidRPr="000A5F3C">
        <w:rPr>
          <w:spacing w:val="3"/>
        </w:rPr>
        <w:t xml:space="preserve"> </w:t>
      </w:r>
      <w:r w:rsidRPr="000A5F3C">
        <w:t>adjudicatario deberá</w:t>
      </w:r>
      <w:r w:rsidRPr="000A5F3C">
        <w:rPr>
          <w:spacing w:val="48"/>
        </w:rPr>
        <w:t xml:space="preserve"> </w:t>
      </w:r>
      <w:r w:rsidRPr="000A5F3C">
        <w:t>tener</w:t>
      </w:r>
      <w:r w:rsidRPr="000A5F3C">
        <w:rPr>
          <w:spacing w:val="45"/>
        </w:rPr>
        <w:t xml:space="preserve"> </w:t>
      </w:r>
      <w:r w:rsidRPr="000A5F3C">
        <w:t>en</w:t>
      </w:r>
      <w:r w:rsidRPr="000A5F3C">
        <w:rPr>
          <w:spacing w:val="47"/>
        </w:rPr>
        <w:t xml:space="preserve"> </w:t>
      </w:r>
      <w:r w:rsidRPr="000A5F3C">
        <w:t>cuenta</w:t>
      </w:r>
      <w:r w:rsidRPr="000A5F3C">
        <w:rPr>
          <w:spacing w:val="49"/>
        </w:rPr>
        <w:t xml:space="preserve"> </w:t>
      </w:r>
      <w:r w:rsidRPr="000A5F3C">
        <w:t>los</w:t>
      </w:r>
      <w:r w:rsidRPr="000A5F3C">
        <w:rPr>
          <w:spacing w:val="48"/>
        </w:rPr>
        <w:t xml:space="preserve"> </w:t>
      </w:r>
      <w:r w:rsidRPr="000A5F3C">
        <w:t>plazos</w:t>
      </w:r>
      <w:r w:rsidRPr="000A5F3C">
        <w:rPr>
          <w:spacing w:val="48"/>
        </w:rPr>
        <w:t xml:space="preserve"> </w:t>
      </w:r>
      <w:r w:rsidRPr="000A5F3C">
        <w:t>necesarios</w:t>
      </w:r>
      <w:r w:rsidRPr="000A5F3C">
        <w:rPr>
          <w:spacing w:val="48"/>
        </w:rPr>
        <w:t xml:space="preserve"> </w:t>
      </w:r>
      <w:r w:rsidRPr="000A5F3C">
        <w:t>para</w:t>
      </w:r>
      <w:r w:rsidRPr="000A5F3C">
        <w:rPr>
          <w:spacing w:val="46"/>
        </w:rPr>
        <w:t xml:space="preserve"> </w:t>
      </w:r>
      <w:r w:rsidRPr="000A5F3C">
        <w:t>el</w:t>
      </w:r>
      <w:r w:rsidRPr="000A5F3C">
        <w:rPr>
          <w:spacing w:val="48"/>
        </w:rPr>
        <w:t xml:space="preserve"> </w:t>
      </w:r>
      <w:r w:rsidRPr="000A5F3C">
        <w:t>suministro y</w:t>
      </w:r>
      <w:r w:rsidRPr="000A5F3C">
        <w:rPr>
          <w:spacing w:val="49"/>
        </w:rPr>
        <w:t xml:space="preserve"> </w:t>
      </w:r>
      <w:r w:rsidRPr="000A5F3C">
        <w:t>la</w:t>
      </w:r>
      <w:r w:rsidRPr="000A5F3C">
        <w:rPr>
          <w:spacing w:val="48"/>
        </w:rPr>
        <w:t xml:space="preserve"> </w:t>
      </w:r>
      <w:r w:rsidRPr="000A5F3C">
        <w:t>implantación</w:t>
      </w:r>
      <w:r w:rsidRPr="000A5F3C">
        <w:rPr>
          <w:spacing w:val="47"/>
        </w:rPr>
        <w:t xml:space="preserve"> </w:t>
      </w:r>
      <w:r w:rsidRPr="000A5F3C">
        <w:t xml:space="preserve">de </w:t>
      </w:r>
      <w:r w:rsidRPr="000A5F3C">
        <w:rPr>
          <w:spacing w:val="-2"/>
        </w:rPr>
        <w:t>los</w:t>
      </w:r>
      <w:r w:rsidRPr="000A5F3C">
        <w:rPr>
          <w:spacing w:val="61"/>
        </w:rPr>
        <w:t xml:space="preserve"> </w:t>
      </w:r>
      <w:r w:rsidRPr="000A5F3C">
        <w:t>equipos,</w:t>
      </w:r>
      <w:r w:rsidRPr="000A5F3C">
        <w:rPr>
          <w:spacing w:val="7"/>
        </w:rPr>
        <w:t xml:space="preserve"> </w:t>
      </w:r>
      <w:r w:rsidRPr="000A5F3C">
        <w:t>con</w:t>
      </w:r>
      <w:r w:rsidRPr="000A5F3C">
        <w:rPr>
          <w:spacing w:val="6"/>
        </w:rPr>
        <w:t xml:space="preserve"> </w:t>
      </w:r>
      <w:r w:rsidRPr="000A5F3C">
        <w:t>los</w:t>
      </w:r>
      <w:r w:rsidRPr="000A5F3C">
        <w:rPr>
          <w:spacing w:val="7"/>
        </w:rPr>
        <w:t xml:space="preserve"> </w:t>
      </w:r>
      <w:r w:rsidRPr="000A5F3C">
        <w:t>requerimientos</w:t>
      </w:r>
      <w:r w:rsidRPr="000A5F3C">
        <w:rPr>
          <w:spacing w:val="8"/>
        </w:rPr>
        <w:t xml:space="preserve"> </w:t>
      </w:r>
      <w:r w:rsidRPr="000A5F3C">
        <w:rPr>
          <w:spacing w:val="-2"/>
        </w:rPr>
        <w:t>de</w:t>
      </w:r>
      <w:r w:rsidRPr="000A5F3C">
        <w:rPr>
          <w:spacing w:val="8"/>
        </w:rPr>
        <w:t xml:space="preserve"> </w:t>
      </w:r>
      <w:r w:rsidRPr="000A5F3C">
        <w:t>plazos,</w:t>
      </w:r>
      <w:r w:rsidRPr="000A5F3C">
        <w:rPr>
          <w:spacing w:val="5"/>
        </w:rPr>
        <w:t xml:space="preserve"> </w:t>
      </w:r>
      <w:r w:rsidRPr="000A5F3C">
        <w:t>y</w:t>
      </w:r>
      <w:r w:rsidRPr="000A5F3C">
        <w:rPr>
          <w:spacing w:val="8"/>
        </w:rPr>
        <w:t xml:space="preserve"> </w:t>
      </w:r>
      <w:r w:rsidRPr="000A5F3C">
        <w:t>las</w:t>
      </w:r>
      <w:r w:rsidRPr="000A5F3C">
        <w:rPr>
          <w:spacing w:val="8"/>
        </w:rPr>
        <w:t xml:space="preserve"> </w:t>
      </w:r>
      <w:r w:rsidRPr="000A5F3C">
        <w:t>limitaciones</w:t>
      </w:r>
      <w:r w:rsidRPr="000A5F3C">
        <w:rPr>
          <w:spacing w:val="5"/>
        </w:rPr>
        <w:t xml:space="preserve"> </w:t>
      </w:r>
      <w:r w:rsidRPr="000A5F3C">
        <w:t>necesarias,</w:t>
      </w:r>
      <w:r w:rsidRPr="000A5F3C">
        <w:rPr>
          <w:spacing w:val="7"/>
        </w:rPr>
        <w:t xml:space="preserve"> </w:t>
      </w:r>
      <w:r w:rsidRPr="000A5F3C">
        <w:t>los</w:t>
      </w:r>
      <w:r w:rsidRPr="000A5F3C">
        <w:rPr>
          <w:spacing w:val="59"/>
        </w:rPr>
        <w:t xml:space="preserve"> </w:t>
      </w:r>
      <w:r w:rsidRPr="000A5F3C">
        <w:t>recursos</w:t>
      </w:r>
      <w:r w:rsidRPr="000A5F3C">
        <w:rPr>
          <w:spacing w:val="-2"/>
        </w:rPr>
        <w:t xml:space="preserve"> </w:t>
      </w:r>
      <w:r w:rsidRPr="000A5F3C">
        <w:t>humanos a formar,</w:t>
      </w:r>
      <w:r w:rsidRPr="000A5F3C">
        <w:rPr>
          <w:spacing w:val="1"/>
        </w:rPr>
        <w:t xml:space="preserve"> </w:t>
      </w:r>
      <w:r w:rsidRPr="000A5F3C">
        <w:t>pruebas y</w:t>
      </w:r>
      <w:r w:rsidRPr="000A5F3C">
        <w:rPr>
          <w:spacing w:val="1"/>
        </w:rPr>
        <w:t xml:space="preserve"> </w:t>
      </w:r>
      <w:r w:rsidRPr="000A5F3C">
        <w:t>ensayos a</w:t>
      </w:r>
      <w:r w:rsidRPr="000A5F3C">
        <w:rPr>
          <w:spacing w:val="1"/>
        </w:rPr>
        <w:t xml:space="preserve"> </w:t>
      </w:r>
      <w:r w:rsidRPr="000A5F3C">
        <w:t>realizar sobre</w:t>
      </w:r>
      <w:r w:rsidRPr="000A5F3C">
        <w:rPr>
          <w:spacing w:val="1"/>
        </w:rPr>
        <w:t xml:space="preserve"> </w:t>
      </w:r>
      <w:r w:rsidRPr="000A5F3C">
        <w:t>los</w:t>
      </w:r>
      <w:r w:rsidRPr="000A5F3C">
        <w:rPr>
          <w:spacing w:val="1"/>
        </w:rPr>
        <w:t xml:space="preserve"> </w:t>
      </w:r>
      <w:r w:rsidRPr="000A5F3C">
        <w:t>sistemas y equipos, etc. Con</w:t>
      </w:r>
      <w:r w:rsidRPr="000A5F3C">
        <w:rPr>
          <w:spacing w:val="51"/>
        </w:rPr>
        <w:t xml:space="preserve"> </w:t>
      </w:r>
      <w:r w:rsidRPr="000A5F3C">
        <w:t>las</w:t>
      </w:r>
      <w:r w:rsidRPr="000A5F3C">
        <w:rPr>
          <w:spacing w:val="38"/>
        </w:rPr>
        <w:t xml:space="preserve"> </w:t>
      </w:r>
      <w:r w:rsidRPr="000A5F3C">
        <w:t>diferentes</w:t>
      </w:r>
      <w:r w:rsidRPr="000A5F3C">
        <w:rPr>
          <w:spacing w:val="36"/>
        </w:rPr>
        <w:t xml:space="preserve"> </w:t>
      </w:r>
      <w:r w:rsidRPr="000A5F3C">
        <w:t>actividades</w:t>
      </w:r>
      <w:r w:rsidRPr="000A5F3C">
        <w:rPr>
          <w:spacing w:val="36"/>
        </w:rPr>
        <w:t xml:space="preserve"> </w:t>
      </w:r>
      <w:r w:rsidRPr="000A5F3C">
        <w:t>se</w:t>
      </w:r>
      <w:r w:rsidRPr="000A5F3C">
        <w:rPr>
          <w:spacing w:val="40"/>
        </w:rPr>
        <w:t xml:space="preserve"> </w:t>
      </w:r>
      <w:r w:rsidRPr="000A5F3C">
        <w:t>deberá</w:t>
      </w:r>
      <w:r w:rsidRPr="000A5F3C">
        <w:rPr>
          <w:spacing w:val="38"/>
        </w:rPr>
        <w:t xml:space="preserve"> </w:t>
      </w:r>
      <w:r w:rsidRPr="000A5F3C">
        <w:t>elaborar</w:t>
      </w:r>
      <w:r w:rsidRPr="000A5F3C">
        <w:rPr>
          <w:spacing w:val="38"/>
        </w:rPr>
        <w:t xml:space="preserve"> </w:t>
      </w:r>
      <w:r w:rsidRPr="000A5F3C">
        <w:t>un</w:t>
      </w:r>
      <w:r w:rsidRPr="000A5F3C">
        <w:rPr>
          <w:spacing w:val="37"/>
        </w:rPr>
        <w:t xml:space="preserve"> </w:t>
      </w:r>
      <w:r w:rsidRPr="000A5F3C">
        <w:t>plan</w:t>
      </w:r>
      <w:r w:rsidRPr="000A5F3C">
        <w:rPr>
          <w:spacing w:val="38"/>
        </w:rPr>
        <w:t xml:space="preserve"> </w:t>
      </w:r>
      <w:r w:rsidRPr="000A5F3C">
        <w:t>de</w:t>
      </w:r>
      <w:r w:rsidRPr="000A5F3C">
        <w:rPr>
          <w:spacing w:val="39"/>
        </w:rPr>
        <w:t xml:space="preserve"> </w:t>
      </w:r>
      <w:r w:rsidRPr="000A5F3C">
        <w:t>trabajos</w:t>
      </w:r>
      <w:r w:rsidRPr="000A5F3C">
        <w:rPr>
          <w:spacing w:val="36"/>
        </w:rPr>
        <w:t xml:space="preserve"> </w:t>
      </w:r>
      <w:r w:rsidRPr="000A5F3C">
        <w:t>en</w:t>
      </w:r>
      <w:r w:rsidRPr="000A5F3C">
        <w:rPr>
          <w:spacing w:val="38"/>
        </w:rPr>
        <w:t xml:space="preserve"> </w:t>
      </w:r>
      <w:r w:rsidRPr="000A5F3C">
        <w:t>el</w:t>
      </w:r>
      <w:r w:rsidRPr="000A5F3C">
        <w:rPr>
          <w:spacing w:val="38"/>
        </w:rPr>
        <w:t xml:space="preserve"> </w:t>
      </w:r>
      <w:r w:rsidRPr="000A5F3C">
        <w:t>que</w:t>
      </w:r>
      <w:r w:rsidRPr="000A5F3C">
        <w:rPr>
          <w:spacing w:val="39"/>
        </w:rPr>
        <w:t xml:space="preserve"> </w:t>
      </w:r>
      <w:r w:rsidRPr="000A5F3C">
        <w:rPr>
          <w:spacing w:val="-2"/>
        </w:rPr>
        <w:t>se</w:t>
      </w:r>
      <w:r w:rsidRPr="000A5F3C">
        <w:rPr>
          <w:spacing w:val="39"/>
        </w:rPr>
        <w:t xml:space="preserve"> </w:t>
      </w:r>
      <w:r w:rsidRPr="000A5F3C">
        <w:t>definan</w:t>
      </w:r>
      <w:r w:rsidRPr="000A5F3C">
        <w:rPr>
          <w:spacing w:val="38"/>
        </w:rPr>
        <w:t xml:space="preserve"> </w:t>
      </w:r>
      <w:r w:rsidRPr="000A5F3C">
        <w:t>los</w:t>
      </w:r>
      <w:r w:rsidRPr="000A5F3C">
        <w:rPr>
          <w:spacing w:val="51"/>
        </w:rPr>
        <w:t xml:space="preserve"> </w:t>
      </w:r>
      <w:r w:rsidRPr="000A5F3C">
        <w:t>plazos</w:t>
      </w:r>
      <w:r w:rsidRPr="000A5F3C">
        <w:rPr>
          <w:spacing w:val="12"/>
        </w:rPr>
        <w:t xml:space="preserve"> </w:t>
      </w:r>
      <w:r w:rsidRPr="000A5F3C">
        <w:t>de</w:t>
      </w:r>
      <w:r w:rsidRPr="000A5F3C">
        <w:rPr>
          <w:spacing w:val="13"/>
        </w:rPr>
        <w:t xml:space="preserve"> </w:t>
      </w:r>
      <w:r w:rsidRPr="000A5F3C">
        <w:t>ejecución</w:t>
      </w:r>
      <w:r w:rsidRPr="000A5F3C">
        <w:rPr>
          <w:spacing w:val="11"/>
        </w:rPr>
        <w:t xml:space="preserve"> </w:t>
      </w:r>
      <w:r w:rsidRPr="000A5F3C">
        <w:t>de</w:t>
      </w:r>
      <w:r w:rsidRPr="000A5F3C">
        <w:rPr>
          <w:spacing w:val="11"/>
        </w:rPr>
        <w:t xml:space="preserve"> </w:t>
      </w:r>
      <w:r w:rsidRPr="000A5F3C">
        <w:t>cada</w:t>
      </w:r>
      <w:r w:rsidRPr="000A5F3C">
        <w:rPr>
          <w:spacing w:val="12"/>
        </w:rPr>
        <w:t xml:space="preserve"> </w:t>
      </w:r>
      <w:r w:rsidRPr="000A5F3C">
        <w:t>una</w:t>
      </w:r>
      <w:r w:rsidRPr="000A5F3C">
        <w:rPr>
          <w:spacing w:val="12"/>
        </w:rPr>
        <w:t xml:space="preserve"> </w:t>
      </w:r>
      <w:r w:rsidRPr="000A5F3C">
        <w:t>de</w:t>
      </w:r>
      <w:r w:rsidRPr="000A5F3C">
        <w:rPr>
          <w:spacing w:val="13"/>
        </w:rPr>
        <w:t xml:space="preserve"> </w:t>
      </w:r>
      <w:r w:rsidRPr="000A5F3C">
        <w:t>las</w:t>
      </w:r>
      <w:r w:rsidRPr="000A5F3C">
        <w:rPr>
          <w:spacing w:val="13"/>
        </w:rPr>
        <w:t xml:space="preserve"> </w:t>
      </w:r>
      <w:r w:rsidRPr="000A5F3C">
        <w:t>tareas</w:t>
      </w:r>
      <w:r w:rsidRPr="000A5F3C">
        <w:rPr>
          <w:spacing w:val="10"/>
        </w:rPr>
        <w:t xml:space="preserve"> </w:t>
      </w:r>
      <w:r w:rsidRPr="000A5F3C">
        <w:t>y</w:t>
      </w:r>
      <w:r w:rsidRPr="000A5F3C">
        <w:rPr>
          <w:spacing w:val="13"/>
        </w:rPr>
        <w:t xml:space="preserve"> </w:t>
      </w:r>
      <w:r w:rsidRPr="000A5F3C">
        <w:t>las</w:t>
      </w:r>
      <w:r w:rsidRPr="000A5F3C">
        <w:rPr>
          <w:spacing w:val="14"/>
        </w:rPr>
        <w:t xml:space="preserve"> </w:t>
      </w:r>
      <w:r w:rsidRPr="000A5F3C">
        <w:t>interdependencias</w:t>
      </w:r>
      <w:r w:rsidRPr="000A5F3C">
        <w:rPr>
          <w:spacing w:val="10"/>
        </w:rPr>
        <w:t xml:space="preserve"> </w:t>
      </w:r>
      <w:r w:rsidRPr="000A5F3C">
        <w:t>entre</w:t>
      </w:r>
      <w:r w:rsidRPr="000A5F3C">
        <w:rPr>
          <w:spacing w:val="13"/>
        </w:rPr>
        <w:t xml:space="preserve"> </w:t>
      </w:r>
      <w:r w:rsidRPr="000A5F3C">
        <w:t>ellas,</w:t>
      </w:r>
      <w:r w:rsidRPr="000A5F3C">
        <w:rPr>
          <w:spacing w:val="12"/>
        </w:rPr>
        <w:t xml:space="preserve"> </w:t>
      </w:r>
      <w:r w:rsidRPr="000A5F3C">
        <w:rPr>
          <w:spacing w:val="-2"/>
        </w:rPr>
        <w:t>justificando</w:t>
      </w:r>
      <w:r w:rsidRPr="000A5F3C">
        <w:rPr>
          <w:spacing w:val="67"/>
        </w:rPr>
        <w:t xml:space="preserve"> </w:t>
      </w:r>
      <w:r w:rsidRPr="000A5F3C">
        <w:t>adecuadamente</w:t>
      </w:r>
      <w:r w:rsidRPr="000A5F3C">
        <w:rPr>
          <w:spacing w:val="1"/>
        </w:rPr>
        <w:t xml:space="preserve"> </w:t>
      </w:r>
      <w:r w:rsidRPr="000A5F3C">
        <w:t>los rendimientos</w:t>
      </w:r>
      <w:r w:rsidRPr="000A5F3C">
        <w:rPr>
          <w:spacing w:val="-2"/>
        </w:rPr>
        <w:t xml:space="preserve"> </w:t>
      </w:r>
      <w:r w:rsidRPr="000A5F3C">
        <w:t>y el</w:t>
      </w:r>
      <w:r w:rsidRPr="000A5F3C">
        <w:rPr>
          <w:spacing w:val="-3"/>
        </w:rPr>
        <w:t xml:space="preserve"> </w:t>
      </w:r>
      <w:r w:rsidRPr="000A5F3C">
        <w:t>o</w:t>
      </w:r>
      <w:r w:rsidRPr="000A5F3C">
        <w:rPr>
          <w:spacing w:val="1"/>
        </w:rPr>
        <w:t xml:space="preserve"> </w:t>
      </w:r>
      <w:r w:rsidRPr="000A5F3C">
        <w:t>los caminos</w:t>
      </w:r>
      <w:r w:rsidRPr="000A5F3C">
        <w:rPr>
          <w:spacing w:val="1"/>
        </w:rPr>
        <w:t xml:space="preserve"> </w:t>
      </w:r>
      <w:r w:rsidRPr="000A5F3C">
        <w:t>críticos.</w:t>
      </w:r>
    </w:p>
    <w:p w14:paraId="40C980F8" w14:textId="77777777" w:rsidR="00676727" w:rsidRDefault="00676727" w:rsidP="00506CFF">
      <w:pPr>
        <w:pStyle w:val="Ttulo3"/>
      </w:pPr>
      <w:bookmarkStart w:id="70" w:name="_Toc525641209"/>
      <w:bookmarkStart w:id="71" w:name="_Toc525897981"/>
      <w:r>
        <w:lastRenderedPageBreak/>
        <w:t>Entrega de suministros, instalación, formación y puesta en servicio</w:t>
      </w:r>
      <w:bookmarkEnd w:id="70"/>
      <w:bookmarkEnd w:id="71"/>
    </w:p>
    <w:p w14:paraId="0D657134" w14:textId="77777777" w:rsidR="00676727" w:rsidRDefault="00676727" w:rsidP="00676727">
      <w:r w:rsidRPr="00BC46A8">
        <w:t xml:space="preserve">Tras la aprobación del proyecto de detalle, </w:t>
      </w:r>
      <w:r>
        <w:t xml:space="preserve">comenzará la fase de instalación en todos los aparcamientos, cuyo orden determinará la Dirección de Contrato. Esta fase terminará con el comienzo del funcionamiento del sistema en modo de marcha blanca. </w:t>
      </w:r>
    </w:p>
    <w:p w14:paraId="07B499D5" w14:textId="77777777" w:rsidR="00676727" w:rsidRDefault="00676727" w:rsidP="00506CFF">
      <w:pPr>
        <w:pStyle w:val="Ttulo4"/>
      </w:pPr>
      <w:r>
        <w:t>Entrega de suministros</w:t>
      </w:r>
    </w:p>
    <w:p w14:paraId="367E2DDC" w14:textId="77777777" w:rsidR="00676727" w:rsidRPr="001309EB" w:rsidRDefault="00676727" w:rsidP="00506CFF">
      <w:pPr>
        <w:pStyle w:val="Vieta1"/>
      </w:pPr>
      <w:r w:rsidRPr="001309EB">
        <w:t>Salvo mención expresa en contra por parte de la Dirección de Contrato, todos los suministros serán custodiados por el adjudicatario hasta su entrega en cada aparcamiento y centro de control. La entrega se realizará según se vayan instalando de acuerdo con la Dirección de Proyecto (o se entreguen en caso de no proceder su instalación) para su puesta en producción.</w:t>
      </w:r>
    </w:p>
    <w:p w14:paraId="21B23494" w14:textId="77777777" w:rsidR="00676727" w:rsidRDefault="00676727" w:rsidP="00506CFF">
      <w:pPr>
        <w:pStyle w:val="Vieta1"/>
      </w:pPr>
      <w:r w:rsidRPr="001309EB">
        <w:t xml:space="preserve">Como prueba de las entregas realizadas, será necesario documentar los correspondientes albaranes de los equipos. Será indispensable entregar documentos con el listado de los números de serie de todos los equipos junto con sus características principales. </w:t>
      </w:r>
    </w:p>
    <w:p w14:paraId="4C97DB92" w14:textId="77777777" w:rsidR="00676727" w:rsidRPr="00834269" w:rsidRDefault="00676727" w:rsidP="00506CFF">
      <w:pPr>
        <w:pStyle w:val="Vieta1"/>
      </w:pPr>
      <w:r>
        <w:t>C</w:t>
      </w:r>
      <w:r w:rsidRPr="00834269">
        <w:t>onviene que a la entrega de los suministros se realice también la del equipamiento que se propone como stock</w:t>
      </w:r>
      <w:r>
        <w:t xml:space="preserve"> de reemplazo y pequeño material</w:t>
      </w:r>
      <w:r w:rsidRPr="00834269">
        <w:t xml:space="preserve">. </w:t>
      </w:r>
    </w:p>
    <w:p w14:paraId="78CF46A7" w14:textId="77777777" w:rsidR="00676727" w:rsidRPr="001309EB" w:rsidRDefault="00676727" w:rsidP="00506CFF">
      <w:pPr>
        <w:pStyle w:val="Ttulo4"/>
      </w:pPr>
      <w:r>
        <w:t>Instalación en los aparcamientos</w:t>
      </w:r>
    </w:p>
    <w:p w14:paraId="42D673F9" w14:textId="77777777" w:rsidR="00676727" w:rsidRPr="00834269" w:rsidRDefault="00676727" w:rsidP="00506CFF">
      <w:pPr>
        <w:pStyle w:val="Vieta1"/>
        <w:rPr>
          <w:lang w:eastAsia="en-US"/>
        </w:rPr>
      </w:pPr>
      <w:r w:rsidRPr="00834269">
        <w:rPr>
          <w:lang w:eastAsia="en-US"/>
        </w:rPr>
        <w:t>Todas las instalaciones, adecuaciones e implantaciones han de realizarse de forma que no interrumpan el servicio</w:t>
      </w:r>
      <w:r w:rsidRPr="00834269">
        <w:rPr>
          <w:i/>
          <w:iCs/>
          <w:lang w:eastAsia="en-US"/>
        </w:rPr>
        <w:t>.</w:t>
      </w:r>
      <w:r w:rsidRPr="00834269">
        <w:rPr>
          <w:lang w:eastAsia="en-US"/>
        </w:rPr>
        <w:t xml:space="preserve"> </w:t>
      </w:r>
    </w:p>
    <w:p w14:paraId="382BE250" w14:textId="77777777" w:rsidR="00676727" w:rsidRPr="00834269" w:rsidRDefault="00676727" w:rsidP="00337B27">
      <w:pPr>
        <w:ind w:left="360"/>
      </w:pPr>
      <w:r w:rsidRPr="00834269">
        <w:t xml:space="preserve">El calendario de implantación se establecerá durante el proyecto, tras la presentación por parte del adjudicatario del programa de instalación y, si finalmente se concluye que es necesario trabajar en horario nocturno o durante fines de semana, el adjudicatario asumirá el coste correspondiente. </w:t>
      </w:r>
    </w:p>
    <w:p w14:paraId="0695DC26" w14:textId="77777777" w:rsidR="00676727" w:rsidRDefault="00676727" w:rsidP="00506CFF">
      <w:pPr>
        <w:pStyle w:val="Vieta1"/>
      </w:pPr>
      <w:r>
        <w:t>La instalación tanto de los sistemas centrales como de los elementos de instalación local en cada aparcamiento deben seguir las recomendaciones habituales de seguridad física, para reducir al máximo las posibles brechas de seguridad e incrementar la disponibilidad del servicio. Los licitantes describirán en su oferta técnica las medidas a adoptar durante el proceso de instalación de los diferentes sistemas y las soluciones de respaldo consideradas en la solución.</w:t>
      </w:r>
    </w:p>
    <w:p w14:paraId="3E2B636A" w14:textId="77777777" w:rsidR="00676727" w:rsidRPr="00834269" w:rsidRDefault="00676727" w:rsidP="00506CFF">
      <w:pPr>
        <w:pStyle w:val="Vieta1"/>
      </w:pPr>
      <w:r w:rsidRPr="00834269">
        <w:t xml:space="preserve">Bajo la aprobación de la Dirección del Contrato, se aprovecharán </w:t>
      </w:r>
      <w:r>
        <w:t xml:space="preserve">aquellas instalaciones </w:t>
      </w:r>
      <w:r w:rsidRPr="00834269">
        <w:t xml:space="preserve">que se encuentren en buen estado y se adaptarán las previstas. </w:t>
      </w:r>
    </w:p>
    <w:p w14:paraId="2191A989" w14:textId="77777777" w:rsidR="00676727" w:rsidRPr="00834269" w:rsidRDefault="00676727" w:rsidP="00EB0F55">
      <w:pPr>
        <w:pStyle w:val="Vieta1"/>
        <w:numPr>
          <w:ilvl w:val="1"/>
          <w:numId w:val="23"/>
        </w:numPr>
      </w:pPr>
      <w:r w:rsidRPr="00864EBD">
        <w:t xml:space="preserve">En cualquier caso, el adjudicatario deberá tener en cuenta que </w:t>
      </w:r>
      <w:r w:rsidR="00864EBD">
        <w:t xml:space="preserve">el sistema deberá estar disponible en su conjunto con los niveles de servicio solicitados. </w:t>
      </w:r>
    </w:p>
    <w:p w14:paraId="6C219FF1" w14:textId="77777777" w:rsidR="00676727" w:rsidRPr="00834269" w:rsidRDefault="00676727" w:rsidP="00506CFF">
      <w:pPr>
        <w:pStyle w:val="Vieta1"/>
        <w:rPr>
          <w:lang w:eastAsia="en-US"/>
        </w:rPr>
      </w:pPr>
      <w:r w:rsidRPr="00834269">
        <w:rPr>
          <w:lang w:eastAsia="en-US"/>
        </w:rPr>
        <w:t xml:space="preserve">La instalación en cada emplazamiento deberá contemplar como mínimo las siguientes tareas: </w:t>
      </w:r>
    </w:p>
    <w:p w14:paraId="6101E313" w14:textId="77777777" w:rsidR="00676727" w:rsidRPr="00834269" w:rsidRDefault="00676727" w:rsidP="00EB0F55">
      <w:pPr>
        <w:pStyle w:val="Vieta1"/>
        <w:numPr>
          <w:ilvl w:val="1"/>
          <w:numId w:val="23"/>
        </w:numPr>
      </w:pPr>
      <w:r w:rsidRPr="00834269">
        <w:t>Traslado de los diferentes equipos, componentes y señales a las dependencias de los aparcamientos.</w:t>
      </w:r>
    </w:p>
    <w:p w14:paraId="207139EE" w14:textId="77777777" w:rsidR="00676727" w:rsidRDefault="00676727" w:rsidP="00EB0F55">
      <w:pPr>
        <w:pStyle w:val="Vieta1"/>
        <w:numPr>
          <w:ilvl w:val="1"/>
          <w:numId w:val="23"/>
        </w:numPr>
      </w:pPr>
      <w:r w:rsidRPr="00834269">
        <w:t xml:space="preserve">Instalación del nuevo equipamiento, control local y conexión a Internet. </w:t>
      </w:r>
    </w:p>
    <w:p w14:paraId="32C813C3" w14:textId="656B54D0" w:rsidR="00676727" w:rsidRPr="0081404D" w:rsidRDefault="00B33213" w:rsidP="00B33213">
      <w:pPr>
        <w:ind w:left="720"/>
      </w:pPr>
      <w:r w:rsidRPr="0081404D">
        <w:t>No le c</w:t>
      </w:r>
      <w:r w:rsidR="00676727" w:rsidRPr="0081404D">
        <w:t xml:space="preserve">orresponde al adjudicatario procurar las acometidas eléctricas, cableados y sistemas de alimentación ininterrumpida necesarias, así como todos los aspectos de obra civil </w:t>
      </w:r>
      <w:r w:rsidR="00C924FA" w:rsidRPr="0081404D">
        <w:t xml:space="preserve">asociados a éstas en caso de ser </w:t>
      </w:r>
      <w:r w:rsidR="00676727" w:rsidRPr="0081404D">
        <w:t>necesarios para la puesta en marcha del equipamiento objeto del contrato.</w:t>
      </w:r>
      <w:r w:rsidRPr="0081404D">
        <w:t xml:space="preserve"> </w:t>
      </w:r>
    </w:p>
    <w:p w14:paraId="40AAF170" w14:textId="77777777" w:rsidR="008B6CD2" w:rsidRPr="0081404D" w:rsidRDefault="008B6CD2" w:rsidP="00B33213">
      <w:pPr>
        <w:ind w:left="720"/>
      </w:pPr>
      <w:r w:rsidRPr="0081404D">
        <w:t>Sobre la disponibilidad de acometidas eléctricas y comunicaciones en los aparcamientos, el adjudicatario podrá asumir las siguientes hipótesis de trabajo:</w:t>
      </w:r>
    </w:p>
    <w:p w14:paraId="78FD281B" w14:textId="77777777" w:rsidR="008B6CD2" w:rsidRPr="0081404D" w:rsidRDefault="008B6CD2" w:rsidP="008B6CD2">
      <w:pPr>
        <w:pStyle w:val="Vieta1"/>
        <w:numPr>
          <w:ilvl w:val="2"/>
          <w:numId w:val="23"/>
        </w:numPr>
      </w:pPr>
      <w:r w:rsidRPr="0081404D">
        <w:lastRenderedPageBreak/>
        <w:t>Existen canalizaciones y registros disponibles y/o se pueden completar por superficie, salvo los últimos metros que dependerán de la ubicación concreta de los báculos y que podrán requerir de alguna pequeña obra civil.</w:t>
      </w:r>
    </w:p>
    <w:p w14:paraId="22F88C85" w14:textId="2FC290E8" w:rsidR="008B6CD2" w:rsidRPr="0081404D" w:rsidRDefault="008B6CD2" w:rsidP="008B6CD2">
      <w:pPr>
        <w:pStyle w:val="Vieta1"/>
        <w:numPr>
          <w:ilvl w:val="2"/>
          <w:numId w:val="23"/>
        </w:numPr>
      </w:pPr>
      <w:r w:rsidRPr="0081404D">
        <w:t xml:space="preserve">Existe </w:t>
      </w:r>
      <w:r w:rsidR="00AD3940" w:rsidRPr="0081404D">
        <w:t xml:space="preserve">cobertura de banda ancha </w:t>
      </w:r>
      <w:r w:rsidRPr="0081404D">
        <w:t>para conectar a Internet a través de conexión cableada en todos los aparcamientos.</w:t>
      </w:r>
    </w:p>
    <w:p w14:paraId="343395C5" w14:textId="77777777" w:rsidR="008B6CD2" w:rsidRPr="0081404D" w:rsidRDefault="008B6CD2" w:rsidP="008B6CD2">
      <w:pPr>
        <w:pStyle w:val="Vieta1"/>
        <w:numPr>
          <w:ilvl w:val="2"/>
          <w:numId w:val="23"/>
        </w:numPr>
      </w:pPr>
      <w:r w:rsidRPr="0081404D">
        <w:t>Existe posibilidad para conectar a los cuadros eléctricos disponibles, sin necesidad de contratación de servicios independientes.</w:t>
      </w:r>
    </w:p>
    <w:p w14:paraId="3A057D09" w14:textId="77777777" w:rsidR="00676727" w:rsidRPr="00834269" w:rsidRDefault="00676727" w:rsidP="00EB0F55">
      <w:pPr>
        <w:pStyle w:val="Vieta1"/>
        <w:numPr>
          <w:ilvl w:val="1"/>
          <w:numId w:val="23"/>
        </w:numPr>
      </w:pPr>
      <w:r w:rsidRPr="00834269">
        <w:t xml:space="preserve">Conexión con los actuales equipos que se han de integrar con la nueva solución en los casos necesarios. </w:t>
      </w:r>
    </w:p>
    <w:p w14:paraId="7F9A8D45" w14:textId="77777777" w:rsidR="00676727" w:rsidRPr="00834269" w:rsidRDefault="00676727" w:rsidP="00EB0F55">
      <w:pPr>
        <w:pStyle w:val="Vieta1"/>
        <w:numPr>
          <w:ilvl w:val="1"/>
          <w:numId w:val="23"/>
        </w:numPr>
      </w:pPr>
      <w:r w:rsidRPr="00834269">
        <w:t xml:space="preserve">Dejarlo todo bien etiquetado y organizado, instalación limpia. </w:t>
      </w:r>
    </w:p>
    <w:p w14:paraId="672A8973" w14:textId="77777777" w:rsidR="00676727" w:rsidRPr="00834269" w:rsidRDefault="00676727" w:rsidP="00EB0F55">
      <w:pPr>
        <w:pStyle w:val="Vieta1"/>
        <w:numPr>
          <w:ilvl w:val="1"/>
          <w:numId w:val="23"/>
        </w:numPr>
      </w:pPr>
      <w:r w:rsidRPr="00834269">
        <w:t>El adjudicatario será el único responsable de realizar la carga y configuración de datos en todos los sistemas.</w:t>
      </w:r>
    </w:p>
    <w:p w14:paraId="65E7E481" w14:textId="77777777" w:rsidR="00676727" w:rsidRPr="00834269" w:rsidRDefault="00676727" w:rsidP="00EB0F55">
      <w:pPr>
        <w:pStyle w:val="Vieta1"/>
        <w:numPr>
          <w:ilvl w:val="1"/>
          <w:numId w:val="23"/>
        </w:numPr>
      </w:pPr>
      <w:r w:rsidRPr="00834269">
        <w:t xml:space="preserve">Pruebas y puesta en marcha. </w:t>
      </w:r>
    </w:p>
    <w:p w14:paraId="0C362001" w14:textId="77777777" w:rsidR="00676727" w:rsidRPr="00834269" w:rsidRDefault="00676727" w:rsidP="00EB0F55">
      <w:pPr>
        <w:pStyle w:val="Vieta1"/>
        <w:numPr>
          <w:ilvl w:val="1"/>
          <w:numId w:val="23"/>
        </w:numPr>
      </w:pPr>
      <w:r w:rsidRPr="00834269">
        <w:t xml:space="preserve">Validación en campo. </w:t>
      </w:r>
    </w:p>
    <w:p w14:paraId="13767280" w14:textId="77777777" w:rsidR="00676727" w:rsidRPr="00834269" w:rsidRDefault="00676727" w:rsidP="00EB0F55">
      <w:pPr>
        <w:pStyle w:val="Vieta1"/>
        <w:numPr>
          <w:ilvl w:val="1"/>
          <w:numId w:val="23"/>
        </w:numPr>
      </w:pPr>
      <w:r w:rsidRPr="00834269">
        <w:t xml:space="preserve">Recepción por parte del adjudicatario, cumplimentando el protocolo de puntos de inspección, en el que debe detallarse el número de serie de cada equipo principal embarcado. </w:t>
      </w:r>
    </w:p>
    <w:p w14:paraId="42134B74" w14:textId="77777777" w:rsidR="00676727" w:rsidRDefault="00676727" w:rsidP="00EB0F55">
      <w:pPr>
        <w:pStyle w:val="Vieta1"/>
        <w:numPr>
          <w:ilvl w:val="1"/>
          <w:numId w:val="23"/>
        </w:numPr>
      </w:pPr>
      <w:r w:rsidRPr="00834269">
        <w:t xml:space="preserve">Recepción de la instalación por parte del aparcamiento correspondiente, que se realizará de manera individual, como se determine. </w:t>
      </w:r>
    </w:p>
    <w:p w14:paraId="79426865" w14:textId="77777777" w:rsidR="00676727" w:rsidRPr="00834269" w:rsidRDefault="00676727" w:rsidP="00676727">
      <w:r w:rsidRPr="00834269">
        <w:t xml:space="preserve">La recepción de la instalación no implicará cesión de responsabilidad al CRTM por parte del adjudicatario si algún equipo no funciona correctamente una vez puesto en servicio.  </w:t>
      </w:r>
    </w:p>
    <w:p w14:paraId="03ABE0EF" w14:textId="77777777" w:rsidR="00676727" w:rsidRDefault="00676727" w:rsidP="00506CFF">
      <w:pPr>
        <w:pStyle w:val="Ttulo4"/>
      </w:pPr>
      <w:r>
        <w:t>Formación y difusión</w:t>
      </w:r>
    </w:p>
    <w:p w14:paraId="73E0D636" w14:textId="77777777" w:rsidR="00676727" w:rsidRPr="00267991" w:rsidRDefault="00676727" w:rsidP="00506CFF">
      <w:pPr>
        <w:pStyle w:val="Vieta1"/>
      </w:pPr>
      <w:r w:rsidRPr="00267991">
        <w:t xml:space="preserve">La formación, correrá a cargo de la empresa adjudicataria y contemplará al menos los siguientes aspectos: </w:t>
      </w:r>
    </w:p>
    <w:p w14:paraId="1386C7F6" w14:textId="77777777" w:rsidR="00676727" w:rsidRPr="00267991" w:rsidRDefault="00676727" w:rsidP="00EB0F55">
      <w:pPr>
        <w:pStyle w:val="Vieta1"/>
        <w:numPr>
          <w:ilvl w:val="1"/>
          <w:numId w:val="23"/>
        </w:numPr>
      </w:pPr>
      <w:r w:rsidRPr="00267991">
        <w:t xml:space="preserve">Perfiles de las personas: se deberá tener en cuenta para el establecimiento e impartición del plan de formación y sus contenidos el perfil del personal al que se dirigirá la formación, los puestos que desempeñan y su experiencia y conocimiento previo. </w:t>
      </w:r>
    </w:p>
    <w:p w14:paraId="34B1E309" w14:textId="77777777" w:rsidR="00676727" w:rsidRPr="00267991" w:rsidRDefault="00676727" w:rsidP="00EB0F55">
      <w:pPr>
        <w:pStyle w:val="Vieta1"/>
        <w:numPr>
          <w:ilvl w:val="1"/>
          <w:numId w:val="23"/>
        </w:numPr>
      </w:pPr>
      <w:r w:rsidRPr="00267991">
        <w:t xml:space="preserve">Objetivos de formación: considerando los perfiles identificados y las necesidades de información, deberán identificarse los objetivos a alcanzar por el proceso formativo. </w:t>
      </w:r>
    </w:p>
    <w:p w14:paraId="275FB2BA" w14:textId="77777777" w:rsidR="00676727" w:rsidRPr="00267991" w:rsidRDefault="00676727" w:rsidP="00EB0F55">
      <w:pPr>
        <w:pStyle w:val="Vieta1"/>
        <w:numPr>
          <w:ilvl w:val="1"/>
          <w:numId w:val="23"/>
        </w:numPr>
      </w:pPr>
      <w:r w:rsidRPr="00267991">
        <w:t xml:space="preserve">Características de los cursos: donde se describa el tipo de formación, teniendo en cuenta los condicionantes del calendario, número de personas a formar y logística disponible para la impartición. El número de participantes por curso lo definirá la dirección del proyecto en función de los horarios disponibles del personal llegado el momento. </w:t>
      </w:r>
    </w:p>
    <w:p w14:paraId="1D5856F9" w14:textId="77777777" w:rsidR="00676727" w:rsidRPr="00267991" w:rsidRDefault="00676727" w:rsidP="00EB0F55">
      <w:pPr>
        <w:pStyle w:val="Vieta1"/>
        <w:numPr>
          <w:ilvl w:val="1"/>
          <w:numId w:val="23"/>
        </w:numPr>
      </w:pPr>
      <w:r w:rsidRPr="00267991">
        <w:t xml:space="preserve">Programa de impartición: se determinarán las fechas idóneas para la formación de cada grupo identificado por perfil, teniendo en cuenta las fechas en las cuales deben comenzar a operar con el nuevo sistema. </w:t>
      </w:r>
    </w:p>
    <w:p w14:paraId="610D5A48" w14:textId="77777777" w:rsidR="00676727" w:rsidRPr="00267991" w:rsidRDefault="00676727" w:rsidP="00EB0F55">
      <w:pPr>
        <w:pStyle w:val="Vieta1"/>
        <w:numPr>
          <w:ilvl w:val="1"/>
          <w:numId w:val="23"/>
        </w:numPr>
      </w:pPr>
      <w:r w:rsidRPr="00267991">
        <w:t xml:space="preserve">Logística: se determinarán los recursos materiales y humanos necesarios para la impartición de los cursos, la realización de las diferentes actividades que se programen y el lugar donde se desarrollarán las sesiones de formación. </w:t>
      </w:r>
    </w:p>
    <w:p w14:paraId="584D7577" w14:textId="77777777" w:rsidR="00676727" w:rsidRPr="00267991" w:rsidRDefault="00676727" w:rsidP="00EB0F55">
      <w:pPr>
        <w:pStyle w:val="Vieta1"/>
        <w:numPr>
          <w:ilvl w:val="1"/>
          <w:numId w:val="23"/>
        </w:numPr>
      </w:pPr>
      <w:r w:rsidRPr="00267991">
        <w:t xml:space="preserve">Los formadores se tendrán que adaptar a los horarios que </w:t>
      </w:r>
      <w:r>
        <w:t xml:space="preserve">se requieran. </w:t>
      </w:r>
      <w:r w:rsidRPr="00267991">
        <w:t xml:space="preserve"> </w:t>
      </w:r>
    </w:p>
    <w:p w14:paraId="2EA032FE" w14:textId="77777777" w:rsidR="00676727" w:rsidRPr="00267991" w:rsidRDefault="00676727" w:rsidP="00EB0F55">
      <w:pPr>
        <w:pStyle w:val="Vieta1"/>
        <w:numPr>
          <w:ilvl w:val="1"/>
          <w:numId w:val="23"/>
        </w:numPr>
      </w:pPr>
      <w:r w:rsidRPr="00267991">
        <w:t xml:space="preserve">Todas las formaciones serán presenciales en las instalaciones que la Dirección de </w:t>
      </w:r>
      <w:r>
        <w:t>Contrato</w:t>
      </w:r>
      <w:r w:rsidRPr="00267991">
        <w:t xml:space="preserve"> determine. </w:t>
      </w:r>
    </w:p>
    <w:p w14:paraId="52D10F2B" w14:textId="77777777" w:rsidR="00676727" w:rsidRDefault="00676727" w:rsidP="00506CFF">
      <w:pPr>
        <w:pStyle w:val="Vieta1"/>
      </w:pPr>
      <w:r>
        <w:lastRenderedPageBreak/>
        <w:t xml:space="preserve">La formación es clave para poner en producción el sistema. Dicho de otro modo, se debe procurar la formación a todos los perfiles y niveles de forma previa al piloto o a la puesta en servicio del equipamiento en modo marcha blanca. </w:t>
      </w:r>
    </w:p>
    <w:p w14:paraId="393FB6BE" w14:textId="563DE235" w:rsidR="00676727" w:rsidRDefault="00676727" w:rsidP="00506CFF">
      <w:pPr>
        <w:pStyle w:val="Vieta1"/>
      </w:pPr>
      <w:r>
        <w:t xml:space="preserve">Será </w:t>
      </w:r>
      <w:r w:rsidRPr="0004341F">
        <w:rPr>
          <w:b/>
          <w:u w:val="single"/>
        </w:rPr>
        <w:t>imprescindible</w:t>
      </w:r>
      <w:r>
        <w:t xml:space="preserve"> que la formación se realice con la última versión de </w:t>
      </w:r>
      <w:r w:rsidR="00C924FA">
        <w:t xml:space="preserve">SW </w:t>
      </w:r>
      <w:r>
        <w:t xml:space="preserve">que corresponda a todos los equipos y aplicaciones. </w:t>
      </w:r>
    </w:p>
    <w:p w14:paraId="5C5273DC" w14:textId="77777777" w:rsidR="00676727" w:rsidRPr="00834269" w:rsidRDefault="00676727" w:rsidP="00506CFF">
      <w:pPr>
        <w:pStyle w:val="Ttulo3"/>
      </w:pPr>
      <w:bookmarkStart w:id="72" w:name="_Toc519150093"/>
      <w:bookmarkStart w:id="73" w:name="_Toc519256422"/>
      <w:bookmarkStart w:id="74" w:name="_Toc519274515"/>
      <w:bookmarkStart w:id="75" w:name="_Toc519795889"/>
      <w:bookmarkStart w:id="76" w:name="_Ref520818573"/>
      <w:bookmarkStart w:id="77" w:name="_Toc523231066"/>
      <w:bookmarkStart w:id="78" w:name="_Toc525641210"/>
      <w:bookmarkStart w:id="79" w:name="_Toc525897982"/>
      <w:r w:rsidRPr="00834269">
        <w:t>Operación del Sistema en Modo de Marcha Blanca</w:t>
      </w:r>
      <w:bookmarkEnd w:id="72"/>
      <w:bookmarkEnd w:id="73"/>
      <w:bookmarkEnd w:id="74"/>
      <w:bookmarkEnd w:id="75"/>
      <w:bookmarkEnd w:id="76"/>
      <w:bookmarkEnd w:id="77"/>
      <w:bookmarkEnd w:id="78"/>
      <w:bookmarkEnd w:id="79"/>
    </w:p>
    <w:p w14:paraId="62339AC8" w14:textId="77777777" w:rsidR="00676727" w:rsidRPr="00834269" w:rsidRDefault="00676727" w:rsidP="00676727">
      <w:r w:rsidRPr="00834269">
        <w:t>La</w:t>
      </w:r>
      <w:r w:rsidRPr="00834269">
        <w:rPr>
          <w:spacing w:val="36"/>
        </w:rPr>
        <w:t xml:space="preserve"> </w:t>
      </w:r>
      <w:r w:rsidRPr="00834269">
        <w:t>operación</w:t>
      </w:r>
      <w:r w:rsidRPr="00834269">
        <w:rPr>
          <w:spacing w:val="35"/>
        </w:rPr>
        <w:t xml:space="preserve"> </w:t>
      </w:r>
      <w:r w:rsidRPr="00834269">
        <w:t>del</w:t>
      </w:r>
      <w:r w:rsidRPr="00834269">
        <w:rPr>
          <w:spacing w:val="36"/>
        </w:rPr>
        <w:t xml:space="preserve"> </w:t>
      </w:r>
      <w:r w:rsidRPr="00834269">
        <w:t>Sistema</w:t>
      </w:r>
      <w:r w:rsidRPr="00834269">
        <w:rPr>
          <w:spacing w:val="34"/>
        </w:rPr>
        <w:t xml:space="preserve"> </w:t>
      </w:r>
      <w:r w:rsidRPr="00834269">
        <w:t>en</w:t>
      </w:r>
      <w:r w:rsidRPr="00834269">
        <w:rPr>
          <w:spacing w:val="35"/>
        </w:rPr>
        <w:t xml:space="preserve"> </w:t>
      </w:r>
      <w:r w:rsidRPr="00834269">
        <w:t>la</w:t>
      </w:r>
      <w:r w:rsidRPr="00834269">
        <w:rPr>
          <w:spacing w:val="36"/>
        </w:rPr>
        <w:t xml:space="preserve"> </w:t>
      </w:r>
      <w:r w:rsidRPr="00834269">
        <w:t>modalidad</w:t>
      </w:r>
      <w:r w:rsidRPr="00834269">
        <w:rPr>
          <w:spacing w:val="35"/>
        </w:rPr>
        <w:t xml:space="preserve"> </w:t>
      </w:r>
      <w:r w:rsidRPr="00834269">
        <w:t>de</w:t>
      </w:r>
      <w:r w:rsidRPr="00834269">
        <w:rPr>
          <w:spacing w:val="38"/>
        </w:rPr>
        <w:t xml:space="preserve"> </w:t>
      </w:r>
      <w:r w:rsidRPr="00834269">
        <w:rPr>
          <w:spacing w:val="-2"/>
        </w:rPr>
        <w:t>Marcha</w:t>
      </w:r>
      <w:r w:rsidRPr="00834269">
        <w:rPr>
          <w:spacing w:val="37"/>
        </w:rPr>
        <w:t xml:space="preserve"> </w:t>
      </w:r>
      <w:r w:rsidRPr="00834269">
        <w:t>Blanca</w:t>
      </w:r>
      <w:r w:rsidRPr="00834269">
        <w:rPr>
          <w:spacing w:val="36"/>
        </w:rPr>
        <w:t xml:space="preserve"> </w:t>
      </w:r>
      <w:r w:rsidRPr="00834269">
        <w:t>corresponde</w:t>
      </w:r>
      <w:r w:rsidRPr="00834269">
        <w:rPr>
          <w:spacing w:val="38"/>
        </w:rPr>
        <w:t xml:space="preserve"> </w:t>
      </w:r>
      <w:r w:rsidRPr="00834269">
        <w:t>a</w:t>
      </w:r>
      <w:r w:rsidRPr="00834269">
        <w:rPr>
          <w:spacing w:val="33"/>
        </w:rPr>
        <w:t xml:space="preserve"> </w:t>
      </w:r>
      <w:r w:rsidRPr="00834269">
        <w:t>una</w:t>
      </w:r>
      <w:r w:rsidRPr="00834269">
        <w:rPr>
          <w:spacing w:val="36"/>
        </w:rPr>
        <w:t xml:space="preserve"> </w:t>
      </w:r>
      <w:r w:rsidRPr="00834269">
        <w:t>operación</w:t>
      </w:r>
      <w:r w:rsidRPr="00834269">
        <w:rPr>
          <w:spacing w:val="77"/>
        </w:rPr>
        <w:t xml:space="preserve"> </w:t>
      </w:r>
      <w:r w:rsidRPr="00834269">
        <w:t>funcionalmente</w:t>
      </w:r>
      <w:r w:rsidRPr="00834269">
        <w:rPr>
          <w:spacing w:val="44"/>
        </w:rPr>
        <w:t xml:space="preserve"> </w:t>
      </w:r>
      <w:r w:rsidRPr="00834269">
        <w:t>completa</w:t>
      </w:r>
      <w:r w:rsidRPr="00834269">
        <w:rPr>
          <w:spacing w:val="43"/>
        </w:rPr>
        <w:t xml:space="preserve"> </w:t>
      </w:r>
      <w:r w:rsidRPr="00834269">
        <w:t>del</w:t>
      </w:r>
      <w:r w:rsidRPr="00834269">
        <w:rPr>
          <w:spacing w:val="45"/>
        </w:rPr>
        <w:t xml:space="preserve"> </w:t>
      </w:r>
      <w:r w:rsidRPr="00834269">
        <w:t xml:space="preserve">mismo, haciéndolo primero en un aparcamiento y después extendiéndolo a todos, de forma que se hagan todas las actividades con un número limitado de personas usuarias. </w:t>
      </w:r>
    </w:p>
    <w:p w14:paraId="70C5DF04" w14:textId="77777777" w:rsidR="00676727" w:rsidRPr="00834269" w:rsidRDefault="00676727" w:rsidP="00676727">
      <w:r w:rsidRPr="00834269">
        <w:t xml:space="preserve">Se prevé que en el primer aparcamiento esta fase dure como máximo 1 mes, y en el resto, de forma conjunta una vez implantados, otro mes adicional. </w:t>
      </w:r>
    </w:p>
    <w:p w14:paraId="7209A006" w14:textId="77777777" w:rsidR="00676727" w:rsidRPr="00834269" w:rsidRDefault="00676727" w:rsidP="00676727">
      <w:r w:rsidRPr="00834269">
        <w:t>Como</w:t>
      </w:r>
      <w:r w:rsidRPr="00834269">
        <w:rPr>
          <w:spacing w:val="37"/>
        </w:rPr>
        <w:t xml:space="preserve"> </w:t>
      </w:r>
      <w:r w:rsidRPr="00834269">
        <w:t>resultado</w:t>
      </w:r>
      <w:r w:rsidRPr="00834269">
        <w:rPr>
          <w:spacing w:val="38"/>
        </w:rPr>
        <w:t xml:space="preserve"> </w:t>
      </w:r>
      <w:r w:rsidRPr="00834269">
        <w:t>de</w:t>
      </w:r>
      <w:r w:rsidRPr="00834269">
        <w:rPr>
          <w:spacing w:val="37"/>
        </w:rPr>
        <w:t xml:space="preserve"> </w:t>
      </w:r>
      <w:r w:rsidRPr="00834269">
        <w:t>esta</w:t>
      </w:r>
      <w:r w:rsidRPr="00834269">
        <w:rPr>
          <w:spacing w:val="35"/>
        </w:rPr>
        <w:t xml:space="preserve"> </w:t>
      </w:r>
      <w:r w:rsidRPr="00834269">
        <w:t>fase</w:t>
      </w:r>
      <w:r w:rsidRPr="00834269">
        <w:rPr>
          <w:spacing w:val="37"/>
        </w:rPr>
        <w:t xml:space="preserve"> </w:t>
      </w:r>
      <w:r w:rsidRPr="00834269">
        <w:t>se</w:t>
      </w:r>
      <w:r w:rsidRPr="00834269">
        <w:rPr>
          <w:spacing w:val="38"/>
        </w:rPr>
        <w:t xml:space="preserve"> </w:t>
      </w:r>
      <w:r w:rsidRPr="00834269">
        <w:t>deben</w:t>
      </w:r>
      <w:r w:rsidRPr="00834269">
        <w:rPr>
          <w:spacing w:val="35"/>
        </w:rPr>
        <w:t xml:space="preserve"> </w:t>
      </w:r>
      <w:r w:rsidRPr="00834269">
        <w:t>tener</w:t>
      </w:r>
      <w:r w:rsidRPr="00834269">
        <w:rPr>
          <w:spacing w:val="37"/>
        </w:rPr>
        <w:t xml:space="preserve"> </w:t>
      </w:r>
      <w:r w:rsidRPr="00834269">
        <w:t>unas</w:t>
      </w:r>
      <w:r w:rsidRPr="00834269">
        <w:rPr>
          <w:spacing w:val="37"/>
        </w:rPr>
        <w:t xml:space="preserve"> </w:t>
      </w:r>
      <w:r w:rsidRPr="00834269">
        <w:t>herramientas</w:t>
      </w:r>
      <w:r w:rsidRPr="00834269">
        <w:rPr>
          <w:spacing w:val="36"/>
        </w:rPr>
        <w:t xml:space="preserve"> </w:t>
      </w:r>
      <w:r w:rsidRPr="00834269">
        <w:t>técnicas</w:t>
      </w:r>
      <w:r w:rsidRPr="00834269">
        <w:rPr>
          <w:spacing w:val="37"/>
        </w:rPr>
        <w:t xml:space="preserve"> </w:t>
      </w:r>
      <w:r w:rsidRPr="00834269">
        <w:t>y</w:t>
      </w:r>
      <w:r w:rsidRPr="00834269">
        <w:rPr>
          <w:spacing w:val="37"/>
        </w:rPr>
        <w:t xml:space="preserve"> </w:t>
      </w:r>
      <w:r w:rsidRPr="00834269">
        <w:t>humanas</w:t>
      </w:r>
      <w:r w:rsidRPr="00834269">
        <w:rPr>
          <w:spacing w:val="47"/>
        </w:rPr>
        <w:t xml:space="preserve"> </w:t>
      </w:r>
      <w:r w:rsidRPr="00834269">
        <w:t>plenamente</w:t>
      </w:r>
      <w:r w:rsidRPr="00834269">
        <w:rPr>
          <w:spacing w:val="22"/>
        </w:rPr>
        <w:t xml:space="preserve"> </w:t>
      </w:r>
      <w:r w:rsidRPr="00834269">
        <w:t>preparadas</w:t>
      </w:r>
      <w:r w:rsidRPr="00834269">
        <w:rPr>
          <w:spacing w:val="22"/>
        </w:rPr>
        <w:t xml:space="preserve"> </w:t>
      </w:r>
      <w:r w:rsidRPr="00834269">
        <w:t>para</w:t>
      </w:r>
      <w:r w:rsidRPr="00834269">
        <w:rPr>
          <w:spacing w:val="21"/>
        </w:rPr>
        <w:t xml:space="preserve"> </w:t>
      </w:r>
      <w:r w:rsidRPr="00834269">
        <w:t>la</w:t>
      </w:r>
      <w:r w:rsidRPr="00834269">
        <w:rPr>
          <w:spacing w:val="22"/>
        </w:rPr>
        <w:t xml:space="preserve"> </w:t>
      </w:r>
      <w:r w:rsidRPr="00834269">
        <w:t>operación</w:t>
      </w:r>
      <w:r w:rsidRPr="00834269">
        <w:rPr>
          <w:spacing w:val="21"/>
        </w:rPr>
        <w:t xml:space="preserve"> </w:t>
      </w:r>
      <w:r w:rsidRPr="00834269">
        <w:t>del</w:t>
      </w:r>
      <w:r w:rsidRPr="00834269">
        <w:rPr>
          <w:spacing w:val="21"/>
        </w:rPr>
        <w:t xml:space="preserve"> </w:t>
      </w:r>
      <w:r w:rsidRPr="00834269">
        <w:t>sistema,</w:t>
      </w:r>
      <w:r w:rsidRPr="00834269">
        <w:rPr>
          <w:spacing w:val="22"/>
        </w:rPr>
        <w:t xml:space="preserve"> </w:t>
      </w:r>
      <w:r w:rsidRPr="00834269">
        <w:t>garantizando</w:t>
      </w:r>
      <w:r w:rsidRPr="00834269">
        <w:rPr>
          <w:spacing w:val="24"/>
        </w:rPr>
        <w:t xml:space="preserve"> </w:t>
      </w:r>
      <w:r w:rsidRPr="00834269">
        <w:t>el</w:t>
      </w:r>
      <w:r w:rsidRPr="00834269">
        <w:rPr>
          <w:spacing w:val="21"/>
        </w:rPr>
        <w:t xml:space="preserve"> </w:t>
      </w:r>
      <w:r w:rsidRPr="00834269">
        <w:t>buen</w:t>
      </w:r>
      <w:r w:rsidRPr="00834269">
        <w:rPr>
          <w:spacing w:val="21"/>
        </w:rPr>
        <w:t xml:space="preserve"> </w:t>
      </w:r>
      <w:r w:rsidRPr="00834269">
        <w:t>funcionamiento del</w:t>
      </w:r>
      <w:r w:rsidRPr="00834269">
        <w:rPr>
          <w:spacing w:val="21"/>
        </w:rPr>
        <w:t xml:space="preserve"> </w:t>
      </w:r>
      <w:r w:rsidRPr="00834269">
        <w:t>Sistema,</w:t>
      </w:r>
      <w:r w:rsidRPr="00834269">
        <w:rPr>
          <w:spacing w:val="19"/>
        </w:rPr>
        <w:t xml:space="preserve"> </w:t>
      </w:r>
      <w:r>
        <w:rPr>
          <w:spacing w:val="19"/>
        </w:rPr>
        <w:t xml:space="preserve">y </w:t>
      </w:r>
      <w:r w:rsidRPr="00834269">
        <w:t>minimizando</w:t>
      </w:r>
      <w:r w:rsidRPr="00834269">
        <w:rPr>
          <w:spacing w:val="20"/>
        </w:rPr>
        <w:t xml:space="preserve"> </w:t>
      </w:r>
      <w:r w:rsidRPr="00834269">
        <w:t>el</w:t>
      </w:r>
      <w:r w:rsidRPr="00834269">
        <w:rPr>
          <w:spacing w:val="22"/>
        </w:rPr>
        <w:t xml:space="preserve"> </w:t>
      </w:r>
      <w:r w:rsidRPr="00834269">
        <w:t>riesgo</w:t>
      </w:r>
      <w:r w:rsidRPr="00834269">
        <w:rPr>
          <w:spacing w:val="23"/>
        </w:rPr>
        <w:t xml:space="preserve"> </w:t>
      </w:r>
      <w:r w:rsidRPr="00834269">
        <w:t>de</w:t>
      </w:r>
      <w:r w:rsidRPr="00834269">
        <w:rPr>
          <w:spacing w:val="22"/>
        </w:rPr>
        <w:t xml:space="preserve"> </w:t>
      </w:r>
      <w:r w:rsidRPr="00834269">
        <w:t>cualquier</w:t>
      </w:r>
      <w:r w:rsidRPr="00834269">
        <w:rPr>
          <w:spacing w:val="21"/>
        </w:rPr>
        <w:t xml:space="preserve"> </w:t>
      </w:r>
      <w:r w:rsidRPr="00834269">
        <w:t>imprevisto</w:t>
      </w:r>
      <w:r w:rsidRPr="00834269">
        <w:rPr>
          <w:spacing w:val="24"/>
        </w:rPr>
        <w:t xml:space="preserve"> </w:t>
      </w:r>
      <w:r w:rsidRPr="00834269">
        <w:rPr>
          <w:spacing w:val="-2"/>
        </w:rPr>
        <w:t>no</w:t>
      </w:r>
      <w:r w:rsidRPr="00834269">
        <w:rPr>
          <w:spacing w:val="23"/>
        </w:rPr>
        <w:t xml:space="preserve"> </w:t>
      </w:r>
      <w:r w:rsidRPr="00834269">
        <w:t>contemplado</w:t>
      </w:r>
      <w:r w:rsidRPr="00834269">
        <w:rPr>
          <w:spacing w:val="20"/>
        </w:rPr>
        <w:t xml:space="preserve"> </w:t>
      </w:r>
      <w:r w:rsidRPr="00834269">
        <w:t>en</w:t>
      </w:r>
      <w:r w:rsidRPr="00834269">
        <w:rPr>
          <w:spacing w:val="22"/>
        </w:rPr>
        <w:t xml:space="preserve"> </w:t>
      </w:r>
      <w:r w:rsidRPr="00834269">
        <w:t>fases</w:t>
      </w:r>
      <w:r w:rsidRPr="00834269">
        <w:rPr>
          <w:spacing w:val="22"/>
        </w:rPr>
        <w:t xml:space="preserve"> </w:t>
      </w:r>
      <w:r w:rsidRPr="00834269">
        <w:t>previas.</w:t>
      </w:r>
    </w:p>
    <w:p w14:paraId="764D04E1" w14:textId="77777777" w:rsidR="00676727" w:rsidRPr="00834269" w:rsidRDefault="00676727" w:rsidP="00676727">
      <w:r w:rsidRPr="00834269">
        <w:t>Al</w:t>
      </w:r>
      <w:r w:rsidRPr="00834269">
        <w:rPr>
          <w:spacing w:val="9"/>
        </w:rPr>
        <w:t xml:space="preserve"> </w:t>
      </w:r>
      <w:r w:rsidRPr="00834269">
        <w:t>margen</w:t>
      </w:r>
      <w:r w:rsidRPr="00834269">
        <w:rPr>
          <w:spacing w:val="9"/>
        </w:rPr>
        <w:t xml:space="preserve"> </w:t>
      </w:r>
      <w:r w:rsidRPr="00834269">
        <w:rPr>
          <w:spacing w:val="-2"/>
        </w:rPr>
        <w:t>de</w:t>
      </w:r>
      <w:r w:rsidRPr="00834269">
        <w:rPr>
          <w:spacing w:val="10"/>
        </w:rPr>
        <w:t xml:space="preserve"> </w:t>
      </w:r>
      <w:r w:rsidRPr="00834269">
        <w:t>lo</w:t>
      </w:r>
      <w:r w:rsidRPr="00834269">
        <w:rPr>
          <w:spacing w:val="9"/>
        </w:rPr>
        <w:t xml:space="preserve"> </w:t>
      </w:r>
      <w:r w:rsidRPr="00834269">
        <w:t>anterior,</w:t>
      </w:r>
      <w:r w:rsidRPr="00834269">
        <w:rPr>
          <w:spacing w:val="7"/>
        </w:rPr>
        <w:t xml:space="preserve"> </w:t>
      </w:r>
      <w:r w:rsidRPr="00834269">
        <w:t>el</w:t>
      </w:r>
      <w:r w:rsidRPr="00834269">
        <w:rPr>
          <w:spacing w:val="9"/>
        </w:rPr>
        <w:t xml:space="preserve"> </w:t>
      </w:r>
      <w:r w:rsidRPr="00834269">
        <w:t>adjudicatario,</w:t>
      </w:r>
      <w:r w:rsidRPr="00834269">
        <w:rPr>
          <w:spacing w:val="7"/>
        </w:rPr>
        <w:t xml:space="preserve"> </w:t>
      </w:r>
      <w:r w:rsidRPr="00834269">
        <w:t>de</w:t>
      </w:r>
      <w:r w:rsidRPr="00834269">
        <w:rPr>
          <w:spacing w:val="11"/>
        </w:rPr>
        <w:t xml:space="preserve"> </w:t>
      </w:r>
      <w:r w:rsidRPr="00834269">
        <w:t>acuerdo</w:t>
      </w:r>
      <w:r w:rsidRPr="00834269">
        <w:rPr>
          <w:spacing w:val="8"/>
        </w:rPr>
        <w:t xml:space="preserve"> </w:t>
      </w:r>
      <w:r w:rsidRPr="00834269">
        <w:t>con</w:t>
      </w:r>
      <w:r w:rsidRPr="00834269">
        <w:rPr>
          <w:spacing w:val="6"/>
        </w:rPr>
        <w:t xml:space="preserve"> </w:t>
      </w:r>
      <w:r w:rsidRPr="00834269">
        <w:t>el</w:t>
      </w:r>
      <w:r w:rsidRPr="00834269">
        <w:rPr>
          <w:spacing w:val="10"/>
        </w:rPr>
        <w:t xml:space="preserve"> </w:t>
      </w:r>
      <w:r w:rsidRPr="00834269">
        <w:t>Plan</w:t>
      </w:r>
      <w:r w:rsidRPr="00834269">
        <w:rPr>
          <w:spacing w:val="6"/>
        </w:rPr>
        <w:t xml:space="preserve"> </w:t>
      </w:r>
      <w:r w:rsidRPr="00834269">
        <w:t>de</w:t>
      </w:r>
      <w:r w:rsidRPr="00834269">
        <w:rPr>
          <w:spacing w:val="10"/>
        </w:rPr>
        <w:t xml:space="preserve"> </w:t>
      </w:r>
      <w:r w:rsidRPr="00834269">
        <w:t>Calidad</w:t>
      </w:r>
      <w:r w:rsidRPr="00834269">
        <w:rPr>
          <w:spacing w:val="6"/>
        </w:rPr>
        <w:t xml:space="preserve"> </w:t>
      </w:r>
      <w:r w:rsidRPr="00834269">
        <w:t>y</w:t>
      </w:r>
      <w:r w:rsidRPr="00834269">
        <w:rPr>
          <w:spacing w:val="12"/>
        </w:rPr>
        <w:t xml:space="preserve"> </w:t>
      </w:r>
      <w:r w:rsidRPr="00834269">
        <w:t>con</w:t>
      </w:r>
      <w:r w:rsidRPr="00834269">
        <w:rPr>
          <w:spacing w:val="9"/>
        </w:rPr>
        <w:t xml:space="preserve"> </w:t>
      </w:r>
      <w:r w:rsidRPr="00834269">
        <w:t>la</w:t>
      </w:r>
      <w:r w:rsidRPr="00834269">
        <w:rPr>
          <w:spacing w:val="9"/>
        </w:rPr>
        <w:t xml:space="preserve"> </w:t>
      </w:r>
      <w:r w:rsidRPr="00834269">
        <w:t>finalidad</w:t>
      </w:r>
      <w:r w:rsidRPr="00834269">
        <w:rPr>
          <w:spacing w:val="53"/>
        </w:rPr>
        <w:t xml:space="preserve"> </w:t>
      </w:r>
      <w:r w:rsidRPr="00834269">
        <w:t>de</w:t>
      </w:r>
      <w:r w:rsidRPr="00834269">
        <w:rPr>
          <w:spacing w:val="13"/>
        </w:rPr>
        <w:t xml:space="preserve"> </w:t>
      </w:r>
      <w:r w:rsidRPr="00834269">
        <w:t>asegurar</w:t>
      </w:r>
      <w:r w:rsidRPr="00834269">
        <w:rPr>
          <w:spacing w:val="13"/>
        </w:rPr>
        <w:t xml:space="preserve"> </w:t>
      </w:r>
      <w:r w:rsidRPr="00834269">
        <w:t>la</w:t>
      </w:r>
      <w:r w:rsidRPr="00834269">
        <w:rPr>
          <w:spacing w:val="12"/>
        </w:rPr>
        <w:t xml:space="preserve"> </w:t>
      </w:r>
      <w:r w:rsidRPr="00834269">
        <w:t>correcta</w:t>
      </w:r>
      <w:r w:rsidRPr="00834269">
        <w:rPr>
          <w:spacing w:val="13"/>
        </w:rPr>
        <w:t xml:space="preserve"> </w:t>
      </w:r>
      <w:r w:rsidRPr="00834269">
        <w:t>implantación</w:t>
      </w:r>
      <w:r w:rsidRPr="00834269">
        <w:rPr>
          <w:spacing w:val="11"/>
        </w:rPr>
        <w:t xml:space="preserve"> </w:t>
      </w:r>
      <w:r w:rsidRPr="00834269">
        <w:t>del</w:t>
      </w:r>
      <w:r w:rsidRPr="00834269">
        <w:rPr>
          <w:spacing w:val="13"/>
        </w:rPr>
        <w:t xml:space="preserve"> </w:t>
      </w:r>
      <w:r w:rsidRPr="00834269">
        <w:t>sistema,</w:t>
      </w:r>
      <w:r w:rsidRPr="00834269">
        <w:rPr>
          <w:spacing w:val="10"/>
        </w:rPr>
        <w:t xml:space="preserve"> </w:t>
      </w:r>
      <w:r w:rsidRPr="00834269">
        <w:t>deberá</w:t>
      </w:r>
      <w:r w:rsidRPr="00834269">
        <w:rPr>
          <w:spacing w:val="13"/>
        </w:rPr>
        <w:t xml:space="preserve"> </w:t>
      </w:r>
      <w:r w:rsidRPr="00834269">
        <w:t>ejecutar</w:t>
      </w:r>
      <w:r w:rsidRPr="00834269">
        <w:rPr>
          <w:spacing w:val="13"/>
        </w:rPr>
        <w:t xml:space="preserve"> </w:t>
      </w:r>
      <w:r w:rsidRPr="00834269">
        <w:t>todos</w:t>
      </w:r>
      <w:r w:rsidRPr="00834269">
        <w:rPr>
          <w:spacing w:val="12"/>
        </w:rPr>
        <w:t xml:space="preserve"> </w:t>
      </w:r>
      <w:r w:rsidRPr="00834269">
        <w:t>los</w:t>
      </w:r>
      <w:r w:rsidRPr="00834269">
        <w:rPr>
          <w:spacing w:val="13"/>
        </w:rPr>
        <w:t xml:space="preserve"> </w:t>
      </w:r>
      <w:r w:rsidRPr="00834269">
        <w:t>controles</w:t>
      </w:r>
      <w:r w:rsidRPr="00834269">
        <w:rPr>
          <w:spacing w:val="10"/>
        </w:rPr>
        <w:t xml:space="preserve"> </w:t>
      </w:r>
      <w:r w:rsidRPr="00834269">
        <w:t>y</w:t>
      </w:r>
      <w:r w:rsidRPr="00834269">
        <w:rPr>
          <w:spacing w:val="53"/>
        </w:rPr>
        <w:t xml:space="preserve"> </w:t>
      </w:r>
      <w:r w:rsidRPr="00834269">
        <w:t>ensayos</w:t>
      </w:r>
      <w:r w:rsidRPr="00834269">
        <w:rPr>
          <w:spacing w:val="29"/>
        </w:rPr>
        <w:t xml:space="preserve"> </w:t>
      </w:r>
      <w:r w:rsidRPr="00834269">
        <w:t>oportunos</w:t>
      </w:r>
      <w:r w:rsidRPr="00834269">
        <w:rPr>
          <w:spacing w:val="29"/>
        </w:rPr>
        <w:t xml:space="preserve"> </w:t>
      </w:r>
      <w:r w:rsidRPr="00834269">
        <w:t>de</w:t>
      </w:r>
      <w:r w:rsidRPr="00834269">
        <w:rPr>
          <w:spacing w:val="29"/>
        </w:rPr>
        <w:t xml:space="preserve"> </w:t>
      </w:r>
      <w:r w:rsidRPr="00834269">
        <w:t>acuerdo</w:t>
      </w:r>
      <w:r w:rsidRPr="00834269">
        <w:rPr>
          <w:spacing w:val="31"/>
        </w:rPr>
        <w:t xml:space="preserve"> </w:t>
      </w:r>
      <w:r w:rsidRPr="00834269">
        <w:t>con</w:t>
      </w:r>
      <w:r w:rsidRPr="00834269">
        <w:rPr>
          <w:spacing w:val="28"/>
        </w:rPr>
        <w:t xml:space="preserve"> </w:t>
      </w:r>
      <w:r w:rsidRPr="00834269">
        <w:t>la</w:t>
      </w:r>
      <w:r w:rsidRPr="00834269">
        <w:rPr>
          <w:spacing w:val="29"/>
        </w:rPr>
        <w:t xml:space="preserve"> </w:t>
      </w:r>
      <w:r w:rsidRPr="00834269">
        <w:t>calidad</w:t>
      </w:r>
      <w:r w:rsidRPr="00834269">
        <w:rPr>
          <w:spacing w:val="28"/>
        </w:rPr>
        <w:t xml:space="preserve"> </w:t>
      </w:r>
      <w:r w:rsidRPr="00834269">
        <w:t>mínima</w:t>
      </w:r>
      <w:r w:rsidRPr="00834269">
        <w:rPr>
          <w:spacing w:val="31"/>
        </w:rPr>
        <w:t xml:space="preserve"> </w:t>
      </w:r>
      <w:r w:rsidRPr="00834269">
        <w:t>establecida</w:t>
      </w:r>
      <w:r w:rsidRPr="00834269">
        <w:rPr>
          <w:spacing w:val="26"/>
        </w:rPr>
        <w:t xml:space="preserve"> </w:t>
      </w:r>
      <w:r w:rsidRPr="00834269">
        <w:t>en</w:t>
      </w:r>
      <w:r w:rsidRPr="00834269">
        <w:rPr>
          <w:spacing w:val="28"/>
        </w:rPr>
        <w:t xml:space="preserve"> </w:t>
      </w:r>
      <w:r w:rsidRPr="00834269">
        <w:t>el</w:t>
      </w:r>
      <w:r w:rsidRPr="00834269">
        <w:rPr>
          <w:spacing w:val="29"/>
        </w:rPr>
        <w:t xml:space="preserve"> </w:t>
      </w:r>
      <w:r w:rsidRPr="00834269">
        <w:t>presente</w:t>
      </w:r>
      <w:r w:rsidRPr="00834269">
        <w:rPr>
          <w:spacing w:val="29"/>
        </w:rPr>
        <w:t xml:space="preserve"> </w:t>
      </w:r>
      <w:r w:rsidRPr="00834269">
        <w:t>Pliego</w:t>
      </w:r>
      <w:r w:rsidRPr="00834269">
        <w:rPr>
          <w:spacing w:val="27"/>
        </w:rPr>
        <w:t xml:space="preserve"> </w:t>
      </w:r>
      <w:r w:rsidRPr="00834269">
        <w:t>y</w:t>
      </w:r>
      <w:r w:rsidRPr="00834269">
        <w:rPr>
          <w:spacing w:val="30"/>
        </w:rPr>
        <w:t xml:space="preserve"> </w:t>
      </w:r>
      <w:r w:rsidRPr="00834269">
        <w:t>el</w:t>
      </w:r>
      <w:r w:rsidRPr="00834269">
        <w:rPr>
          <w:spacing w:val="43"/>
        </w:rPr>
        <w:t xml:space="preserve"> </w:t>
      </w:r>
      <w:r w:rsidRPr="00834269">
        <w:t>Proyecto de</w:t>
      </w:r>
      <w:r w:rsidRPr="00834269">
        <w:rPr>
          <w:spacing w:val="1"/>
        </w:rPr>
        <w:t xml:space="preserve"> </w:t>
      </w:r>
      <w:r w:rsidRPr="00834269">
        <w:t>Implantación. Se aclara que la</w:t>
      </w:r>
      <w:r w:rsidRPr="00834269">
        <w:rPr>
          <w:spacing w:val="21"/>
        </w:rPr>
        <w:t xml:space="preserve"> </w:t>
      </w:r>
      <w:r w:rsidRPr="00834269">
        <w:t>fase</w:t>
      </w:r>
      <w:r w:rsidRPr="00834269">
        <w:rPr>
          <w:spacing w:val="23"/>
        </w:rPr>
        <w:t xml:space="preserve"> </w:t>
      </w:r>
      <w:r w:rsidRPr="00834269">
        <w:t>de</w:t>
      </w:r>
      <w:r w:rsidRPr="00834269">
        <w:rPr>
          <w:spacing w:val="22"/>
        </w:rPr>
        <w:t xml:space="preserve"> </w:t>
      </w:r>
      <w:r w:rsidRPr="00834269">
        <w:t>marcha</w:t>
      </w:r>
      <w:r w:rsidRPr="00834269">
        <w:rPr>
          <w:spacing w:val="24"/>
        </w:rPr>
        <w:t xml:space="preserve"> </w:t>
      </w:r>
      <w:r w:rsidRPr="00834269">
        <w:t>blanca</w:t>
      </w:r>
      <w:r w:rsidRPr="00834269">
        <w:rPr>
          <w:spacing w:val="24"/>
        </w:rPr>
        <w:t xml:space="preserve"> </w:t>
      </w:r>
      <w:r>
        <w:t>no</w:t>
      </w:r>
      <w:r w:rsidRPr="00834269">
        <w:rPr>
          <w:spacing w:val="23"/>
        </w:rPr>
        <w:t xml:space="preserve"> </w:t>
      </w:r>
      <w:r>
        <w:t>constituye</w:t>
      </w:r>
      <w:r w:rsidRPr="00834269">
        <w:rPr>
          <w:spacing w:val="21"/>
        </w:rPr>
        <w:t xml:space="preserve"> </w:t>
      </w:r>
      <w:r w:rsidRPr="00834269">
        <w:t>una</w:t>
      </w:r>
      <w:r w:rsidRPr="00834269">
        <w:rPr>
          <w:spacing w:val="24"/>
        </w:rPr>
        <w:t xml:space="preserve"> </w:t>
      </w:r>
      <w:r w:rsidRPr="00834269">
        <w:t>fase</w:t>
      </w:r>
      <w:r w:rsidRPr="00834269">
        <w:rPr>
          <w:spacing w:val="26"/>
        </w:rPr>
        <w:t xml:space="preserve"> </w:t>
      </w:r>
      <w:r w:rsidRPr="00834269">
        <w:t>sustitutiva</w:t>
      </w:r>
      <w:r w:rsidRPr="00834269">
        <w:rPr>
          <w:spacing w:val="24"/>
        </w:rPr>
        <w:t xml:space="preserve"> </w:t>
      </w:r>
      <w:r w:rsidRPr="00834269">
        <w:t>del</w:t>
      </w:r>
      <w:r w:rsidRPr="00834269">
        <w:rPr>
          <w:spacing w:val="21"/>
        </w:rPr>
        <w:t xml:space="preserve"> </w:t>
      </w:r>
      <w:r w:rsidRPr="00834269">
        <w:t>plan</w:t>
      </w:r>
      <w:r w:rsidRPr="00834269">
        <w:rPr>
          <w:spacing w:val="23"/>
        </w:rPr>
        <w:t xml:space="preserve"> </w:t>
      </w:r>
      <w:r w:rsidRPr="00834269">
        <w:t>de</w:t>
      </w:r>
      <w:r w:rsidRPr="00834269">
        <w:rPr>
          <w:spacing w:val="23"/>
        </w:rPr>
        <w:t xml:space="preserve"> </w:t>
      </w:r>
      <w:r w:rsidRPr="00834269">
        <w:t>pruebas,</w:t>
      </w:r>
      <w:r w:rsidRPr="00834269">
        <w:rPr>
          <w:spacing w:val="24"/>
        </w:rPr>
        <w:t xml:space="preserve"> </w:t>
      </w:r>
      <w:r w:rsidRPr="00834269">
        <w:rPr>
          <w:spacing w:val="-2"/>
        </w:rPr>
        <w:t>que</w:t>
      </w:r>
      <w:r w:rsidRPr="00834269">
        <w:rPr>
          <w:spacing w:val="61"/>
        </w:rPr>
        <w:t xml:space="preserve"> </w:t>
      </w:r>
      <w:r w:rsidRPr="00834269">
        <w:t>deberá</w:t>
      </w:r>
      <w:r w:rsidRPr="00834269">
        <w:rPr>
          <w:spacing w:val="41"/>
        </w:rPr>
        <w:t xml:space="preserve"> </w:t>
      </w:r>
      <w:r w:rsidRPr="00834269">
        <w:t>haberse</w:t>
      </w:r>
      <w:r w:rsidRPr="00834269">
        <w:rPr>
          <w:spacing w:val="41"/>
        </w:rPr>
        <w:t xml:space="preserve"> </w:t>
      </w:r>
      <w:r w:rsidRPr="00834269">
        <w:t>completado</w:t>
      </w:r>
      <w:r w:rsidRPr="00834269">
        <w:rPr>
          <w:spacing w:val="42"/>
        </w:rPr>
        <w:t xml:space="preserve"> </w:t>
      </w:r>
      <w:r>
        <w:t>con anterioridad</w:t>
      </w:r>
      <w:r w:rsidRPr="00834269">
        <w:rPr>
          <w:spacing w:val="42"/>
        </w:rPr>
        <w:t xml:space="preserve"> </w:t>
      </w:r>
      <w:r w:rsidRPr="00834269">
        <w:t>al</w:t>
      </w:r>
      <w:r w:rsidRPr="00834269">
        <w:rPr>
          <w:spacing w:val="38"/>
        </w:rPr>
        <w:t xml:space="preserve"> </w:t>
      </w:r>
      <w:r w:rsidRPr="00834269">
        <w:t>inicio</w:t>
      </w:r>
      <w:r w:rsidRPr="00834269">
        <w:rPr>
          <w:spacing w:val="42"/>
        </w:rPr>
        <w:t xml:space="preserve"> </w:t>
      </w:r>
      <w:r w:rsidRPr="00834269">
        <w:t>de</w:t>
      </w:r>
      <w:r w:rsidRPr="00834269">
        <w:rPr>
          <w:spacing w:val="42"/>
        </w:rPr>
        <w:t xml:space="preserve"> </w:t>
      </w:r>
      <w:r w:rsidRPr="00834269">
        <w:t>la</w:t>
      </w:r>
      <w:r w:rsidRPr="00834269">
        <w:rPr>
          <w:spacing w:val="41"/>
        </w:rPr>
        <w:t xml:space="preserve"> </w:t>
      </w:r>
      <w:r w:rsidRPr="00834269">
        <w:t>marcha</w:t>
      </w:r>
      <w:r w:rsidRPr="00834269">
        <w:rPr>
          <w:spacing w:val="41"/>
        </w:rPr>
        <w:t xml:space="preserve"> </w:t>
      </w:r>
      <w:r w:rsidRPr="00834269">
        <w:t>blanca.</w:t>
      </w:r>
      <w:r w:rsidRPr="00834269">
        <w:rPr>
          <w:spacing w:val="41"/>
        </w:rPr>
        <w:t xml:space="preserve"> </w:t>
      </w:r>
      <w:r w:rsidRPr="00834269">
        <w:t>La</w:t>
      </w:r>
      <w:r w:rsidRPr="00834269">
        <w:rPr>
          <w:spacing w:val="41"/>
        </w:rPr>
        <w:t xml:space="preserve"> </w:t>
      </w:r>
      <w:r w:rsidRPr="00834269">
        <w:t>marcha</w:t>
      </w:r>
      <w:r w:rsidRPr="00834269">
        <w:rPr>
          <w:spacing w:val="63"/>
        </w:rPr>
        <w:t xml:space="preserve"> </w:t>
      </w:r>
      <w:r w:rsidRPr="00834269">
        <w:t>blanca</w:t>
      </w:r>
      <w:r w:rsidRPr="00834269">
        <w:rPr>
          <w:spacing w:val="12"/>
        </w:rPr>
        <w:t xml:space="preserve"> </w:t>
      </w:r>
      <w:r w:rsidRPr="00834269">
        <w:t>tiene</w:t>
      </w:r>
      <w:r w:rsidRPr="00834269">
        <w:rPr>
          <w:spacing w:val="10"/>
        </w:rPr>
        <w:t xml:space="preserve"> </w:t>
      </w:r>
      <w:r w:rsidRPr="00834269">
        <w:t>por</w:t>
      </w:r>
      <w:r w:rsidRPr="00834269">
        <w:rPr>
          <w:spacing w:val="9"/>
        </w:rPr>
        <w:t xml:space="preserve"> </w:t>
      </w:r>
      <w:r w:rsidRPr="00834269">
        <w:t>objeto</w:t>
      </w:r>
      <w:r w:rsidRPr="00834269">
        <w:rPr>
          <w:spacing w:val="12"/>
        </w:rPr>
        <w:t xml:space="preserve"> </w:t>
      </w:r>
      <w:r w:rsidRPr="00834269">
        <w:t>el</w:t>
      </w:r>
      <w:r w:rsidRPr="00834269">
        <w:rPr>
          <w:spacing w:val="9"/>
        </w:rPr>
        <w:t xml:space="preserve"> </w:t>
      </w:r>
      <w:r w:rsidRPr="00834269">
        <w:t>AJUSTE</w:t>
      </w:r>
      <w:r w:rsidRPr="00834269">
        <w:rPr>
          <w:spacing w:val="12"/>
        </w:rPr>
        <w:t xml:space="preserve"> </w:t>
      </w:r>
      <w:r w:rsidRPr="00834269">
        <w:t>FINO</w:t>
      </w:r>
      <w:r w:rsidRPr="00834269">
        <w:rPr>
          <w:spacing w:val="12"/>
        </w:rPr>
        <w:t xml:space="preserve"> </w:t>
      </w:r>
      <w:r w:rsidRPr="00834269">
        <w:t>de</w:t>
      </w:r>
      <w:r w:rsidRPr="00834269">
        <w:rPr>
          <w:spacing w:val="14"/>
        </w:rPr>
        <w:t xml:space="preserve"> </w:t>
      </w:r>
      <w:r w:rsidRPr="00834269">
        <w:rPr>
          <w:spacing w:val="-2"/>
        </w:rPr>
        <w:t>personal</w:t>
      </w:r>
      <w:r w:rsidRPr="00834269">
        <w:rPr>
          <w:spacing w:val="12"/>
        </w:rPr>
        <w:t xml:space="preserve"> </w:t>
      </w:r>
      <w:r w:rsidRPr="00834269">
        <w:t>y</w:t>
      </w:r>
      <w:r w:rsidRPr="00834269">
        <w:rPr>
          <w:spacing w:val="11"/>
        </w:rPr>
        <w:t xml:space="preserve"> </w:t>
      </w:r>
      <w:r w:rsidRPr="00834269">
        <w:t>equipamiento</w:t>
      </w:r>
      <w:r w:rsidRPr="00834269">
        <w:rPr>
          <w:spacing w:val="12"/>
        </w:rPr>
        <w:t xml:space="preserve"> </w:t>
      </w:r>
      <w:r w:rsidRPr="00834269">
        <w:t>en</w:t>
      </w:r>
      <w:r w:rsidRPr="00834269">
        <w:rPr>
          <w:spacing w:val="11"/>
        </w:rPr>
        <w:t xml:space="preserve"> </w:t>
      </w:r>
      <w:r w:rsidRPr="00834269">
        <w:t>las</w:t>
      </w:r>
      <w:r w:rsidRPr="00834269">
        <w:rPr>
          <w:spacing w:val="10"/>
        </w:rPr>
        <w:t xml:space="preserve"> </w:t>
      </w:r>
      <w:r w:rsidRPr="00834269">
        <w:t>circunstancias</w:t>
      </w:r>
      <w:r w:rsidRPr="00834269">
        <w:rPr>
          <w:spacing w:val="10"/>
        </w:rPr>
        <w:t xml:space="preserve"> </w:t>
      </w:r>
      <w:r w:rsidRPr="00834269">
        <w:t>más</w:t>
      </w:r>
      <w:r w:rsidRPr="00834269">
        <w:rPr>
          <w:spacing w:val="59"/>
        </w:rPr>
        <w:t xml:space="preserve"> </w:t>
      </w:r>
      <w:r w:rsidRPr="00834269">
        <w:t>reales posibles,</w:t>
      </w:r>
      <w:r w:rsidRPr="00834269">
        <w:rPr>
          <w:spacing w:val="-2"/>
        </w:rPr>
        <w:t xml:space="preserve"> </w:t>
      </w:r>
      <w:r w:rsidRPr="00834269">
        <w:t>minimizando</w:t>
      </w:r>
      <w:r w:rsidRPr="00834269">
        <w:rPr>
          <w:spacing w:val="1"/>
        </w:rPr>
        <w:t xml:space="preserve"> </w:t>
      </w:r>
      <w:r w:rsidRPr="00834269">
        <w:t>así</w:t>
      </w:r>
      <w:r w:rsidRPr="00834269">
        <w:rPr>
          <w:spacing w:val="-2"/>
        </w:rPr>
        <w:t xml:space="preserve"> </w:t>
      </w:r>
      <w:r w:rsidRPr="00834269">
        <w:t>el riesgo</w:t>
      </w:r>
      <w:r w:rsidRPr="00834269">
        <w:rPr>
          <w:spacing w:val="1"/>
        </w:rPr>
        <w:t xml:space="preserve"> </w:t>
      </w:r>
      <w:r w:rsidRPr="00834269">
        <w:t>de</w:t>
      </w:r>
      <w:r w:rsidRPr="00834269">
        <w:rPr>
          <w:spacing w:val="-2"/>
        </w:rPr>
        <w:t xml:space="preserve"> </w:t>
      </w:r>
      <w:r w:rsidRPr="00834269">
        <w:t>la</w:t>
      </w:r>
      <w:r w:rsidRPr="00834269">
        <w:rPr>
          <w:spacing w:val="1"/>
        </w:rPr>
        <w:t xml:space="preserve"> </w:t>
      </w:r>
      <w:r w:rsidRPr="00834269">
        <w:t>transición a su</w:t>
      </w:r>
      <w:r w:rsidRPr="00834269">
        <w:rPr>
          <w:spacing w:val="-2"/>
        </w:rPr>
        <w:t xml:space="preserve"> </w:t>
      </w:r>
      <w:r w:rsidRPr="00834269">
        <w:t>explotación.</w:t>
      </w:r>
    </w:p>
    <w:p w14:paraId="03C131F0" w14:textId="77777777" w:rsidR="00676727" w:rsidRPr="00834269" w:rsidRDefault="00676727" w:rsidP="00676727">
      <w:r w:rsidRPr="00834269">
        <w:t>Se estima que esta fase durará el tiempo de instalación masiva en todos los aparcamientos con los plazos fijados de comprobación al inicio del apartado. La duración estimada de esta fase será fijada por el adjudicatario en su oferta</w:t>
      </w:r>
      <w:r>
        <w:t xml:space="preserve"> (proyecto básico)</w:t>
      </w:r>
      <w:r w:rsidRPr="00834269">
        <w:t xml:space="preserve"> y corregida, si procede, cuando se tenga el calendario definitivo de disponibilidad de autobuses para su instalación. </w:t>
      </w:r>
    </w:p>
    <w:p w14:paraId="25A583F4" w14:textId="77777777" w:rsidR="00676727" w:rsidRPr="00834269" w:rsidRDefault="00676727" w:rsidP="00676727">
      <w:r w:rsidRPr="00834269">
        <w:t xml:space="preserve">Una vez todo el equipamiento esté en producción de forma satisfactoria con toda la funcionalidad y esté completamente documentado, se completará esta fase. </w:t>
      </w:r>
    </w:p>
    <w:p w14:paraId="59C3F138" w14:textId="77777777" w:rsidR="00676727" w:rsidRPr="009D5D9B" w:rsidRDefault="00676727" w:rsidP="00506CFF">
      <w:pPr>
        <w:pStyle w:val="Ttulo3"/>
      </w:pPr>
      <w:bookmarkStart w:id="80" w:name="_Toc519150094"/>
      <w:bookmarkStart w:id="81" w:name="_Toc519256423"/>
      <w:bookmarkStart w:id="82" w:name="_Toc519274516"/>
      <w:bookmarkStart w:id="83" w:name="_Toc519795890"/>
      <w:bookmarkStart w:id="84" w:name="_Ref520819761"/>
      <w:bookmarkStart w:id="85" w:name="_Toc523231067"/>
      <w:bookmarkStart w:id="86" w:name="_Toc525641211"/>
      <w:bookmarkStart w:id="87" w:name="_Toc525897983"/>
      <w:r w:rsidRPr="009D5D9B">
        <w:t>Operación del Sistema en Modo Definitivo</w:t>
      </w:r>
      <w:bookmarkEnd w:id="80"/>
      <w:bookmarkEnd w:id="81"/>
      <w:bookmarkEnd w:id="82"/>
      <w:bookmarkEnd w:id="83"/>
      <w:bookmarkEnd w:id="84"/>
      <w:bookmarkEnd w:id="85"/>
      <w:bookmarkEnd w:id="86"/>
      <w:bookmarkEnd w:id="87"/>
    </w:p>
    <w:p w14:paraId="4D09D96B" w14:textId="77777777" w:rsidR="00676727" w:rsidRPr="009D5D9B" w:rsidRDefault="00676727" w:rsidP="00676727">
      <w:r w:rsidRPr="009D5D9B">
        <w:t>El</w:t>
      </w:r>
      <w:r w:rsidRPr="009D5D9B">
        <w:rPr>
          <w:spacing w:val="12"/>
        </w:rPr>
        <w:t xml:space="preserve"> </w:t>
      </w:r>
      <w:r w:rsidRPr="009D5D9B">
        <w:t>adjudicatario</w:t>
      </w:r>
      <w:r w:rsidRPr="009D5D9B">
        <w:rPr>
          <w:spacing w:val="13"/>
        </w:rPr>
        <w:t xml:space="preserve"> </w:t>
      </w:r>
      <w:r w:rsidRPr="009D5D9B">
        <w:t>del</w:t>
      </w:r>
      <w:r w:rsidRPr="009D5D9B">
        <w:rPr>
          <w:spacing w:val="12"/>
        </w:rPr>
        <w:t xml:space="preserve"> </w:t>
      </w:r>
      <w:r w:rsidRPr="009D5D9B">
        <w:t>Contrato</w:t>
      </w:r>
      <w:r w:rsidRPr="009D5D9B">
        <w:rPr>
          <w:spacing w:val="14"/>
        </w:rPr>
        <w:t xml:space="preserve"> </w:t>
      </w:r>
      <w:r w:rsidRPr="009D5D9B">
        <w:t>será</w:t>
      </w:r>
      <w:r w:rsidRPr="009D5D9B">
        <w:rPr>
          <w:spacing w:val="12"/>
        </w:rPr>
        <w:t xml:space="preserve"> </w:t>
      </w:r>
      <w:r w:rsidRPr="009D5D9B">
        <w:t>responsable</w:t>
      </w:r>
      <w:r w:rsidRPr="009D5D9B">
        <w:rPr>
          <w:spacing w:val="13"/>
        </w:rPr>
        <w:t xml:space="preserve"> </w:t>
      </w:r>
      <w:r w:rsidRPr="009D5D9B">
        <w:t>de</w:t>
      </w:r>
      <w:r w:rsidRPr="009D5D9B">
        <w:rPr>
          <w:spacing w:val="13"/>
        </w:rPr>
        <w:t xml:space="preserve"> </w:t>
      </w:r>
      <w:r w:rsidRPr="009D5D9B">
        <w:t>la</w:t>
      </w:r>
      <w:r w:rsidRPr="009D5D9B">
        <w:rPr>
          <w:spacing w:val="13"/>
        </w:rPr>
        <w:t xml:space="preserve"> </w:t>
      </w:r>
      <w:r w:rsidRPr="009D5D9B">
        <w:t>Operación</w:t>
      </w:r>
      <w:r w:rsidRPr="009D5D9B">
        <w:rPr>
          <w:spacing w:val="11"/>
        </w:rPr>
        <w:t xml:space="preserve"> </w:t>
      </w:r>
      <w:r w:rsidRPr="009D5D9B">
        <w:t>del</w:t>
      </w:r>
      <w:r w:rsidRPr="009D5D9B">
        <w:rPr>
          <w:spacing w:val="12"/>
        </w:rPr>
        <w:t xml:space="preserve"> </w:t>
      </w:r>
      <w:r w:rsidRPr="009D5D9B">
        <w:t>Sistema</w:t>
      </w:r>
      <w:r w:rsidRPr="009D5D9B">
        <w:rPr>
          <w:spacing w:val="13"/>
        </w:rPr>
        <w:t xml:space="preserve"> </w:t>
      </w:r>
      <w:r w:rsidRPr="009D5D9B">
        <w:t>por</w:t>
      </w:r>
      <w:r w:rsidRPr="009D5D9B">
        <w:rPr>
          <w:spacing w:val="9"/>
        </w:rPr>
        <w:t xml:space="preserve"> </w:t>
      </w:r>
      <w:r w:rsidRPr="009D5D9B">
        <w:t>un</w:t>
      </w:r>
      <w:r w:rsidRPr="009D5D9B">
        <w:rPr>
          <w:spacing w:val="11"/>
        </w:rPr>
        <w:t xml:space="preserve"> </w:t>
      </w:r>
      <w:r w:rsidRPr="009D5D9B">
        <w:t>periodo</w:t>
      </w:r>
      <w:r w:rsidRPr="009D5D9B">
        <w:rPr>
          <w:spacing w:val="13"/>
        </w:rPr>
        <w:t xml:space="preserve"> </w:t>
      </w:r>
      <w:r w:rsidRPr="00C924FA">
        <w:rPr>
          <w:spacing w:val="-2"/>
        </w:rPr>
        <w:t>de</w:t>
      </w:r>
      <w:r w:rsidRPr="00C924FA">
        <w:rPr>
          <w:spacing w:val="67"/>
        </w:rPr>
        <w:t xml:space="preserve"> </w:t>
      </w:r>
      <w:r w:rsidRPr="0081404D">
        <w:t>5 (cinco) años</w:t>
      </w:r>
      <w:r w:rsidRPr="009D5D9B">
        <w:rPr>
          <w:spacing w:val="-2"/>
        </w:rPr>
        <w:t xml:space="preserve"> </w:t>
      </w:r>
      <w:r w:rsidRPr="009D5D9B">
        <w:t>desde la fecha de</w:t>
      </w:r>
      <w:r w:rsidRPr="009D5D9B">
        <w:rPr>
          <w:spacing w:val="-2"/>
        </w:rPr>
        <w:t xml:space="preserve"> </w:t>
      </w:r>
      <w:r w:rsidRPr="009D5D9B">
        <w:t>Puesta</w:t>
      </w:r>
      <w:r w:rsidRPr="009D5D9B">
        <w:rPr>
          <w:spacing w:val="-2"/>
        </w:rPr>
        <w:t xml:space="preserve"> </w:t>
      </w:r>
      <w:r w:rsidRPr="009D5D9B">
        <w:t>en</w:t>
      </w:r>
      <w:r w:rsidRPr="009D5D9B">
        <w:rPr>
          <w:spacing w:val="-3"/>
        </w:rPr>
        <w:t xml:space="preserve"> </w:t>
      </w:r>
      <w:r w:rsidRPr="009D5D9B">
        <w:t>Marcha</w:t>
      </w:r>
      <w:r w:rsidRPr="009D5D9B">
        <w:rPr>
          <w:spacing w:val="-2"/>
        </w:rPr>
        <w:t xml:space="preserve"> </w:t>
      </w:r>
      <w:r w:rsidRPr="009D5D9B">
        <w:t>Definitiva</w:t>
      </w:r>
      <w:r w:rsidRPr="009D5D9B">
        <w:rPr>
          <w:spacing w:val="1"/>
        </w:rPr>
        <w:t xml:space="preserve"> </w:t>
      </w:r>
      <w:r w:rsidRPr="009D5D9B">
        <w:rPr>
          <w:spacing w:val="-2"/>
        </w:rPr>
        <w:t>del</w:t>
      </w:r>
      <w:r w:rsidRPr="009D5D9B">
        <w:t xml:space="preserve"> Sistema.</w:t>
      </w:r>
    </w:p>
    <w:p w14:paraId="0DE6C32D" w14:textId="77777777" w:rsidR="00676727" w:rsidRDefault="00676727" w:rsidP="00676727">
      <w:pPr>
        <w:rPr>
          <w:spacing w:val="-2"/>
        </w:rPr>
      </w:pPr>
      <w:r w:rsidRPr="009D5D9B">
        <w:t>La</w:t>
      </w:r>
      <w:r w:rsidRPr="009D5D9B">
        <w:rPr>
          <w:spacing w:val="29"/>
        </w:rPr>
        <w:t xml:space="preserve"> </w:t>
      </w:r>
      <w:r w:rsidRPr="009D5D9B">
        <w:t>operación</w:t>
      </w:r>
      <w:r w:rsidRPr="009D5D9B">
        <w:rPr>
          <w:spacing w:val="28"/>
        </w:rPr>
        <w:t xml:space="preserve"> </w:t>
      </w:r>
      <w:r w:rsidRPr="009D5D9B">
        <w:t>del</w:t>
      </w:r>
      <w:r w:rsidRPr="009D5D9B">
        <w:rPr>
          <w:spacing w:val="28"/>
        </w:rPr>
        <w:t xml:space="preserve"> </w:t>
      </w:r>
      <w:r w:rsidRPr="009D5D9B">
        <w:t>Sistema</w:t>
      </w:r>
      <w:r w:rsidRPr="009D5D9B">
        <w:rPr>
          <w:spacing w:val="27"/>
        </w:rPr>
        <w:t xml:space="preserve"> </w:t>
      </w:r>
      <w:r w:rsidRPr="009D5D9B">
        <w:t>deberá</w:t>
      </w:r>
      <w:r w:rsidRPr="009D5D9B">
        <w:rPr>
          <w:spacing w:val="29"/>
        </w:rPr>
        <w:t xml:space="preserve"> </w:t>
      </w:r>
      <w:r w:rsidRPr="009D5D9B">
        <w:t>realizarse</w:t>
      </w:r>
      <w:r w:rsidRPr="009D5D9B">
        <w:rPr>
          <w:spacing w:val="29"/>
        </w:rPr>
        <w:t xml:space="preserve"> </w:t>
      </w:r>
      <w:r w:rsidRPr="009D5D9B">
        <w:t>de</w:t>
      </w:r>
      <w:r w:rsidRPr="009D5D9B">
        <w:rPr>
          <w:spacing w:val="29"/>
        </w:rPr>
        <w:t xml:space="preserve"> </w:t>
      </w:r>
      <w:r w:rsidRPr="009D5D9B">
        <w:t>acuerdo</w:t>
      </w:r>
      <w:r w:rsidRPr="009D5D9B">
        <w:rPr>
          <w:spacing w:val="31"/>
        </w:rPr>
        <w:t xml:space="preserve"> </w:t>
      </w:r>
      <w:r w:rsidRPr="009D5D9B">
        <w:t>con</w:t>
      </w:r>
      <w:r w:rsidRPr="009D5D9B">
        <w:rPr>
          <w:spacing w:val="28"/>
        </w:rPr>
        <w:t xml:space="preserve"> </w:t>
      </w:r>
      <w:r w:rsidRPr="009D5D9B">
        <w:t>el</w:t>
      </w:r>
      <w:r w:rsidRPr="009D5D9B">
        <w:rPr>
          <w:spacing w:val="28"/>
        </w:rPr>
        <w:t xml:space="preserve"> </w:t>
      </w:r>
      <w:r w:rsidRPr="009D5D9B">
        <w:t>Plan</w:t>
      </w:r>
      <w:r w:rsidRPr="009D5D9B">
        <w:rPr>
          <w:spacing w:val="26"/>
        </w:rPr>
        <w:t xml:space="preserve"> </w:t>
      </w:r>
      <w:r w:rsidRPr="009D5D9B">
        <w:t>Definitivo</w:t>
      </w:r>
      <w:r w:rsidRPr="009D5D9B">
        <w:rPr>
          <w:spacing w:val="27"/>
        </w:rPr>
        <w:t xml:space="preserve"> </w:t>
      </w:r>
      <w:r w:rsidRPr="009D5D9B">
        <w:t>de</w:t>
      </w:r>
      <w:r w:rsidRPr="009D5D9B">
        <w:rPr>
          <w:spacing w:val="29"/>
        </w:rPr>
        <w:t xml:space="preserve"> </w:t>
      </w:r>
      <w:r w:rsidRPr="009D5D9B">
        <w:t>Operación,</w:t>
      </w:r>
      <w:r w:rsidRPr="009D5D9B">
        <w:rPr>
          <w:spacing w:val="65"/>
        </w:rPr>
        <w:t xml:space="preserve"> </w:t>
      </w:r>
      <w:r w:rsidRPr="009D5D9B">
        <w:t>basándose</w:t>
      </w:r>
      <w:r w:rsidRPr="009D5D9B">
        <w:rPr>
          <w:spacing w:val="32"/>
        </w:rPr>
        <w:t xml:space="preserve"> </w:t>
      </w:r>
      <w:r w:rsidRPr="009D5D9B">
        <w:t>el</w:t>
      </w:r>
      <w:r w:rsidRPr="009D5D9B">
        <w:rPr>
          <w:spacing w:val="31"/>
        </w:rPr>
        <w:t xml:space="preserve"> </w:t>
      </w:r>
      <w:r w:rsidRPr="009D5D9B">
        <w:t>Plan</w:t>
      </w:r>
      <w:r w:rsidRPr="009D5D9B">
        <w:rPr>
          <w:spacing w:val="30"/>
        </w:rPr>
        <w:t xml:space="preserve"> </w:t>
      </w:r>
      <w:r w:rsidRPr="009D5D9B">
        <w:t>de</w:t>
      </w:r>
      <w:r w:rsidRPr="009D5D9B">
        <w:rPr>
          <w:spacing w:val="33"/>
        </w:rPr>
        <w:t xml:space="preserve"> </w:t>
      </w:r>
      <w:r w:rsidRPr="009D5D9B">
        <w:t>Operación</w:t>
      </w:r>
      <w:r w:rsidRPr="009D5D9B">
        <w:rPr>
          <w:spacing w:val="30"/>
        </w:rPr>
        <w:t xml:space="preserve"> </w:t>
      </w:r>
      <w:r w:rsidRPr="009D5D9B">
        <w:t>aprobado</w:t>
      </w:r>
      <w:r w:rsidRPr="009D5D9B">
        <w:rPr>
          <w:spacing w:val="32"/>
        </w:rPr>
        <w:t xml:space="preserve"> </w:t>
      </w:r>
      <w:r w:rsidRPr="009D5D9B">
        <w:t>incluyendo</w:t>
      </w:r>
      <w:r w:rsidRPr="009D5D9B">
        <w:rPr>
          <w:spacing w:val="34"/>
        </w:rPr>
        <w:t xml:space="preserve"> </w:t>
      </w:r>
      <w:r w:rsidRPr="009D5D9B">
        <w:t>las</w:t>
      </w:r>
      <w:r w:rsidRPr="009D5D9B">
        <w:rPr>
          <w:spacing w:val="32"/>
        </w:rPr>
        <w:t xml:space="preserve"> </w:t>
      </w:r>
      <w:r w:rsidRPr="009D5D9B">
        <w:t>modificaciones</w:t>
      </w:r>
      <w:r w:rsidRPr="009D5D9B">
        <w:rPr>
          <w:spacing w:val="31"/>
        </w:rPr>
        <w:t xml:space="preserve"> </w:t>
      </w:r>
      <w:r w:rsidRPr="009D5D9B">
        <w:t>que</w:t>
      </w:r>
      <w:r w:rsidRPr="009D5D9B">
        <w:rPr>
          <w:spacing w:val="32"/>
        </w:rPr>
        <w:t xml:space="preserve"> </w:t>
      </w:r>
      <w:r w:rsidRPr="009D5D9B">
        <w:t>hayan</w:t>
      </w:r>
      <w:r w:rsidRPr="009D5D9B">
        <w:rPr>
          <w:spacing w:val="31"/>
        </w:rPr>
        <w:t xml:space="preserve"> </w:t>
      </w:r>
      <w:r w:rsidRPr="009D5D9B">
        <w:t>podido</w:t>
      </w:r>
      <w:r w:rsidRPr="009D5D9B">
        <w:rPr>
          <w:spacing w:val="51"/>
        </w:rPr>
        <w:t xml:space="preserve"> </w:t>
      </w:r>
      <w:r w:rsidRPr="009D5D9B">
        <w:t>surgir</w:t>
      </w:r>
      <w:r w:rsidRPr="009D5D9B">
        <w:rPr>
          <w:spacing w:val="48"/>
        </w:rPr>
        <w:t xml:space="preserve"> </w:t>
      </w:r>
      <w:r w:rsidRPr="009D5D9B">
        <w:t>a</w:t>
      </w:r>
      <w:r w:rsidRPr="009D5D9B">
        <w:rPr>
          <w:spacing w:val="48"/>
        </w:rPr>
        <w:t xml:space="preserve"> </w:t>
      </w:r>
      <w:r w:rsidRPr="009D5D9B">
        <w:t>consecuencia</w:t>
      </w:r>
      <w:r w:rsidRPr="009D5D9B">
        <w:rPr>
          <w:spacing w:val="48"/>
        </w:rPr>
        <w:t xml:space="preserve"> </w:t>
      </w:r>
      <w:r w:rsidRPr="009D5D9B">
        <w:t>del</w:t>
      </w:r>
      <w:r w:rsidRPr="009D5D9B">
        <w:rPr>
          <w:spacing w:val="46"/>
        </w:rPr>
        <w:t xml:space="preserve"> </w:t>
      </w:r>
      <w:r w:rsidRPr="009D5D9B">
        <w:t>periodo</w:t>
      </w:r>
      <w:r w:rsidRPr="009D5D9B">
        <w:rPr>
          <w:spacing w:val="49"/>
        </w:rPr>
        <w:t xml:space="preserve"> </w:t>
      </w:r>
      <w:r w:rsidRPr="009D5D9B">
        <w:t>de</w:t>
      </w:r>
      <w:r w:rsidRPr="009D5D9B">
        <w:rPr>
          <w:spacing w:val="46"/>
        </w:rPr>
        <w:t xml:space="preserve"> </w:t>
      </w:r>
      <w:r w:rsidRPr="009D5D9B">
        <w:t>marcha</w:t>
      </w:r>
      <w:r w:rsidRPr="009D5D9B">
        <w:rPr>
          <w:spacing w:val="48"/>
        </w:rPr>
        <w:t xml:space="preserve"> </w:t>
      </w:r>
      <w:r w:rsidRPr="009D5D9B">
        <w:t>blanca y que</w:t>
      </w:r>
      <w:r w:rsidRPr="009D5D9B">
        <w:rPr>
          <w:spacing w:val="49"/>
        </w:rPr>
        <w:t xml:space="preserve"> </w:t>
      </w:r>
      <w:r w:rsidRPr="009D5D9B">
        <w:t>hayan</w:t>
      </w:r>
      <w:r w:rsidRPr="009D5D9B">
        <w:rPr>
          <w:spacing w:val="47"/>
        </w:rPr>
        <w:t xml:space="preserve"> </w:t>
      </w:r>
      <w:r w:rsidRPr="009D5D9B">
        <w:t>sido convenientemente</w:t>
      </w:r>
      <w:r w:rsidRPr="009D5D9B">
        <w:rPr>
          <w:spacing w:val="63"/>
        </w:rPr>
        <w:t xml:space="preserve"> </w:t>
      </w:r>
      <w:r w:rsidRPr="009D5D9B">
        <w:t>aprobadas por</w:t>
      </w:r>
      <w:r w:rsidRPr="009D5D9B">
        <w:rPr>
          <w:spacing w:val="-3"/>
        </w:rPr>
        <w:t xml:space="preserve"> </w:t>
      </w:r>
      <w:r w:rsidRPr="009D5D9B">
        <w:t>la Dirección del Contrato. Estos</w:t>
      </w:r>
      <w:r w:rsidRPr="009D5D9B">
        <w:rPr>
          <w:spacing w:val="1"/>
        </w:rPr>
        <w:t xml:space="preserve"> </w:t>
      </w:r>
      <w:r w:rsidRPr="009D5D9B">
        <w:t>ajustes</w:t>
      </w:r>
      <w:r w:rsidRPr="009D5D9B">
        <w:rPr>
          <w:spacing w:val="-2"/>
        </w:rPr>
        <w:t xml:space="preserve"> </w:t>
      </w:r>
      <w:r w:rsidRPr="009D5D9B">
        <w:t>se</w:t>
      </w:r>
      <w:r w:rsidRPr="009D5D9B">
        <w:rPr>
          <w:spacing w:val="1"/>
        </w:rPr>
        <w:t xml:space="preserve"> </w:t>
      </w:r>
      <w:r w:rsidRPr="009D5D9B">
        <w:t>deberán incluir</w:t>
      </w:r>
      <w:r w:rsidRPr="009D5D9B">
        <w:rPr>
          <w:spacing w:val="-2"/>
        </w:rPr>
        <w:t xml:space="preserve"> </w:t>
      </w:r>
      <w:r w:rsidRPr="009D5D9B">
        <w:t>en el</w:t>
      </w:r>
      <w:r w:rsidRPr="009D5D9B">
        <w:rPr>
          <w:spacing w:val="-3"/>
        </w:rPr>
        <w:t xml:space="preserve"> </w:t>
      </w:r>
      <w:r w:rsidRPr="009D5D9B">
        <w:t>Plan de</w:t>
      </w:r>
      <w:r w:rsidRPr="009D5D9B">
        <w:rPr>
          <w:spacing w:val="-2"/>
        </w:rPr>
        <w:t xml:space="preserve"> </w:t>
      </w:r>
      <w:r w:rsidRPr="009D5D9B">
        <w:t xml:space="preserve">Operación </w:t>
      </w:r>
      <w:r w:rsidRPr="009D5D9B">
        <w:rPr>
          <w:spacing w:val="-2"/>
        </w:rPr>
        <w:t>final.</w:t>
      </w:r>
    </w:p>
    <w:p w14:paraId="68DA5F00" w14:textId="77777777" w:rsidR="00676727" w:rsidRDefault="00676727" w:rsidP="00676727">
      <w:r>
        <w:t>Se tendrá en cuenta que se deberá disponer de un nivel de servicio correspondiente a que los servidores cumplen un nivel de disponibilidad equivalente a TIER 3. Es decir:</w:t>
      </w:r>
    </w:p>
    <w:p w14:paraId="1C7B720C" w14:textId="77777777" w:rsidR="00676727" w:rsidRDefault="00676727" w:rsidP="00506CFF">
      <w:pPr>
        <w:pStyle w:val="Vieta1"/>
      </w:pPr>
      <w:r>
        <w:t>Disponibilidad: 99,98%</w:t>
      </w:r>
    </w:p>
    <w:p w14:paraId="46D2F12E" w14:textId="77777777" w:rsidR="00676727" w:rsidRDefault="00676727" w:rsidP="00506CFF">
      <w:pPr>
        <w:pStyle w:val="Vieta1"/>
      </w:pPr>
      <w:r>
        <w:t>1,6 horas de interrupción al año</w:t>
      </w:r>
    </w:p>
    <w:p w14:paraId="257B3BBE" w14:textId="77777777" w:rsidR="00676727" w:rsidRDefault="00676727" w:rsidP="00506CFF">
      <w:pPr>
        <w:pStyle w:val="Vieta1"/>
      </w:pPr>
      <w:r>
        <w:lastRenderedPageBreak/>
        <w:t>Redundancia N+1</w:t>
      </w:r>
    </w:p>
    <w:p w14:paraId="03AFAD30" w14:textId="77777777" w:rsidR="00676727" w:rsidRDefault="00676727" w:rsidP="00676727">
      <w:r w:rsidRPr="0081404D">
        <w:t>Se valorará que durante los primeros 6 meses de explotación se midan y analicen los resultados conseguidos tras la entrada en operación, estableciendo conclusiones que sirvan de base para la mejora y evolución del sistema</w:t>
      </w:r>
      <w:r w:rsidRPr="00C924FA">
        <w:t>, y para justificar una implantación a mayor escala y/o en otros escenarios. Esta fase debería concluir</w:t>
      </w:r>
      <w:r>
        <w:t xml:space="preserve"> los siguientes resultados: </w:t>
      </w:r>
    </w:p>
    <w:p w14:paraId="0593B0A8" w14:textId="77777777" w:rsidR="00676727" w:rsidRDefault="00676727" w:rsidP="00506CFF">
      <w:pPr>
        <w:pStyle w:val="Vieta1"/>
      </w:pPr>
      <w:r>
        <w:t xml:space="preserve">Análisis de datos de demanda, modalidades de uso y encuestas de satisfacción. </w:t>
      </w:r>
    </w:p>
    <w:p w14:paraId="0DECC293" w14:textId="77777777" w:rsidR="00676727" w:rsidRDefault="00676727" w:rsidP="00506CFF">
      <w:pPr>
        <w:pStyle w:val="Vieta1"/>
      </w:pPr>
      <w:r>
        <w:t xml:space="preserve">Análisis de datos de fraude detectados o impagos. </w:t>
      </w:r>
    </w:p>
    <w:p w14:paraId="4EF134F4" w14:textId="77777777" w:rsidR="00676727" w:rsidRDefault="00676727" w:rsidP="00506CFF">
      <w:pPr>
        <w:pStyle w:val="Vieta1"/>
      </w:pPr>
      <w:r>
        <w:t xml:space="preserve">Propuesta y especificación de nuevas funciones de alto valor añadido para la herramienta. </w:t>
      </w:r>
    </w:p>
    <w:p w14:paraId="16894D49" w14:textId="77777777" w:rsidR="00676727" w:rsidRDefault="00676727" w:rsidP="00506CFF">
      <w:pPr>
        <w:pStyle w:val="Vieta1"/>
      </w:pPr>
      <w:r>
        <w:t xml:space="preserve">Informe de conclusiones para evolutivo del sistema y justificación de actuaciones futuras. </w:t>
      </w:r>
    </w:p>
    <w:p w14:paraId="2C66986D" w14:textId="77777777" w:rsidR="00676727" w:rsidRPr="00F3515D" w:rsidRDefault="00676727" w:rsidP="00676727">
      <w:r w:rsidRPr="0081404D">
        <w:t>Las</w:t>
      </w:r>
      <w:r w:rsidRPr="0081404D">
        <w:rPr>
          <w:spacing w:val="31"/>
        </w:rPr>
        <w:t xml:space="preserve"> </w:t>
      </w:r>
      <w:r w:rsidRPr="0081404D">
        <w:t>tareas</w:t>
      </w:r>
      <w:r w:rsidRPr="0081404D">
        <w:rPr>
          <w:spacing w:val="31"/>
        </w:rPr>
        <w:t xml:space="preserve"> </w:t>
      </w:r>
      <w:r w:rsidRPr="0081404D">
        <w:t>de</w:t>
      </w:r>
      <w:r w:rsidRPr="0081404D">
        <w:rPr>
          <w:spacing w:val="32"/>
        </w:rPr>
        <w:t xml:space="preserve"> </w:t>
      </w:r>
      <w:r w:rsidRPr="0081404D">
        <w:t>Operación</w:t>
      </w:r>
      <w:r w:rsidRPr="0081404D">
        <w:rPr>
          <w:spacing w:val="31"/>
        </w:rPr>
        <w:t xml:space="preserve"> </w:t>
      </w:r>
      <w:r w:rsidRPr="0081404D">
        <w:t>del</w:t>
      </w:r>
      <w:r w:rsidRPr="0081404D">
        <w:rPr>
          <w:spacing w:val="31"/>
        </w:rPr>
        <w:t xml:space="preserve"> </w:t>
      </w:r>
      <w:r w:rsidRPr="0081404D">
        <w:t>Sistema</w:t>
      </w:r>
      <w:r w:rsidRPr="0081404D">
        <w:rPr>
          <w:spacing w:val="31"/>
        </w:rPr>
        <w:t xml:space="preserve"> </w:t>
      </w:r>
      <w:r w:rsidRPr="0081404D">
        <w:t>en</w:t>
      </w:r>
      <w:r w:rsidRPr="0081404D">
        <w:rPr>
          <w:spacing w:val="30"/>
        </w:rPr>
        <w:t xml:space="preserve"> </w:t>
      </w:r>
      <w:r w:rsidRPr="0081404D">
        <w:t>Modo</w:t>
      </w:r>
      <w:r w:rsidRPr="0081404D">
        <w:rPr>
          <w:spacing w:val="33"/>
        </w:rPr>
        <w:t xml:space="preserve"> </w:t>
      </w:r>
      <w:r w:rsidRPr="0081404D">
        <w:t>de</w:t>
      </w:r>
      <w:r w:rsidRPr="0081404D">
        <w:rPr>
          <w:spacing w:val="32"/>
        </w:rPr>
        <w:t xml:space="preserve"> </w:t>
      </w:r>
      <w:r w:rsidRPr="0081404D">
        <w:t>Definitivo,</w:t>
      </w:r>
      <w:r w:rsidRPr="0081404D">
        <w:rPr>
          <w:spacing w:val="31"/>
        </w:rPr>
        <w:t xml:space="preserve"> </w:t>
      </w:r>
      <w:r w:rsidRPr="0081404D">
        <w:t>al</w:t>
      </w:r>
      <w:r w:rsidRPr="0081404D">
        <w:rPr>
          <w:spacing w:val="32"/>
        </w:rPr>
        <w:t xml:space="preserve"> </w:t>
      </w:r>
      <w:r w:rsidRPr="0081404D">
        <w:t>igual</w:t>
      </w:r>
      <w:r w:rsidRPr="0081404D">
        <w:rPr>
          <w:spacing w:val="31"/>
        </w:rPr>
        <w:t xml:space="preserve"> </w:t>
      </w:r>
      <w:r w:rsidRPr="0081404D">
        <w:t>que</w:t>
      </w:r>
      <w:r w:rsidRPr="0081404D">
        <w:rPr>
          <w:spacing w:val="32"/>
        </w:rPr>
        <w:t xml:space="preserve"> </w:t>
      </w:r>
      <w:r w:rsidRPr="0081404D">
        <w:t>la</w:t>
      </w:r>
      <w:r w:rsidRPr="0081404D">
        <w:rPr>
          <w:spacing w:val="31"/>
        </w:rPr>
        <w:t xml:space="preserve"> </w:t>
      </w:r>
      <w:r w:rsidRPr="0081404D">
        <w:t>marcha</w:t>
      </w:r>
      <w:r w:rsidRPr="0081404D">
        <w:rPr>
          <w:spacing w:val="32"/>
        </w:rPr>
        <w:t xml:space="preserve"> </w:t>
      </w:r>
      <w:r w:rsidRPr="0081404D">
        <w:t>blanca,</w:t>
      </w:r>
      <w:r w:rsidRPr="0081404D">
        <w:rPr>
          <w:spacing w:val="59"/>
        </w:rPr>
        <w:t xml:space="preserve"> </w:t>
      </w:r>
      <w:r w:rsidRPr="0081404D">
        <w:t>deberán</w:t>
      </w:r>
      <w:r w:rsidRPr="0081404D">
        <w:rPr>
          <w:spacing w:val="9"/>
        </w:rPr>
        <w:t xml:space="preserve"> </w:t>
      </w:r>
      <w:r w:rsidRPr="0081404D">
        <w:t>ser</w:t>
      </w:r>
      <w:r w:rsidRPr="0081404D">
        <w:rPr>
          <w:spacing w:val="7"/>
        </w:rPr>
        <w:t xml:space="preserve"> </w:t>
      </w:r>
      <w:r w:rsidRPr="0081404D">
        <w:t>desarrolladas</w:t>
      </w:r>
      <w:r w:rsidRPr="0081404D">
        <w:rPr>
          <w:spacing w:val="5"/>
        </w:rPr>
        <w:t xml:space="preserve"> </w:t>
      </w:r>
      <w:r w:rsidRPr="0081404D">
        <w:t>por</w:t>
      </w:r>
      <w:r w:rsidRPr="0081404D">
        <w:rPr>
          <w:spacing w:val="10"/>
        </w:rPr>
        <w:t xml:space="preserve"> </w:t>
      </w:r>
      <w:r w:rsidRPr="0081404D">
        <w:t>el</w:t>
      </w:r>
      <w:r w:rsidRPr="0081404D">
        <w:rPr>
          <w:spacing w:val="7"/>
        </w:rPr>
        <w:t xml:space="preserve"> </w:t>
      </w:r>
      <w:r w:rsidRPr="0081404D">
        <w:t>adjudicatario</w:t>
      </w:r>
      <w:r w:rsidRPr="0081404D">
        <w:rPr>
          <w:spacing w:val="7"/>
        </w:rPr>
        <w:t xml:space="preserve"> </w:t>
      </w:r>
      <w:r w:rsidRPr="0081404D">
        <w:t>en</w:t>
      </w:r>
      <w:r w:rsidRPr="0081404D">
        <w:rPr>
          <w:spacing w:val="9"/>
        </w:rPr>
        <w:t xml:space="preserve"> </w:t>
      </w:r>
      <w:r w:rsidRPr="0081404D">
        <w:t>las</w:t>
      </w:r>
      <w:r w:rsidRPr="0081404D">
        <w:rPr>
          <w:spacing w:val="8"/>
        </w:rPr>
        <w:t xml:space="preserve"> </w:t>
      </w:r>
      <w:r w:rsidRPr="0081404D">
        <w:t>oficinas</w:t>
      </w:r>
      <w:r w:rsidRPr="0081404D">
        <w:rPr>
          <w:spacing w:val="10"/>
        </w:rPr>
        <w:t xml:space="preserve"> </w:t>
      </w:r>
      <w:r w:rsidRPr="0081404D">
        <w:t>adecuadas</w:t>
      </w:r>
      <w:r w:rsidRPr="0081404D">
        <w:rPr>
          <w:spacing w:val="10"/>
        </w:rPr>
        <w:t xml:space="preserve"> </w:t>
      </w:r>
      <w:r w:rsidRPr="0081404D">
        <w:t>al</w:t>
      </w:r>
      <w:r w:rsidRPr="0081404D">
        <w:rPr>
          <w:spacing w:val="8"/>
        </w:rPr>
        <w:t xml:space="preserve"> </w:t>
      </w:r>
      <w:r w:rsidRPr="0081404D">
        <w:t>desarrollo</w:t>
      </w:r>
      <w:r w:rsidRPr="0081404D">
        <w:rPr>
          <w:spacing w:val="8"/>
        </w:rPr>
        <w:t xml:space="preserve"> </w:t>
      </w:r>
      <w:r w:rsidRPr="0081404D">
        <w:t>diario</w:t>
      </w:r>
      <w:r w:rsidRPr="0081404D">
        <w:rPr>
          <w:spacing w:val="8"/>
        </w:rPr>
        <w:t xml:space="preserve"> </w:t>
      </w:r>
      <w:r w:rsidRPr="0081404D">
        <w:rPr>
          <w:spacing w:val="-2"/>
        </w:rPr>
        <w:t>de</w:t>
      </w:r>
      <w:r w:rsidRPr="0081404D">
        <w:rPr>
          <w:spacing w:val="39"/>
        </w:rPr>
        <w:t xml:space="preserve"> </w:t>
      </w:r>
      <w:r w:rsidRPr="0081404D">
        <w:t>las</w:t>
      </w:r>
      <w:r w:rsidRPr="0081404D">
        <w:rPr>
          <w:spacing w:val="31"/>
        </w:rPr>
        <w:t xml:space="preserve"> </w:t>
      </w:r>
      <w:r w:rsidRPr="0081404D">
        <w:t>mismas</w:t>
      </w:r>
      <w:r w:rsidRPr="0081404D">
        <w:rPr>
          <w:spacing w:val="31"/>
        </w:rPr>
        <w:t xml:space="preserve"> </w:t>
      </w:r>
      <w:r w:rsidRPr="0081404D">
        <w:t>y</w:t>
      </w:r>
      <w:r w:rsidRPr="0081404D">
        <w:rPr>
          <w:spacing w:val="32"/>
        </w:rPr>
        <w:t xml:space="preserve"> </w:t>
      </w:r>
      <w:r w:rsidRPr="0081404D">
        <w:t>a</w:t>
      </w:r>
      <w:r w:rsidRPr="0081404D">
        <w:rPr>
          <w:spacing w:val="32"/>
        </w:rPr>
        <w:t xml:space="preserve"> </w:t>
      </w:r>
      <w:r w:rsidRPr="0081404D">
        <w:t>la</w:t>
      </w:r>
      <w:r w:rsidRPr="0081404D">
        <w:rPr>
          <w:spacing w:val="31"/>
        </w:rPr>
        <w:t xml:space="preserve"> </w:t>
      </w:r>
      <w:r w:rsidRPr="0081404D">
        <w:t>ubicación</w:t>
      </w:r>
      <w:r w:rsidRPr="0081404D">
        <w:rPr>
          <w:spacing w:val="30"/>
        </w:rPr>
        <w:t xml:space="preserve"> </w:t>
      </w:r>
      <w:r w:rsidRPr="0081404D">
        <w:t>del</w:t>
      </w:r>
      <w:r w:rsidRPr="0081404D">
        <w:rPr>
          <w:spacing w:val="31"/>
        </w:rPr>
        <w:t xml:space="preserve"> </w:t>
      </w:r>
      <w:r w:rsidRPr="0081404D">
        <w:t>personal</w:t>
      </w:r>
      <w:r w:rsidRPr="0081404D">
        <w:rPr>
          <w:spacing w:val="32"/>
        </w:rPr>
        <w:t xml:space="preserve"> </w:t>
      </w:r>
      <w:r w:rsidRPr="0081404D">
        <w:t>encargado</w:t>
      </w:r>
      <w:r w:rsidRPr="0081404D">
        <w:rPr>
          <w:spacing w:val="33"/>
        </w:rPr>
        <w:t xml:space="preserve"> </w:t>
      </w:r>
      <w:r w:rsidRPr="0081404D">
        <w:t>de</w:t>
      </w:r>
      <w:r w:rsidRPr="0081404D">
        <w:rPr>
          <w:spacing w:val="32"/>
        </w:rPr>
        <w:t xml:space="preserve"> </w:t>
      </w:r>
      <w:r w:rsidRPr="0081404D">
        <w:t>su</w:t>
      </w:r>
      <w:r w:rsidRPr="0081404D">
        <w:rPr>
          <w:spacing w:val="31"/>
        </w:rPr>
        <w:t xml:space="preserve"> </w:t>
      </w:r>
      <w:r w:rsidRPr="0081404D">
        <w:t>ejecución,</w:t>
      </w:r>
      <w:r w:rsidRPr="0081404D">
        <w:rPr>
          <w:spacing w:val="31"/>
        </w:rPr>
        <w:t xml:space="preserve"> </w:t>
      </w:r>
      <w:r w:rsidRPr="0081404D">
        <w:t>teniendo</w:t>
      </w:r>
      <w:r w:rsidRPr="0081404D">
        <w:rPr>
          <w:spacing w:val="30"/>
        </w:rPr>
        <w:t xml:space="preserve"> </w:t>
      </w:r>
      <w:r w:rsidRPr="0081404D">
        <w:t>en</w:t>
      </w:r>
      <w:r w:rsidRPr="0081404D">
        <w:rPr>
          <w:spacing w:val="30"/>
        </w:rPr>
        <w:t xml:space="preserve"> </w:t>
      </w:r>
      <w:r w:rsidRPr="0081404D">
        <w:t>cuenta</w:t>
      </w:r>
      <w:r w:rsidRPr="0081404D">
        <w:rPr>
          <w:spacing w:val="32"/>
        </w:rPr>
        <w:t xml:space="preserve"> </w:t>
      </w:r>
      <w:r w:rsidRPr="0081404D">
        <w:t>al</w:t>
      </w:r>
      <w:r w:rsidRPr="0081404D">
        <w:rPr>
          <w:spacing w:val="73"/>
        </w:rPr>
        <w:t xml:space="preserve"> </w:t>
      </w:r>
      <w:r w:rsidRPr="0081404D">
        <w:t>mismo</w:t>
      </w:r>
      <w:r w:rsidRPr="0081404D">
        <w:rPr>
          <w:spacing w:val="28"/>
        </w:rPr>
        <w:t xml:space="preserve"> </w:t>
      </w:r>
      <w:r w:rsidRPr="0081404D">
        <w:t>tiempo</w:t>
      </w:r>
      <w:r w:rsidRPr="0081404D">
        <w:rPr>
          <w:spacing w:val="29"/>
        </w:rPr>
        <w:t xml:space="preserve"> </w:t>
      </w:r>
      <w:r w:rsidRPr="0081404D">
        <w:t>la</w:t>
      </w:r>
      <w:r w:rsidRPr="0081404D">
        <w:rPr>
          <w:spacing w:val="27"/>
        </w:rPr>
        <w:t xml:space="preserve"> </w:t>
      </w:r>
      <w:r w:rsidRPr="0081404D">
        <w:t>necesaria</w:t>
      </w:r>
      <w:r w:rsidRPr="0081404D">
        <w:rPr>
          <w:spacing w:val="28"/>
        </w:rPr>
        <w:t xml:space="preserve"> </w:t>
      </w:r>
      <w:r w:rsidRPr="0081404D">
        <w:t>relación</w:t>
      </w:r>
      <w:r w:rsidRPr="0081404D">
        <w:rPr>
          <w:spacing w:val="26"/>
        </w:rPr>
        <w:t xml:space="preserve"> </w:t>
      </w:r>
      <w:r w:rsidRPr="0081404D">
        <w:t>con el servicio público de transporte del CRTM. Durante la ejecución del Contrato se decidirá la ubicación definitiva del centro de control, tanto de BackOffice y atención al cliente como de monitorización del sistema de CCTV.</w:t>
      </w:r>
      <w:r w:rsidRPr="00F3515D">
        <w:t xml:space="preserve"> </w:t>
      </w:r>
    </w:p>
    <w:p w14:paraId="76F25C32" w14:textId="77777777" w:rsidR="00676727" w:rsidRPr="00F3515D" w:rsidRDefault="00676727" w:rsidP="00676727">
      <w:r w:rsidRPr="00F3515D">
        <w:t xml:space="preserve">Adicionalmente, se desea que el adjudicatario preste un servicio de atención al cliente 24hx7d, con tiempos de respuesta ágiles para atender cualquier incidencia o duda de los usuarios. </w:t>
      </w:r>
    </w:p>
    <w:p w14:paraId="4AC7D8C2" w14:textId="77777777" w:rsidR="00676727" w:rsidRPr="00F3515D" w:rsidRDefault="00676727" w:rsidP="00676727">
      <w:r w:rsidRPr="00F3515D">
        <w:t>El</w:t>
      </w:r>
      <w:r w:rsidRPr="00F3515D">
        <w:rPr>
          <w:spacing w:val="19"/>
        </w:rPr>
        <w:t xml:space="preserve"> </w:t>
      </w:r>
      <w:r w:rsidRPr="00F3515D">
        <w:t>licitante</w:t>
      </w:r>
      <w:r w:rsidRPr="00F3515D">
        <w:rPr>
          <w:spacing w:val="17"/>
        </w:rPr>
        <w:t xml:space="preserve"> </w:t>
      </w:r>
      <w:r w:rsidRPr="00F3515D">
        <w:t>deberá</w:t>
      </w:r>
      <w:r w:rsidRPr="00F3515D">
        <w:rPr>
          <w:spacing w:val="19"/>
        </w:rPr>
        <w:t xml:space="preserve"> </w:t>
      </w:r>
      <w:r w:rsidRPr="00F3515D">
        <w:t>indicar</w:t>
      </w:r>
      <w:r w:rsidRPr="00F3515D">
        <w:rPr>
          <w:spacing w:val="18"/>
        </w:rPr>
        <w:t xml:space="preserve"> </w:t>
      </w:r>
      <w:r w:rsidRPr="00F3515D">
        <w:t>de</w:t>
      </w:r>
      <w:r w:rsidRPr="00F3515D">
        <w:rPr>
          <w:spacing w:val="20"/>
        </w:rPr>
        <w:t xml:space="preserve"> </w:t>
      </w:r>
      <w:r w:rsidRPr="00F3515D">
        <w:t>manera</w:t>
      </w:r>
      <w:r w:rsidRPr="00F3515D">
        <w:rPr>
          <w:spacing w:val="19"/>
        </w:rPr>
        <w:t xml:space="preserve"> </w:t>
      </w:r>
      <w:r w:rsidRPr="00F3515D">
        <w:t>detallada</w:t>
      </w:r>
      <w:r w:rsidRPr="00F3515D">
        <w:rPr>
          <w:spacing w:val="17"/>
        </w:rPr>
        <w:t xml:space="preserve"> </w:t>
      </w:r>
      <w:r w:rsidRPr="00F3515D">
        <w:t>el</w:t>
      </w:r>
      <w:r w:rsidRPr="00F3515D">
        <w:rPr>
          <w:spacing w:val="21"/>
        </w:rPr>
        <w:t xml:space="preserve"> </w:t>
      </w:r>
      <w:r w:rsidRPr="00F3515D">
        <w:rPr>
          <w:spacing w:val="-2"/>
        </w:rPr>
        <w:t>equipo</w:t>
      </w:r>
      <w:r w:rsidRPr="00F3515D">
        <w:rPr>
          <w:spacing w:val="20"/>
        </w:rPr>
        <w:t xml:space="preserve"> </w:t>
      </w:r>
      <w:r w:rsidRPr="00F3515D">
        <w:t>de</w:t>
      </w:r>
      <w:r w:rsidRPr="00F3515D">
        <w:rPr>
          <w:spacing w:val="20"/>
        </w:rPr>
        <w:t xml:space="preserve"> </w:t>
      </w:r>
      <w:r w:rsidRPr="00F3515D">
        <w:t>trabajo</w:t>
      </w:r>
      <w:r w:rsidRPr="00F3515D">
        <w:rPr>
          <w:spacing w:val="19"/>
        </w:rPr>
        <w:t xml:space="preserve"> </w:t>
      </w:r>
      <w:r w:rsidRPr="00F3515D">
        <w:t>en</w:t>
      </w:r>
      <w:r w:rsidRPr="00F3515D">
        <w:rPr>
          <w:spacing w:val="18"/>
        </w:rPr>
        <w:t xml:space="preserve"> </w:t>
      </w:r>
      <w:r w:rsidRPr="00F3515D">
        <w:t>personas,</w:t>
      </w:r>
      <w:r w:rsidRPr="00F3515D">
        <w:rPr>
          <w:spacing w:val="19"/>
        </w:rPr>
        <w:t xml:space="preserve"> </w:t>
      </w:r>
      <w:r w:rsidRPr="00F3515D">
        <w:t>puestos</w:t>
      </w:r>
      <w:r w:rsidRPr="00F3515D">
        <w:rPr>
          <w:spacing w:val="17"/>
        </w:rPr>
        <w:t xml:space="preserve"> </w:t>
      </w:r>
      <w:r w:rsidRPr="00F3515D">
        <w:rPr>
          <w:spacing w:val="-2"/>
        </w:rPr>
        <w:t>de</w:t>
      </w:r>
      <w:r w:rsidRPr="00F3515D">
        <w:rPr>
          <w:spacing w:val="57"/>
        </w:rPr>
        <w:t xml:space="preserve"> </w:t>
      </w:r>
      <w:r w:rsidRPr="00F3515D">
        <w:t>trabajo</w:t>
      </w:r>
      <w:r w:rsidRPr="00F3515D">
        <w:rPr>
          <w:spacing w:val="25"/>
        </w:rPr>
        <w:t xml:space="preserve"> </w:t>
      </w:r>
      <w:r w:rsidRPr="00F3515D">
        <w:t>físicos</w:t>
      </w:r>
      <w:r w:rsidRPr="00F3515D">
        <w:rPr>
          <w:spacing w:val="24"/>
        </w:rPr>
        <w:t xml:space="preserve"> </w:t>
      </w:r>
      <w:r w:rsidRPr="00F3515D">
        <w:t>y</w:t>
      </w:r>
      <w:r w:rsidRPr="00F3515D">
        <w:rPr>
          <w:spacing w:val="25"/>
        </w:rPr>
        <w:t xml:space="preserve"> </w:t>
      </w:r>
      <w:r w:rsidRPr="00F3515D">
        <w:t>horas</w:t>
      </w:r>
      <w:r w:rsidRPr="00F3515D">
        <w:rPr>
          <w:spacing w:val="25"/>
        </w:rPr>
        <w:t xml:space="preserve"> </w:t>
      </w:r>
      <w:r w:rsidRPr="00F3515D">
        <w:t>de</w:t>
      </w:r>
      <w:r w:rsidRPr="00F3515D">
        <w:rPr>
          <w:spacing w:val="22"/>
        </w:rPr>
        <w:t xml:space="preserve"> </w:t>
      </w:r>
      <w:r w:rsidRPr="00F3515D">
        <w:t>dedicación</w:t>
      </w:r>
      <w:r w:rsidRPr="00F3515D">
        <w:rPr>
          <w:spacing w:val="23"/>
        </w:rPr>
        <w:t xml:space="preserve"> </w:t>
      </w:r>
      <w:r w:rsidRPr="00F3515D">
        <w:t>que</w:t>
      </w:r>
      <w:r w:rsidRPr="00F3515D">
        <w:rPr>
          <w:spacing w:val="25"/>
        </w:rPr>
        <w:t xml:space="preserve"> </w:t>
      </w:r>
      <w:r w:rsidRPr="00F3515D">
        <w:t>propone,</w:t>
      </w:r>
      <w:r w:rsidRPr="00F3515D">
        <w:rPr>
          <w:spacing w:val="26"/>
        </w:rPr>
        <w:t xml:space="preserve"> </w:t>
      </w:r>
      <w:r w:rsidRPr="00F3515D">
        <w:t>siempre</w:t>
      </w:r>
      <w:r w:rsidRPr="00F3515D">
        <w:rPr>
          <w:spacing w:val="22"/>
        </w:rPr>
        <w:t xml:space="preserve"> </w:t>
      </w:r>
      <w:r w:rsidRPr="00F3515D">
        <w:t>teniendo</w:t>
      </w:r>
      <w:r w:rsidRPr="00F3515D">
        <w:rPr>
          <w:spacing w:val="23"/>
        </w:rPr>
        <w:t xml:space="preserve"> </w:t>
      </w:r>
      <w:r w:rsidRPr="00F3515D">
        <w:t>en</w:t>
      </w:r>
      <w:r w:rsidRPr="00F3515D">
        <w:rPr>
          <w:spacing w:val="24"/>
        </w:rPr>
        <w:t xml:space="preserve"> </w:t>
      </w:r>
      <w:r w:rsidRPr="00F3515D">
        <w:t>cuenta</w:t>
      </w:r>
      <w:r w:rsidRPr="00F3515D">
        <w:rPr>
          <w:spacing w:val="24"/>
        </w:rPr>
        <w:t xml:space="preserve"> </w:t>
      </w:r>
      <w:r w:rsidRPr="00F3515D">
        <w:t>el</w:t>
      </w:r>
      <w:r w:rsidRPr="00F3515D">
        <w:rPr>
          <w:spacing w:val="24"/>
        </w:rPr>
        <w:t xml:space="preserve"> </w:t>
      </w:r>
      <w:r w:rsidRPr="00F3515D">
        <w:t>necesario</w:t>
      </w:r>
      <w:r w:rsidRPr="00F3515D">
        <w:rPr>
          <w:spacing w:val="51"/>
        </w:rPr>
        <w:t xml:space="preserve"> </w:t>
      </w:r>
      <w:r w:rsidRPr="00F3515D">
        <w:t>cumplimiento</w:t>
      </w:r>
      <w:r w:rsidRPr="00F3515D">
        <w:rPr>
          <w:spacing w:val="42"/>
        </w:rPr>
        <w:t xml:space="preserve"> </w:t>
      </w:r>
      <w:r w:rsidRPr="00F3515D">
        <w:t>de</w:t>
      </w:r>
      <w:r w:rsidRPr="00F3515D">
        <w:rPr>
          <w:spacing w:val="43"/>
        </w:rPr>
        <w:t xml:space="preserve"> </w:t>
      </w:r>
      <w:r w:rsidRPr="00F3515D">
        <w:t>las</w:t>
      </w:r>
      <w:r w:rsidRPr="00F3515D">
        <w:rPr>
          <w:spacing w:val="41"/>
        </w:rPr>
        <w:t xml:space="preserve"> </w:t>
      </w:r>
      <w:r w:rsidRPr="00F3515D">
        <w:t>obligaciones</w:t>
      </w:r>
      <w:r w:rsidRPr="00F3515D">
        <w:rPr>
          <w:spacing w:val="42"/>
        </w:rPr>
        <w:t xml:space="preserve"> </w:t>
      </w:r>
      <w:r w:rsidRPr="00F3515D">
        <w:t>incluidas</w:t>
      </w:r>
      <w:r w:rsidRPr="00F3515D">
        <w:rPr>
          <w:spacing w:val="44"/>
        </w:rPr>
        <w:t xml:space="preserve"> </w:t>
      </w:r>
      <w:r w:rsidRPr="00F3515D">
        <w:t>en</w:t>
      </w:r>
      <w:r w:rsidRPr="00F3515D">
        <w:rPr>
          <w:spacing w:val="41"/>
        </w:rPr>
        <w:t xml:space="preserve"> </w:t>
      </w:r>
      <w:r w:rsidRPr="00F3515D">
        <w:t>el</w:t>
      </w:r>
      <w:r w:rsidRPr="00F3515D">
        <w:rPr>
          <w:spacing w:val="41"/>
        </w:rPr>
        <w:t xml:space="preserve"> </w:t>
      </w:r>
      <w:r w:rsidRPr="00F3515D">
        <w:t>presente</w:t>
      </w:r>
      <w:r w:rsidRPr="00F3515D">
        <w:rPr>
          <w:spacing w:val="45"/>
        </w:rPr>
        <w:t xml:space="preserve"> </w:t>
      </w:r>
      <w:r w:rsidRPr="00F3515D">
        <w:t>pliego</w:t>
      </w:r>
      <w:r w:rsidRPr="00F3515D">
        <w:rPr>
          <w:spacing w:val="43"/>
        </w:rPr>
        <w:t xml:space="preserve"> </w:t>
      </w:r>
      <w:r w:rsidRPr="00F3515D">
        <w:t>y</w:t>
      </w:r>
      <w:r w:rsidRPr="00F3515D">
        <w:rPr>
          <w:spacing w:val="45"/>
        </w:rPr>
        <w:t xml:space="preserve"> </w:t>
      </w:r>
      <w:r w:rsidRPr="00F3515D">
        <w:rPr>
          <w:spacing w:val="-2"/>
        </w:rPr>
        <w:t>que</w:t>
      </w:r>
      <w:r w:rsidRPr="00F3515D">
        <w:rPr>
          <w:spacing w:val="43"/>
        </w:rPr>
        <w:t xml:space="preserve"> </w:t>
      </w:r>
      <w:r w:rsidRPr="00F3515D">
        <w:t>deberán</w:t>
      </w:r>
      <w:r w:rsidRPr="00F3515D">
        <w:rPr>
          <w:spacing w:val="40"/>
        </w:rPr>
        <w:t xml:space="preserve"> </w:t>
      </w:r>
      <w:r w:rsidRPr="00F3515D">
        <w:t>ser</w:t>
      </w:r>
      <w:r w:rsidRPr="00F3515D">
        <w:rPr>
          <w:spacing w:val="49"/>
        </w:rPr>
        <w:t xml:space="preserve"> </w:t>
      </w:r>
      <w:r w:rsidRPr="00F3515D">
        <w:t>concretadas</w:t>
      </w:r>
      <w:r w:rsidRPr="00F3515D">
        <w:rPr>
          <w:spacing w:val="-2"/>
        </w:rPr>
        <w:t xml:space="preserve"> </w:t>
      </w:r>
      <w:r w:rsidRPr="00F3515D">
        <w:t>y</w:t>
      </w:r>
      <w:r w:rsidRPr="00F3515D">
        <w:rPr>
          <w:spacing w:val="1"/>
        </w:rPr>
        <w:t xml:space="preserve"> </w:t>
      </w:r>
      <w:r w:rsidRPr="00F3515D">
        <w:t>completadas</w:t>
      </w:r>
      <w:r w:rsidRPr="00F3515D">
        <w:rPr>
          <w:spacing w:val="-2"/>
        </w:rPr>
        <w:t xml:space="preserve"> </w:t>
      </w:r>
      <w:r w:rsidRPr="00F3515D">
        <w:t>y</w:t>
      </w:r>
      <w:r w:rsidRPr="00F3515D">
        <w:rPr>
          <w:spacing w:val="2"/>
        </w:rPr>
        <w:t xml:space="preserve"> </w:t>
      </w:r>
      <w:r w:rsidRPr="00F3515D">
        <w:t>en</w:t>
      </w:r>
      <w:r w:rsidRPr="00F3515D">
        <w:rPr>
          <w:spacing w:val="-3"/>
        </w:rPr>
        <w:t xml:space="preserve"> </w:t>
      </w:r>
      <w:r w:rsidRPr="00F3515D">
        <w:t>el</w:t>
      </w:r>
      <w:r w:rsidRPr="00F3515D">
        <w:rPr>
          <w:spacing w:val="-3"/>
        </w:rPr>
        <w:t xml:space="preserve"> </w:t>
      </w:r>
      <w:r w:rsidRPr="00F3515D">
        <w:t>Plan de Operación</w:t>
      </w:r>
      <w:r w:rsidRPr="00F3515D">
        <w:rPr>
          <w:spacing w:val="-3"/>
        </w:rPr>
        <w:t xml:space="preserve"> </w:t>
      </w:r>
      <w:r w:rsidRPr="00F3515D">
        <w:t>Definitivo.</w:t>
      </w:r>
    </w:p>
    <w:p w14:paraId="6FD36836" w14:textId="77777777" w:rsidR="00676727" w:rsidRPr="0081404D" w:rsidRDefault="00676727" w:rsidP="00676727">
      <w:r w:rsidRPr="0081404D">
        <w:t xml:space="preserve">En cualquier caso, las comunicaciones serán responsabilidad del adjudicatario, por lo que deberá habilitar la conexión a Internet, mantenerla y asumir los costes periódicos de servicio. </w:t>
      </w:r>
    </w:p>
    <w:p w14:paraId="1C51C260" w14:textId="77777777" w:rsidR="00676727" w:rsidRPr="0062211E" w:rsidRDefault="00676727" w:rsidP="00506CFF">
      <w:pPr>
        <w:pStyle w:val="Ttulo3"/>
      </w:pPr>
      <w:bookmarkStart w:id="88" w:name="_Toc519150095"/>
      <w:bookmarkStart w:id="89" w:name="_Toc519256425"/>
      <w:bookmarkStart w:id="90" w:name="_Toc519274518"/>
      <w:bookmarkStart w:id="91" w:name="_Toc519795892"/>
      <w:bookmarkStart w:id="92" w:name="_Ref520819527"/>
      <w:bookmarkStart w:id="93" w:name="_Toc523231071"/>
      <w:bookmarkStart w:id="94" w:name="_Toc525641212"/>
      <w:bookmarkStart w:id="95" w:name="_Toc525897984"/>
      <w:r w:rsidRPr="0062211E">
        <w:t>Mantenimiento del Sistema</w:t>
      </w:r>
      <w:bookmarkEnd w:id="88"/>
      <w:bookmarkEnd w:id="89"/>
      <w:bookmarkEnd w:id="90"/>
      <w:bookmarkEnd w:id="91"/>
      <w:bookmarkEnd w:id="92"/>
      <w:bookmarkEnd w:id="93"/>
      <w:bookmarkEnd w:id="94"/>
      <w:bookmarkEnd w:id="95"/>
    </w:p>
    <w:p w14:paraId="079A9FF1" w14:textId="77777777" w:rsidR="00676727" w:rsidRDefault="00676727" w:rsidP="00676727">
      <w:r w:rsidRPr="0062211E">
        <w:t>El</w:t>
      </w:r>
      <w:r w:rsidRPr="0062211E">
        <w:rPr>
          <w:spacing w:val="14"/>
        </w:rPr>
        <w:t xml:space="preserve"> </w:t>
      </w:r>
      <w:r w:rsidRPr="0062211E">
        <w:t>adjudicatario</w:t>
      </w:r>
      <w:r w:rsidRPr="0062211E">
        <w:rPr>
          <w:spacing w:val="15"/>
        </w:rPr>
        <w:t xml:space="preserve"> </w:t>
      </w:r>
      <w:r w:rsidRPr="0062211E">
        <w:t>del</w:t>
      </w:r>
      <w:r w:rsidRPr="0062211E">
        <w:rPr>
          <w:spacing w:val="12"/>
        </w:rPr>
        <w:t xml:space="preserve"> </w:t>
      </w:r>
      <w:r w:rsidRPr="0062211E">
        <w:t>Contrato</w:t>
      </w:r>
      <w:r w:rsidRPr="0062211E">
        <w:rPr>
          <w:spacing w:val="16"/>
        </w:rPr>
        <w:t xml:space="preserve"> </w:t>
      </w:r>
      <w:r w:rsidRPr="0062211E">
        <w:t>será</w:t>
      </w:r>
      <w:r w:rsidRPr="0062211E">
        <w:rPr>
          <w:spacing w:val="14"/>
        </w:rPr>
        <w:t xml:space="preserve"> </w:t>
      </w:r>
      <w:r w:rsidRPr="0062211E">
        <w:t>responsable</w:t>
      </w:r>
      <w:r w:rsidRPr="0062211E">
        <w:rPr>
          <w:spacing w:val="15"/>
        </w:rPr>
        <w:t xml:space="preserve"> </w:t>
      </w:r>
      <w:r w:rsidRPr="0062211E">
        <w:t>del</w:t>
      </w:r>
      <w:r w:rsidRPr="0062211E">
        <w:rPr>
          <w:spacing w:val="13"/>
        </w:rPr>
        <w:t xml:space="preserve"> </w:t>
      </w:r>
      <w:r w:rsidRPr="0062211E">
        <w:t>mantenimiento</w:t>
      </w:r>
      <w:r w:rsidRPr="0062211E">
        <w:rPr>
          <w:spacing w:val="14"/>
        </w:rPr>
        <w:t xml:space="preserve"> </w:t>
      </w:r>
      <w:r w:rsidRPr="0062211E">
        <w:rPr>
          <w:spacing w:val="-2"/>
        </w:rPr>
        <w:t>del</w:t>
      </w:r>
      <w:r w:rsidRPr="0062211E">
        <w:rPr>
          <w:spacing w:val="12"/>
        </w:rPr>
        <w:t xml:space="preserve"> s</w:t>
      </w:r>
      <w:r w:rsidRPr="0062211E">
        <w:t>istema</w:t>
      </w:r>
      <w:r w:rsidRPr="0062211E">
        <w:rPr>
          <w:spacing w:val="15"/>
        </w:rPr>
        <w:t xml:space="preserve"> </w:t>
      </w:r>
      <w:r w:rsidRPr="0062211E">
        <w:t>por</w:t>
      </w:r>
      <w:r w:rsidRPr="0062211E">
        <w:rPr>
          <w:spacing w:val="12"/>
        </w:rPr>
        <w:t xml:space="preserve"> </w:t>
      </w:r>
      <w:r w:rsidRPr="0081404D">
        <w:t>un</w:t>
      </w:r>
      <w:r w:rsidRPr="0081404D">
        <w:rPr>
          <w:spacing w:val="45"/>
        </w:rPr>
        <w:t xml:space="preserve"> </w:t>
      </w:r>
      <w:r w:rsidRPr="0081404D">
        <w:t>periodo</w:t>
      </w:r>
      <w:r w:rsidRPr="0081404D">
        <w:rPr>
          <w:spacing w:val="9"/>
        </w:rPr>
        <w:t xml:space="preserve"> </w:t>
      </w:r>
      <w:r w:rsidRPr="0081404D">
        <w:t>de</w:t>
      </w:r>
      <w:r w:rsidRPr="0081404D">
        <w:rPr>
          <w:spacing w:val="9"/>
        </w:rPr>
        <w:t xml:space="preserve"> </w:t>
      </w:r>
      <w:r w:rsidRPr="0081404D">
        <w:t>5</w:t>
      </w:r>
      <w:r w:rsidRPr="0081404D">
        <w:rPr>
          <w:spacing w:val="9"/>
        </w:rPr>
        <w:t xml:space="preserve"> (cinco) </w:t>
      </w:r>
      <w:r w:rsidRPr="0081404D">
        <w:t>años</w:t>
      </w:r>
      <w:r w:rsidRPr="0062211E">
        <w:rPr>
          <w:spacing w:val="8"/>
        </w:rPr>
        <w:t xml:space="preserve"> </w:t>
      </w:r>
      <w:r w:rsidRPr="0062211E">
        <w:t>desde</w:t>
      </w:r>
      <w:r w:rsidRPr="0062211E">
        <w:rPr>
          <w:spacing w:val="9"/>
        </w:rPr>
        <w:t xml:space="preserve"> </w:t>
      </w:r>
      <w:r w:rsidRPr="0062211E">
        <w:t>la</w:t>
      </w:r>
      <w:r w:rsidRPr="0062211E">
        <w:rPr>
          <w:spacing w:val="7"/>
        </w:rPr>
        <w:t xml:space="preserve"> </w:t>
      </w:r>
      <w:r w:rsidRPr="0062211E">
        <w:t>fecha</w:t>
      </w:r>
      <w:r w:rsidRPr="0062211E">
        <w:rPr>
          <w:spacing w:val="8"/>
        </w:rPr>
        <w:t xml:space="preserve"> </w:t>
      </w:r>
      <w:r w:rsidRPr="0062211E">
        <w:t>de</w:t>
      </w:r>
      <w:r w:rsidRPr="0062211E">
        <w:rPr>
          <w:spacing w:val="7"/>
        </w:rPr>
        <w:t xml:space="preserve"> </w:t>
      </w:r>
      <w:r w:rsidRPr="0062211E">
        <w:t>Puesta</w:t>
      </w:r>
      <w:r w:rsidRPr="0062211E">
        <w:rPr>
          <w:spacing w:val="8"/>
        </w:rPr>
        <w:t xml:space="preserve"> </w:t>
      </w:r>
      <w:r w:rsidRPr="0062211E">
        <w:t>en</w:t>
      </w:r>
      <w:r w:rsidRPr="0062211E">
        <w:rPr>
          <w:spacing w:val="8"/>
        </w:rPr>
        <w:t xml:space="preserve"> </w:t>
      </w:r>
      <w:r w:rsidRPr="0062211E">
        <w:t>Marcha</w:t>
      </w:r>
      <w:r w:rsidRPr="0062211E">
        <w:rPr>
          <w:spacing w:val="7"/>
        </w:rPr>
        <w:t xml:space="preserve"> </w:t>
      </w:r>
      <w:r w:rsidRPr="0062211E">
        <w:t>Definitiva</w:t>
      </w:r>
      <w:r w:rsidRPr="0062211E">
        <w:rPr>
          <w:spacing w:val="8"/>
        </w:rPr>
        <w:t xml:space="preserve"> </w:t>
      </w:r>
      <w:r w:rsidRPr="0062211E">
        <w:t>del</w:t>
      </w:r>
      <w:r w:rsidRPr="0062211E">
        <w:rPr>
          <w:spacing w:val="7"/>
        </w:rPr>
        <w:t xml:space="preserve"> </w:t>
      </w:r>
      <w:r w:rsidRPr="0062211E">
        <w:t>Sistema, entendiéndose</w:t>
      </w:r>
      <w:r w:rsidRPr="0062211E">
        <w:rPr>
          <w:spacing w:val="27"/>
        </w:rPr>
        <w:t xml:space="preserve"> </w:t>
      </w:r>
      <w:r w:rsidRPr="0062211E">
        <w:t>por</w:t>
      </w:r>
      <w:r w:rsidRPr="0062211E">
        <w:rPr>
          <w:spacing w:val="26"/>
        </w:rPr>
        <w:t xml:space="preserve"> </w:t>
      </w:r>
      <w:r w:rsidRPr="0062211E">
        <w:t>tal</w:t>
      </w:r>
      <w:r w:rsidRPr="0062211E">
        <w:rPr>
          <w:spacing w:val="26"/>
        </w:rPr>
        <w:t xml:space="preserve"> </w:t>
      </w:r>
      <w:r w:rsidRPr="0062211E">
        <w:t>el</w:t>
      </w:r>
      <w:r w:rsidRPr="0062211E">
        <w:rPr>
          <w:spacing w:val="27"/>
        </w:rPr>
        <w:t xml:space="preserve"> </w:t>
      </w:r>
      <w:r w:rsidRPr="0062211E">
        <w:t>inicio</w:t>
      </w:r>
      <w:r w:rsidRPr="0062211E">
        <w:rPr>
          <w:spacing w:val="27"/>
        </w:rPr>
        <w:t xml:space="preserve"> </w:t>
      </w:r>
      <w:r w:rsidRPr="0062211E">
        <w:t>de</w:t>
      </w:r>
      <w:r w:rsidRPr="0062211E">
        <w:rPr>
          <w:spacing w:val="27"/>
        </w:rPr>
        <w:t xml:space="preserve"> </w:t>
      </w:r>
      <w:r w:rsidRPr="0062211E">
        <w:t>la</w:t>
      </w:r>
      <w:r w:rsidRPr="0062211E">
        <w:rPr>
          <w:spacing w:val="26"/>
        </w:rPr>
        <w:t xml:space="preserve"> </w:t>
      </w:r>
      <w:r w:rsidRPr="0062211E">
        <w:t>explotación</w:t>
      </w:r>
      <w:r w:rsidRPr="0062211E">
        <w:rPr>
          <w:spacing w:val="26"/>
        </w:rPr>
        <w:t xml:space="preserve"> </w:t>
      </w:r>
      <w:r w:rsidRPr="0062211E">
        <w:t>de todos los aparcamientos de intercambio modal, así como garantizar la entrega del sistema y equipamiento, una vez concluido el plazo del Contrato, en perfectas condiciones al CRTM. Esto incluye los repuestos</w:t>
      </w:r>
      <w:r>
        <w:t xml:space="preserve">. </w:t>
      </w:r>
    </w:p>
    <w:p w14:paraId="51F68377" w14:textId="77777777" w:rsidR="00676727" w:rsidRDefault="00676727" w:rsidP="00676727">
      <w:r>
        <w:t xml:space="preserve">Todos los equipos y sistemas propuestos contarán con al menos </w:t>
      </w:r>
      <w:r w:rsidRPr="0081404D">
        <w:t>1 año de garantía</w:t>
      </w:r>
      <w:r>
        <w:t xml:space="preserve">. </w:t>
      </w:r>
    </w:p>
    <w:p w14:paraId="791E5ECB" w14:textId="77777777" w:rsidR="00676727" w:rsidRDefault="00676727" w:rsidP="00676727">
      <w:r>
        <w:t xml:space="preserve">Para el correcto funcionamiento y calibración de los sistemas, el interesado deberá asegurar revisiones de mantenimiento preventivas específicas para cada aparcamiento anualmente. Este mantenimiento incluirá la mano de obra y los repuestos necesarios para el buen funcionamiento de los sistemas y deberá detallarse en la oferta, así como en el proyecto de detalle. </w:t>
      </w:r>
    </w:p>
    <w:p w14:paraId="1D278789" w14:textId="77777777" w:rsidR="00676727" w:rsidRDefault="00676727" w:rsidP="00676727">
      <w:r>
        <w:t>Las acciones de reparación o mantenimiento reactivas derivadas de cualquier incidencia deben ser atendidas en el plazo de 24h laborables.</w:t>
      </w:r>
    </w:p>
    <w:p w14:paraId="10875AEE" w14:textId="77777777" w:rsidR="00676727" w:rsidRDefault="00676727" w:rsidP="00506CFF">
      <w:pPr>
        <w:pStyle w:val="Ttulo3"/>
      </w:pPr>
      <w:bookmarkStart w:id="96" w:name="_Toc525641213"/>
      <w:bookmarkStart w:id="97" w:name="_Toc525897985"/>
      <w:r>
        <w:lastRenderedPageBreak/>
        <w:t>Requerimientos asociados a la Protección de Datos</w:t>
      </w:r>
      <w:bookmarkEnd w:id="96"/>
      <w:bookmarkEnd w:id="97"/>
    </w:p>
    <w:p w14:paraId="33B80CDE" w14:textId="77777777" w:rsidR="00676727" w:rsidRDefault="00676727" w:rsidP="00676727">
      <w:r>
        <w:t>El adjudicatario tendrá que facilitar al CRTM los datos del servicio conforme al RGPD y a la legislación vigente, compartiendo de manera anonimizada la información individualizada por cada usuario (de forma anónima).</w:t>
      </w:r>
    </w:p>
    <w:p w14:paraId="36D2612A" w14:textId="77777777" w:rsidR="00676727" w:rsidRDefault="00676727" w:rsidP="00676727">
      <w:r>
        <w:t>Las Partes se comprometen a cumplir adecuadamente el Reglamento (UE) 2016/679 del Parlamento Europeo y del Consejo de 27 de abril de 2016 relativo a la protección de las personas físicas en cuanto al tratamiento de datos personales y a la libre circulación de estos datos y por el cual se deroga la Directiva 95/46/CE y las disposiciones contenidas en la Ley Orgánica 15/1999, de 13 de diciembre, de Protección de Datos de Carácter Personal en el Real decreto 1720/2007, de 21 de diciembre, por el cual se aprueba el Reglamento de desarrollo de la Ley Orgánica 15/1999, de 13 de diciembre, y en cualquier otra norma vigente que resulte de aplicación en el ámbito de la protección de los datos de carácter personal, comprometiéndose a dejar indemne a la otra parte contractual de cualquier responsabilidad que se pudiera declarar como consecuencia del incumplimiento de las obligaciones que en materia de protección de datos de carácter personal los incumben a cada una de ellas.</w:t>
      </w:r>
    </w:p>
    <w:p w14:paraId="3FE64ACB" w14:textId="77777777" w:rsidR="00676727" w:rsidRDefault="00676727" w:rsidP="00676727">
      <w:r>
        <w:t>En función del desarrollo del presente acuerdo, las partes pueden acontecer responsables o encargadas del tratamiento de datos, y en este sentido, asumirán según corresponda en cada caso las obligaciones siguientes:</w:t>
      </w:r>
    </w:p>
    <w:p w14:paraId="00D032FA" w14:textId="77777777" w:rsidR="00676727" w:rsidRPr="005646A3" w:rsidRDefault="00676727" w:rsidP="00506CFF">
      <w:pPr>
        <w:pStyle w:val="Ttulo4"/>
      </w:pPr>
      <w:r w:rsidRPr="005646A3">
        <w:t>Obligaciones del encargado del tratamiento</w:t>
      </w:r>
    </w:p>
    <w:p w14:paraId="4E406382" w14:textId="77777777" w:rsidR="00676727" w:rsidRDefault="00676727" w:rsidP="00676727">
      <w:r>
        <w:t>El encargado del tratamiento y todo su personal se obliga a:</w:t>
      </w:r>
    </w:p>
    <w:p w14:paraId="17363F08" w14:textId="77777777" w:rsidR="00676727" w:rsidRDefault="00676727" w:rsidP="00EB0F55">
      <w:pPr>
        <w:pStyle w:val="Prrafodelista"/>
        <w:numPr>
          <w:ilvl w:val="0"/>
          <w:numId w:val="13"/>
        </w:numPr>
      </w:pPr>
      <w:r>
        <w:t>No aplicar ni utilizar los datos personales, para finalidades diferentes a las que figuran en el presente Acuerdo, ni cederlas ni siquiera para su conservación a otras personas, salvo que cuente con la autorización expresa del responsable, en los supuestos legalmente admisibles. El encargado podrá comunicar los datos a otros encargados del tratamiento de acuerdo con las instrucciones del responsable. En este caso, identificará, de forma previa y por escrito, la entidad a la cual se tienen que comunicar los datos personales, los datos personales a comunicar y las medidas de seguridad a aplicar para proceder a la comunicación.</w:t>
      </w:r>
    </w:p>
    <w:p w14:paraId="171CDBD1" w14:textId="77777777" w:rsidR="00676727" w:rsidRDefault="00676727" w:rsidP="00EB0F55">
      <w:pPr>
        <w:pStyle w:val="Prrafodelista"/>
        <w:numPr>
          <w:ilvl w:val="0"/>
          <w:numId w:val="13"/>
        </w:numPr>
      </w:pPr>
      <w:r>
        <w:t>Tratar los datos de acuerdo con las instrucciones del responsable. Si el encargado considera que alguna de las instrucciones infringe el RGPD o cualquier disposición en materia de protección de datos informará inmediatamente al responsable.</w:t>
      </w:r>
    </w:p>
    <w:p w14:paraId="4929A676" w14:textId="77777777" w:rsidR="00676727" w:rsidRDefault="00676727" w:rsidP="00EB0F55">
      <w:pPr>
        <w:pStyle w:val="Prrafodelista"/>
        <w:numPr>
          <w:ilvl w:val="0"/>
          <w:numId w:val="13"/>
        </w:numPr>
      </w:pPr>
      <w:r>
        <w:t>Poner a disposición del encargado toda la información necesaria para demostrar el cumplimiento de sus obligaciones, así como para la realización de las auditorías o las inspecciones que realice el responsable u otro auditor autorizado por él.</w:t>
      </w:r>
    </w:p>
    <w:p w14:paraId="5DE3C5EC" w14:textId="77777777" w:rsidR="00676727" w:rsidRDefault="00676727" w:rsidP="00EB0F55">
      <w:pPr>
        <w:pStyle w:val="Prrafodelista"/>
        <w:numPr>
          <w:ilvl w:val="0"/>
          <w:numId w:val="13"/>
        </w:numPr>
      </w:pPr>
      <w:r>
        <w:t>No subcontratar ninguna de las prestaciones que formen parte del objeto de este Acuerdo que comporten el tratamiento de datos personales, excepto los servicios auxiliares necesarios para el normal funcionamiento de los servicios desarrollados por el encargado.</w:t>
      </w:r>
    </w:p>
    <w:p w14:paraId="062CCC66" w14:textId="77777777" w:rsidR="00676727" w:rsidRDefault="00676727" w:rsidP="00EB0F55">
      <w:pPr>
        <w:pStyle w:val="Prrafodelista"/>
        <w:numPr>
          <w:ilvl w:val="0"/>
          <w:numId w:val="13"/>
        </w:numPr>
      </w:pPr>
      <w:r>
        <w:t>Garantizar que las personas autorizadas para tratar datos personales se comprometan, de forma expresa y por escrito, a respetar la confidencialidad y a cumplir las medidas de seguridad correspondientes.</w:t>
      </w:r>
    </w:p>
    <w:p w14:paraId="7FAA1A7A" w14:textId="77777777" w:rsidR="00676727" w:rsidRDefault="00676727" w:rsidP="00EB0F55">
      <w:pPr>
        <w:pStyle w:val="Prrafodelista"/>
        <w:numPr>
          <w:ilvl w:val="0"/>
          <w:numId w:val="13"/>
        </w:numPr>
      </w:pPr>
      <w:r>
        <w:t>Garantizar la formación necesaria en materia de protección de datos personales de las personas autorizadas para tratar datos personales.</w:t>
      </w:r>
    </w:p>
    <w:p w14:paraId="3BC6A7B7" w14:textId="77777777" w:rsidR="00676727" w:rsidRDefault="00676727" w:rsidP="00EB0F55">
      <w:pPr>
        <w:pStyle w:val="Prrafodelista"/>
        <w:numPr>
          <w:ilvl w:val="0"/>
          <w:numId w:val="13"/>
        </w:numPr>
      </w:pPr>
      <w:r>
        <w:t xml:space="preserve">El encargado notificará al responsable sin más dilación indebida, y en cualquier caso antes del plazo máximo de 72h, y a través de correo electrónico, las violaciones de la seguridad de los datos </w:t>
      </w:r>
      <w:r>
        <w:lastRenderedPageBreak/>
        <w:t>personales a su cargo de las cuales tenga conocimiento, junto con toda la información relevante para la documentación y comunicación de la incidencia. No será necesaria la notificación cuando sea improbable que esta violación de la seguridad constituya un riesgo para los derechos y las libertades de las personas físicas.</w:t>
      </w:r>
    </w:p>
    <w:p w14:paraId="4F1CF8D0" w14:textId="77777777" w:rsidR="00676727" w:rsidRDefault="00676727" w:rsidP="00EB0F55">
      <w:pPr>
        <w:pStyle w:val="Prrafodelista"/>
        <w:numPr>
          <w:ilvl w:val="0"/>
          <w:numId w:val="13"/>
        </w:numPr>
      </w:pPr>
      <w:r>
        <w:t>Implantar las medidas de seguridad adecuadas, aplicando medidas técnicas y organizativas apropiadas para garantizar un nivel de seguridad adecuado al riesgo de los tratamientos objeto del presente contrato, teniendo en cuenta el estado de la técnica, los costes de aplicación, y la naturaleza, el alcance, el contexto y las finalidades del tratamiento, así como los riesgos de probabilidad y gravedad variables para los derechos y libertades de las personas físicas.</w:t>
      </w:r>
    </w:p>
    <w:p w14:paraId="25821B88" w14:textId="77777777" w:rsidR="00676727" w:rsidRDefault="00676727" w:rsidP="00EB0F55">
      <w:pPr>
        <w:pStyle w:val="Prrafodelista"/>
        <w:numPr>
          <w:ilvl w:val="0"/>
          <w:numId w:val="13"/>
        </w:numPr>
      </w:pPr>
      <w:r>
        <w:t>Cumplir en todo momento con las prescripciones establecidas por la legislación vigente en materia de protección de datos y trasladar las obligaciones citadas a los párrafos anteriores al personal que colabore e intervenga en el desarrollo de las acciones que se deriven del cumplimiento del presente Acuerdo.</w:t>
      </w:r>
    </w:p>
    <w:p w14:paraId="0B66ED54" w14:textId="77777777" w:rsidR="00676727" w:rsidRDefault="00676727" w:rsidP="00EB0F55">
      <w:pPr>
        <w:pStyle w:val="Prrafodelista"/>
        <w:numPr>
          <w:ilvl w:val="0"/>
          <w:numId w:val="13"/>
        </w:numPr>
      </w:pPr>
      <w:r>
        <w:t>Asistir al responsable del tratamiento en la respuesta al ejercicio de los derechos de acceso, rectificación, supresión y oposición, limitación del tratamiento, portabilidad de datos y derecho a no ser objeto de decisiones individualizadas automatizadas.</w:t>
      </w:r>
    </w:p>
    <w:p w14:paraId="06AB567B" w14:textId="77777777" w:rsidR="00676727" w:rsidRDefault="00676727" w:rsidP="00EB0F55">
      <w:pPr>
        <w:pStyle w:val="Prrafodelista"/>
        <w:numPr>
          <w:ilvl w:val="0"/>
          <w:numId w:val="13"/>
        </w:numPr>
      </w:pPr>
      <w:r>
        <w:t xml:space="preserve">Destruir los datos, una vez cumplida la prestación. Una vez destruidos, el encargado tiene que acreditar su destrucción por escrito y tiene que entregar la documentación correspondiente al responsable del tratamiento. Sin embargo, el encargado del tratamiento puede conservar una copia, con los datos debidamente bloqueados, mientras puedan derivarse responsabilidades de la ejecución de la prestación </w:t>
      </w:r>
    </w:p>
    <w:p w14:paraId="7621718A" w14:textId="77777777" w:rsidR="00676727" w:rsidRPr="005646A3" w:rsidRDefault="00676727" w:rsidP="00506CFF">
      <w:pPr>
        <w:pStyle w:val="Ttulo4"/>
      </w:pPr>
      <w:r w:rsidRPr="005646A3">
        <w:t>Obligaciones del responsable de tratamiento</w:t>
      </w:r>
    </w:p>
    <w:p w14:paraId="7C0DB88F" w14:textId="77777777" w:rsidR="00676727" w:rsidRDefault="00676727" w:rsidP="00676727">
      <w:r>
        <w:t>Corresponde al responsable del tratamiento:</w:t>
      </w:r>
    </w:p>
    <w:p w14:paraId="356E48DA" w14:textId="77777777" w:rsidR="00676727" w:rsidRDefault="00676727" w:rsidP="00EB0F55">
      <w:pPr>
        <w:pStyle w:val="Prrafodelista"/>
        <w:numPr>
          <w:ilvl w:val="0"/>
          <w:numId w:val="14"/>
        </w:numPr>
      </w:pPr>
      <w:r>
        <w:t>Entregar al encargado los datos a los cuales se refiere el presente Acuerdo.</w:t>
      </w:r>
    </w:p>
    <w:p w14:paraId="62ED9342" w14:textId="77777777" w:rsidR="00676727" w:rsidRDefault="00676727" w:rsidP="00EB0F55">
      <w:pPr>
        <w:pStyle w:val="Prrafodelista"/>
        <w:numPr>
          <w:ilvl w:val="0"/>
          <w:numId w:val="14"/>
        </w:numPr>
      </w:pPr>
      <w:r>
        <w:t>Garantizar el derecho a la información sobre el trato de datos de los interesados en el momento de su recogida.</w:t>
      </w:r>
    </w:p>
    <w:p w14:paraId="4F37306E" w14:textId="77777777" w:rsidR="00676727" w:rsidRDefault="00676727" w:rsidP="00EB0F55">
      <w:pPr>
        <w:pStyle w:val="Prrafodelista"/>
        <w:numPr>
          <w:ilvl w:val="0"/>
          <w:numId w:val="14"/>
        </w:numPr>
      </w:pPr>
      <w:r>
        <w:t>Velar, de forma previa y durante todo el tratamiento, por el cumplimiento del RGPD por parte del encargado. Así mismo, el responsable adoptará las medidas técnicas y organizativas que sean necesarias para garantizar la seguridad, confidencialidad e integridad de los datos personales y para evitar su alteración, pérdida, tratamiento o acceso no autorizado, para lo cual se tendrán en cuenta la naturaleza de los datos personales y los riesgos al hecho que estos están expuestos.</w:t>
      </w:r>
    </w:p>
    <w:p w14:paraId="1349C38E" w14:textId="77777777" w:rsidR="00676727" w:rsidRDefault="00676727" w:rsidP="00EB0F55">
      <w:pPr>
        <w:pStyle w:val="Prrafodelista"/>
        <w:numPr>
          <w:ilvl w:val="0"/>
          <w:numId w:val="14"/>
        </w:numPr>
      </w:pPr>
      <w:r>
        <w:t>Guardar el más absoluto secreto respecto de los datos de carácter personal a las que tengan acceso en cumplimiento del presente Acuerdo y a observar todas las previsiones legales contempladas en la normativa de aplicación.</w:t>
      </w:r>
    </w:p>
    <w:p w14:paraId="0FDFDF07" w14:textId="77777777" w:rsidR="00676727" w:rsidRDefault="00676727" w:rsidP="00EB0F55">
      <w:pPr>
        <w:pStyle w:val="Prrafodelista"/>
        <w:numPr>
          <w:ilvl w:val="0"/>
          <w:numId w:val="14"/>
        </w:numPr>
      </w:pPr>
      <w:r>
        <w:t>Garantizar que las personas autorizadas para tratar datos personales se comprometan, de forma expresa y por escrito, a respetar la confidencialidad y a cumplir las medidas de seguridad correspondientes, así como trasladar las obligaciones citadas a los párrafos anteriores al personal que colabore e intervenga en el desarrollo de las acciones que se deriven del cumplimiento del presente Acuerdo.</w:t>
      </w:r>
    </w:p>
    <w:p w14:paraId="1A7BCB1D" w14:textId="77777777" w:rsidR="00676727" w:rsidRDefault="00676727" w:rsidP="00506CFF">
      <w:pPr>
        <w:pStyle w:val="Ttulo2"/>
      </w:pPr>
      <w:bookmarkStart w:id="98" w:name="_Toc525641214"/>
      <w:bookmarkStart w:id="99" w:name="_Toc525897986"/>
      <w:r>
        <w:lastRenderedPageBreak/>
        <w:t>Niveles de servicio. Indicadores</w:t>
      </w:r>
      <w:bookmarkEnd w:id="98"/>
      <w:bookmarkEnd w:id="99"/>
      <w:r>
        <w:t xml:space="preserve"> </w:t>
      </w:r>
    </w:p>
    <w:p w14:paraId="1A2BDA86" w14:textId="77777777" w:rsidR="00676727" w:rsidRPr="00D163A6" w:rsidRDefault="00676727" w:rsidP="00506CFF">
      <w:pPr>
        <w:pStyle w:val="Ttulo3"/>
      </w:pPr>
      <w:bookmarkStart w:id="100" w:name="_Toc525641215"/>
      <w:bookmarkStart w:id="101" w:name="_Toc525897987"/>
      <w:r>
        <w:t>Niveles de servicio en la Operación</w:t>
      </w:r>
      <w:bookmarkEnd w:id="100"/>
      <w:bookmarkEnd w:id="101"/>
    </w:p>
    <w:p w14:paraId="1F6B08FE" w14:textId="77777777" w:rsidR="00676727" w:rsidRDefault="00676727" w:rsidP="00506CFF">
      <w:pPr>
        <w:pStyle w:val="Vieta1"/>
      </w:pPr>
      <w:r w:rsidRPr="00EB5735">
        <w:rPr>
          <w:u w:val="single"/>
        </w:rPr>
        <w:t>Plazo de atención de consultas</w:t>
      </w:r>
      <w:r>
        <w:t xml:space="preserve">, solicitudes, quejas o similares ordinarias, no más de 24 horas en ninguno de los canales de comunicación propuestos.  </w:t>
      </w:r>
    </w:p>
    <w:p w14:paraId="6844C898" w14:textId="77777777" w:rsidR="00676727" w:rsidRDefault="00676727" w:rsidP="00506CFF">
      <w:pPr>
        <w:pStyle w:val="Vieta1"/>
      </w:pPr>
      <w:r w:rsidRPr="00EB5735">
        <w:rPr>
          <w:u w:val="single"/>
        </w:rPr>
        <w:t>Plazo de atención de quejas y consultas complejas</w:t>
      </w:r>
      <w:r>
        <w:t xml:space="preserve">, no superior a 3 días laborables en ninguno de los canales de comunicación propuestos. </w:t>
      </w:r>
    </w:p>
    <w:p w14:paraId="31D064A2" w14:textId="77777777" w:rsidR="00676727" w:rsidRPr="0089251E" w:rsidRDefault="00676727" w:rsidP="00506CFF">
      <w:pPr>
        <w:pStyle w:val="Vieta1"/>
      </w:pPr>
      <w:r w:rsidRPr="0089251E">
        <w:t>Nivel de servicio de los servidores y disponibilidad</w:t>
      </w:r>
      <w:r>
        <w:t>:</w:t>
      </w:r>
    </w:p>
    <w:p w14:paraId="22B16688" w14:textId="77777777" w:rsidR="00676727" w:rsidRDefault="00676727" w:rsidP="00123D9F">
      <w:pPr>
        <w:ind w:left="360"/>
      </w:pPr>
      <w:r>
        <w:t>Se tendrá en cuenta que se deberá disponer de un nivel de servicio correspondiente a que los servidores cumplen un nivel de disponibilidad equivalente a TIER 3. Es decir:</w:t>
      </w:r>
    </w:p>
    <w:p w14:paraId="0AB7346B" w14:textId="77777777" w:rsidR="00676727" w:rsidRDefault="00676727" w:rsidP="00EB0F55">
      <w:pPr>
        <w:pStyle w:val="Vieta1"/>
        <w:numPr>
          <w:ilvl w:val="1"/>
          <w:numId w:val="23"/>
        </w:numPr>
      </w:pPr>
      <w:r>
        <w:t>Disponibilidad: 99,98%</w:t>
      </w:r>
    </w:p>
    <w:p w14:paraId="3162AB83" w14:textId="77777777" w:rsidR="00676727" w:rsidRDefault="00676727" w:rsidP="00EB0F55">
      <w:pPr>
        <w:pStyle w:val="Vieta1"/>
        <w:numPr>
          <w:ilvl w:val="1"/>
          <w:numId w:val="23"/>
        </w:numPr>
      </w:pPr>
      <w:r>
        <w:t>1,6 horas de interrupción al año</w:t>
      </w:r>
    </w:p>
    <w:p w14:paraId="315A94BC" w14:textId="77777777" w:rsidR="00676727" w:rsidRDefault="00676727" w:rsidP="00EB0F55">
      <w:pPr>
        <w:pStyle w:val="Vieta1"/>
        <w:numPr>
          <w:ilvl w:val="1"/>
          <w:numId w:val="23"/>
        </w:numPr>
      </w:pPr>
      <w:r>
        <w:t>Redundancia N+1</w:t>
      </w:r>
    </w:p>
    <w:p w14:paraId="7B08C975" w14:textId="77777777" w:rsidR="00676727" w:rsidRPr="00D163A6" w:rsidRDefault="00676727" w:rsidP="00506CFF">
      <w:pPr>
        <w:pStyle w:val="Ttulo3"/>
      </w:pPr>
      <w:bookmarkStart w:id="102" w:name="_Toc525641216"/>
      <w:bookmarkStart w:id="103" w:name="_Toc525897988"/>
      <w:r>
        <w:t>Niveles de servicio en el Mantenimiento</w:t>
      </w:r>
      <w:bookmarkEnd w:id="102"/>
      <w:bookmarkEnd w:id="103"/>
    </w:p>
    <w:p w14:paraId="1B25938E" w14:textId="77777777" w:rsidR="00676727" w:rsidRDefault="00676727" w:rsidP="00676727">
      <w:r>
        <w:t>Las acciones de reparación o mantenimiento reactivas derivadas de cualquier incidencia deben ser atendidas en el plazo de 24h laborables.</w:t>
      </w:r>
    </w:p>
    <w:p w14:paraId="0B9A606B" w14:textId="77777777" w:rsidR="00676727" w:rsidRDefault="00676727" w:rsidP="00506CFF">
      <w:pPr>
        <w:pStyle w:val="Ttulo2"/>
      </w:pPr>
      <w:bookmarkStart w:id="104" w:name="_Toc525641217"/>
      <w:bookmarkStart w:id="105" w:name="_Toc525897989"/>
      <w:r>
        <w:t>Documentación</w:t>
      </w:r>
      <w:bookmarkEnd w:id="104"/>
      <w:bookmarkEnd w:id="105"/>
    </w:p>
    <w:p w14:paraId="3C719454" w14:textId="77777777" w:rsidR="00676727" w:rsidRPr="000A5F3C" w:rsidRDefault="00676727" w:rsidP="00676727">
      <w:r w:rsidRPr="000A5F3C">
        <w:t xml:space="preserve">Se deberá entregar toda la documentación asociada al proyecto, antes de finalizarse el despliegue tecnológico y será condición indispensable para que se produzca la certificación del sistema. </w:t>
      </w:r>
    </w:p>
    <w:p w14:paraId="6C5441D7" w14:textId="77777777" w:rsidR="00676727" w:rsidRDefault="00676727" w:rsidP="00506CFF">
      <w:pPr>
        <w:pStyle w:val="Vieta1"/>
      </w:pPr>
      <w:r w:rsidRPr="000A5F3C">
        <w:t xml:space="preserve">Los ofertantes deberán detallar en su oferta el listado </w:t>
      </w:r>
      <w:r>
        <w:t xml:space="preserve">de documentos., al menos los siguientes: </w:t>
      </w:r>
    </w:p>
    <w:p w14:paraId="776EC173" w14:textId="77777777" w:rsidR="00676727" w:rsidRPr="000A5F3C" w:rsidRDefault="00676727" w:rsidP="00EB0F55">
      <w:pPr>
        <w:pStyle w:val="Vieta1"/>
        <w:numPr>
          <w:ilvl w:val="1"/>
          <w:numId w:val="23"/>
        </w:numPr>
      </w:pPr>
      <w:r w:rsidRPr="000A5F3C">
        <w:t>Especificaciones del HW</w:t>
      </w:r>
      <w:r>
        <w:t>.</w:t>
      </w:r>
    </w:p>
    <w:p w14:paraId="6F004BCA" w14:textId="77777777" w:rsidR="00676727" w:rsidRPr="000A5F3C" w:rsidRDefault="00676727" w:rsidP="00EB0F55">
      <w:pPr>
        <w:pStyle w:val="Vieta1"/>
        <w:numPr>
          <w:ilvl w:val="1"/>
          <w:numId w:val="23"/>
        </w:numPr>
      </w:pPr>
      <w:r w:rsidRPr="000A5F3C">
        <w:t>Especificaciones funcionales</w:t>
      </w:r>
      <w:r>
        <w:t>.</w:t>
      </w:r>
    </w:p>
    <w:p w14:paraId="79687DB0" w14:textId="77777777" w:rsidR="00676727" w:rsidRPr="000A5F3C" w:rsidRDefault="00676727" w:rsidP="00EB0F55">
      <w:pPr>
        <w:pStyle w:val="Vieta1"/>
        <w:numPr>
          <w:ilvl w:val="1"/>
          <w:numId w:val="23"/>
        </w:numPr>
      </w:pPr>
      <w:r w:rsidRPr="000A5F3C">
        <w:t xml:space="preserve">Proyectos de instalación para cada </w:t>
      </w:r>
      <w:r>
        <w:t>aparcamiento.</w:t>
      </w:r>
    </w:p>
    <w:p w14:paraId="38AACC23" w14:textId="77777777" w:rsidR="00676727" w:rsidRPr="000A5F3C" w:rsidRDefault="00676727" w:rsidP="00EB0F55">
      <w:pPr>
        <w:pStyle w:val="Vieta1"/>
        <w:numPr>
          <w:ilvl w:val="1"/>
          <w:numId w:val="23"/>
        </w:numPr>
      </w:pPr>
      <w:r w:rsidRPr="000A5F3C">
        <w:t>Plan de Operación y Mantenimiento (Manual de Explotación)</w:t>
      </w:r>
      <w:r>
        <w:t>.</w:t>
      </w:r>
    </w:p>
    <w:p w14:paraId="0B6636A8" w14:textId="77777777" w:rsidR="00676727" w:rsidRPr="000A5F3C" w:rsidRDefault="00676727" w:rsidP="00EB0F55">
      <w:pPr>
        <w:pStyle w:val="Vieta1"/>
        <w:numPr>
          <w:ilvl w:val="1"/>
          <w:numId w:val="23"/>
        </w:numPr>
      </w:pPr>
      <w:r w:rsidRPr="000A5F3C">
        <w:t>Planes de pruebas</w:t>
      </w:r>
      <w:r>
        <w:t>.</w:t>
      </w:r>
    </w:p>
    <w:p w14:paraId="6B4B79A2" w14:textId="77777777" w:rsidR="00676727" w:rsidRPr="000A5F3C" w:rsidRDefault="00676727" w:rsidP="00EB0F55">
      <w:pPr>
        <w:pStyle w:val="Vieta1"/>
        <w:numPr>
          <w:ilvl w:val="1"/>
          <w:numId w:val="23"/>
        </w:numPr>
      </w:pPr>
      <w:r w:rsidRPr="000A5F3C">
        <w:t>Plan de formación</w:t>
      </w:r>
      <w:r>
        <w:t>.</w:t>
      </w:r>
    </w:p>
    <w:p w14:paraId="49863B4E" w14:textId="77777777" w:rsidR="00676727" w:rsidRPr="000A5F3C" w:rsidRDefault="00676727" w:rsidP="00EB0F55">
      <w:pPr>
        <w:pStyle w:val="Vieta1"/>
        <w:numPr>
          <w:ilvl w:val="1"/>
          <w:numId w:val="23"/>
        </w:numPr>
      </w:pPr>
      <w:r w:rsidRPr="000A5F3C">
        <w:t>Manuales y documentación técnica para usuarios de aplicaciones y equipos</w:t>
      </w:r>
      <w:r>
        <w:t>.</w:t>
      </w:r>
    </w:p>
    <w:p w14:paraId="3D9DF820" w14:textId="77777777" w:rsidR="00676727" w:rsidRPr="000A5F3C" w:rsidRDefault="00676727" w:rsidP="00EB0F55">
      <w:pPr>
        <w:pStyle w:val="Vieta1"/>
        <w:numPr>
          <w:ilvl w:val="1"/>
          <w:numId w:val="23"/>
        </w:numPr>
      </w:pPr>
      <w:r w:rsidRPr="000A5F3C">
        <w:t>Material para acciones formativas</w:t>
      </w:r>
      <w:r>
        <w:t>.</w:t>
      </w:r>
    </w:p>
    <w:p w14:paraId="7044C6D4" w14:textId="77777777" w:rsidR="00676727" w:rsidRPr="000A5F3C" w:rsidRDefault="00676727" w:rsidP="00EB0F55">
      <w:pPr>
        <w:pStyle w:val="Vieta1"/>
        <w:numPr>
          <w:ilvl w:val="1"/>
          <w:numId w:val="23"/>
        </w:numPr>
      </w:pPr>
      <w:r w:rsidRPr="000A5F3C">
        <w:t>Códigos de administración de los sistemas</w:t>
      </w:r>
      <w:r>
        <w:t>.</w:t>
      </w:r>
    </w:p>
    <w:p w14:paraId="198C9FBD" w14:textId="77777777" w:rsidR="00676727" w:rsidRDefault="00676727" w:rsidP="00506CFF">
      <w:pPr>
        <w:pStyle w:val="Ttulo2"/>
      </w:pPr>
      <w:bookmarkStart w:id="106" w:name="_Toc525641218"/>
      <w:bookmarkStart w:id="107" w:name="_Toc525897990"/>
      <w:r>
        <w:t>Plan de Seguridad y Salud</w:t>
      </w:r>
      <w:bookmarkEnd w:id="106"/>
      <w:bookmarkEnd w:id="107"/>
    </w:p>
    <w:p w14:paraId="42D8DEB7" w14:textId="77777777" w:rsidR="00676727" w:rsidRDefault="00676727" w:rsidP="00676727">
      <w:r>
        <w:t xml:space="preserve">El adjudicatario deberá tener en cuenta un Plan de Seguridad y Salud para cada una de las fases del Contrato, y muy específicamente para las fases de replanteos en campo y de ejecución en los aparcamientos. Así, deberá elaborar su Plan de acuerdo a las actividades contratadas en este pliego y a la legislación vigente, apoyándose en la información que tanto el CRTM como cualquiera de los titulares de los aparcamientos le pueda facilitar en caso necesario.   </w:t>
      </w:r>
    </w:p>
    <w:p w14:paraId="14E4F025" w14:textId="77777777" w:rsidR="00676727" w:rsidRDefault="00676727" w:rsidP="00676727">
      <w:r>
        <w:lastRenderedPageBreak/>
        <w:t xml:space="preserve">Así mismo el adjudicatario nombrará un recurso preventivo con presencia </w:t>
      </w:r>
      <w:r w:rsidRPr="00433DD2">
        <w:t>frecuente</w:t>
      </w:r>
      <w:r>
        <w:t xml:space="preserve"> en el/los lugares de trabajo mientras se desarrollan los trabajos de las fases referidas en el apartado anterior. </w:t>
      </w:r>
    </w:p>
    <w:p w14:paraId="2DDD70DE" w14:textId="77777777" w:rsidR="00676727" w:rsidRDefault="00676727" w:rsidP="00676727">
      <w:r>
        <w:t xml:space="preserve">En cualquier caso, se atenderá a todo lo recogido en la Legislación Aplicable. Se entiende que el término Legislación Aplicable incluye, entre otras disposiciones que también deberán ser tenidas en cuenta, las siguientes que se citan a título meramente informativo: </w:t>
      </w:r>
    </w:p>
    <w:p w14:paraId="233FBBAF" w14:textId="77777777" w:rsidR="00676727" w:rsidRDefault="00676727" w:rsidP="00506CFF">
      <w:pPr>
        <w:pStyle w:val="Vieta1"/>
        <w:rPr>
          <w:lang w:eastAsia="en-US"/>
        </w:rPr>
      </w:pPr>
      <w:r>
        <w:rPr>
          <w:lang w:eastAsia="en-US"/>
        </w:rPr>
        <w:t xml:space="preserve">Ley 31/1995, de 8 de noviembre de Prevención de Riesgos Laborales. </w:t>
      </w:r>
    </w:p>
    <w:p w14:paraId="5F0FE38B" w14:textId="77777777" w:rsidR="00676727" w:rsidRDefault="00676727" w:rsidP="00506CFF">
      <w:pPr>
        <w:pStyle w:val="Vieta1"/>
        <w:rPr>
          <w:lang w:eastAsia="en-US"/>
        </w:rPr>
      </w:pPr>
      <w:r>
        <w:rPr>
          <w:lang w:eastAsia="en-US"/>
        </w:rPr>
        <w:t>Ley 54/2003, de 12 de diciembre, de reforma del marco normativo de la prevención de riesgos laborales.</w:t>
      </w:r>
    </w:p>
    <w:p w14:paraId="7F992375" w14:textId="77777777" w:rsidR="00676727" w:rsidRPr="00B53A2E" w:rsidRDefault="00676727" w:rsidP="00506CFF">
      <w:pPr>
        <w:pStyle w:val="Vieta1"/>
        <w:rPr>
          <w:lang w:eastAsia="en-US"/>
        </w:rPr>
      </w:pPr>
      <w:r>
        <w:rPr>
          <w:lang w:eastAsia="en-US"/>
        </w:rPr>
        <w:t xml:space="preserve">Real Decreto </w:t>
      </w:r>
      <w:r>
        <w:t>171/2004, de 30 de enero, por el que se desarrolla el artículo 24 de la Ley 31/1995, de 8 de noviembre, de Prevención de Riesgos Laborales, en materia de coordinación de actividades empresariales, en especial a la hora de realizar trabajos en las instalaciones de los aparcamientos.</w:t>
      </w:r>
    </w:p>
    <w:p w14:paraId="30F24926" w14:textId="77777777" w:rsidR="00676727" w:rsidRPr="00C851DC" w:rsidRDefault="00676727" w:rsidP="00676727">
      <w:r w:rsidRPr="00C851DC">
        <w:t xml:space="preserve">La empresa adjudicataria será la única responsable ante cualquier siniestro o reclamación (judicial o extrajudicial) relacionada con el personal que trabaje en la ejecución de la prestación, ya sea propio o subcontratado, no asumiendo </w:t>
      </w:r>
      <w:r>
        <w:t>el CRTM</w:t>
      </w:r>
      <w:r w:rsidRPr="00C851DC">
        <w:t xml:space="preserve"> ningún tipo de responsabilidad por estos incidentes, salvo concurrencia de culpa en los mismos. El incumplimiento por parte del adjudicatario de las obligaciones referidas no implicará responsabilidad alguna para </w:t>
      </w:r>
      <w:r>
        <w:t>el CRTM</w:t>
      </w:r>
      <w:r w:rsidRPr="00C851DC">
        <w:t xml:space="preserve">. En su caso, cualquier responsabilidad que sea exigida por incumplimiento del adjudicatario y suponga para </w:t>
      </w:r>
      <w:r>
        <w:t>el CRTM</w:t>
      </w:r>
      <w:r w:rsidRPr="00C851DC">
        <w:t xml:space="preserve"> obligación solidaria o subsidiaria de responder, dará lugar automáticamente al derecho d</w:t>
      </w:r>
      <w:r>
        <w:t xml:space="preserve">el CRTM </w:t>
      </w:r>
      <w:r w:rsidRPr="00C851DC">
        <w:t>a repercutir frente al adjudicatario, exigiéndole los importes que se haya visto obligado a sufragar o bien compensándolos en la facturación pendiente.</w:t>
      </w:r>
    </w:p>
    <w:p w14:paraId="59ED0434" w14:textId="77777777" w:rsidR="00676727" w:rsidRDefault="00676727" w:rsidP="00506CFF">
      <w:pPr>
        <w:pStyle w:val="Vieta1"/>
        <w:rPr>
          <w:lang w:eastAsia="en-US"/>
        </w:rPr>
      </w:pPr>
      <w:r>
        <w:rPr>
          <w:lang w:eastAsia="en-US"/>
        </w:rPr>
        <w:t xml:space="preserve">Real Decreto 337/2010, del Ministerio de Trabajo e Inmigración, de 19 de marzo, por el que se modifican el Real Decreto 39/1997, de 17 de enero, por el que se aprueba el Reglamento de los Servicios de Prevención; </w:t>
      </w:r>
    </w:p>
    <w:p w14:paraId="74C73114" w14:textId="77777777" w:rsidR="00676727" w:rsidRDefault="00676727" w:rsidP="00506CFF">
      <w:pPr>
        <w:pStyle w:val="Vieta1"/>
      </w:pPr>
      <w:r>
        <w:rPr>
          <w:lang w:eastAsia="en-US"/>
        </w:rPr>
        <w:t>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 (Boletín oficial del Estado número 71 de 23 de marzo de 2010).</w:t>
      </w:r>
    </w:p>
    <w:p w14:paraId="18B2C594" w14:textId="793913A1" w:rsidR="00676727" w:rsidRPr="00BE2153" w:rsidRDefault="00676727" w:rsidP="00676727">
      <w:r>
        <w:t>Por último, en el caso de que tanto el CRTM como cualquiera de los titulares de los aparcamientos adscritos precisen de entrega periódica de información recurrente en materia de Prevención de Riesgos (certificados de seguridad social, tc2, etc</w:t>
      </w:r>
      <w:r w:rsidR="0063510C">
        <w:t>.</w:t>
      </w:r>
      <w:r>
        <w:t xml:space="preserve">), tanto para su entrega directa como por medio de plataformas informáticas, el adjudicatario estará obligado a cumplir con dicha necesidad sin poder reclamar compensación económica alguna. </w:t>
      </w:r>
    </w:p>
    <w:p w14:paraId="1D52753E" w14:textId="77777777" w:rsidR="00676727" w:rsidRDefault="00676727" w:rsidP="00676727">
      <w:pPr>
        <w:pStyle w:val="Ttulo1"/>
      </w:pPr>
      <w:bookmarkStart w:id="108" w:name="_Toc525641219"/>
      <w:bookmarkStart w:id="109" w:name="_Toc525897991"/>
      <w:r>
        <w:t>DIRECCIÓN Y ORGANIZACIÓN DEL PROYECTO</w:t>
      </w:r>
      <w:bookmarkEnd w:id="108"/>
      <w:bookmarkEnd w:id="109"/>
    </w:p>
    <w:p w14:paraId="7F688105" w14:textId="77777777" w:rsidR="00676727" w:rsidRPr="008F24C0" w:rsidRDefault="00676727" w:rsidP="00506CFF">
      <w:pPr>
        <w:pStyle w:val="Ttulo2"/>
      </w:pPr>
      <w:bookmarkStart w:id="110" w:name="_Toc519795907"/>
      <w:bookmarkStart w:id="111" w:name="_Toc523231092"/>
      <w:bookmarkStart w:id="112" w:name="_Toc525641220"/>
      <w:bookmarkStart w:id="113" w:name="_Toc525897992"/>
      <w:r>
        <w:t xml:space="preserve">Dirección del </w:t>
      </w:r>
      <w:bookmarkEnd w:id="110"/>
      <w:bookmarkEnd w:id="111"/>
      <w:r>
        <w:t>Contrato</w:t>
      </w:r>
      <w:bookmarkEnd w:id="112"/>
      <w:bookmarkEnd w:id="113"/>
    </w:p>
    <w:p w14:paraId="672A912E" w14:textId="77777777" w:rsidR="00676727" w:rsidRDefault="00676727" w:rsidP="00676727">
      <w:r>
        <w:t xml:space="preserve">La Dirección del Contrato le corresponde al CRTM y será ejercida por la persona y/o entidad nombrada por el Director General, adquiriendo funciones de control, seguimiento, inspección y vigilancia del servicio contratado, además de las legalmente establecidas. </w:t>
      </w:r>
    </w:p>
    <w:p w14:paraId="67106EFF" w14:textId="77777777" w:rsidR="00676727" w:rsidRDefault="00676727" w:rsidP="00676727">
      <w:r>
        <w:t xml:space="preserve">Además, se constituirá una Comisión de Seguimiento formada por las personas/entidades que designe el CRTM y el adjudicatario para los grupos de trabajo establecidos. A esta Comisión le corresponderán, entre otras, las siguientes funciones: </w:t>
      </w:r>
    </w:p>
    <w:p w14:paraId="7C7F0BF1" w14:textId="77777777" w:rsidR="00676727" w:rsidRPr="008F24C0" w:rsidRDefault="00676727" w:rsidP="00506CFF">
      <w:pPr>
        <w:pStyle w:val="Vieta1"/>
        <w:rPr>
          <w:lang w:eastAsia="en-US"/>
        </w:rPr>
      </w:pPr>
      <w:r w:rsidRPr="008F24C0">
        <w:rPr>
          <w:lang w:eastAsia="en-US"/>
        </w:rPr>
        <w:lastRenderedPageBreak/>
        <w:t xml:space="preserve">Supervisar los trabajos realizados, comprobar su validez y proponer al Director del </w:t>
      </w:r>
      <w:r>
        <w:rPr>
          <w:lang w:eastAsia="en-US"/>
        </w:rPr>
        <w:t>Contrato</w:t>
      </w:r>
      <w:r w:rsidRPr="008F24C0">
        <w:rPr>
          <w:lang w:eastAsia="en-US"/>
        </w:rPr>
        <w:t xml:space="preserve"> las mejoras que convenga introducir. </w:t>
      </w:r>
    </w:p>
    <w:p w14:paraId="30FA1E8D" w14:textId="77777777" w:rsidR="00676727" w:rsidRPr="008F24C0" w:rsidRDefault="00676727" w:rsidP="00506CFF">
      <w:pPr>
        <w:pStyle w:val="Vieta1"/>
        <w:rPr>
          <w:lang w:eastAsia="en-US"/>
        </w:rPr>
      </w:pPr>
      <w:r w:rsidRPr="008F24C0">
        <w:rPr>
          <w:lang w:eastAsia="en-US"/>
        </w:rPr>
        <w:t xml:space="preserve">Coordinar y apoyar la labor de los participantes. </w:t>
      </w:r>
    </w:p>
    <w:p w14:paraId="0672E6C3" w14:textId="77777777" w:rsidR="00676727" w:rsidRPr="008F24C0" w:rsidRDefault="00676727" w:rsidP="00506CFF">
      <w:pPr>
        <w:pStyle w:val="Vieta1"/>
        <w:rPr>
          <w:lang w:eastAsia="en-US"/>
        </w:rPr>
      </w:pPr>
      <w:r w:rsidRPr="008F24C0">
        <w:rPr>
          <w:lang w:eastAsia="en-US"/>
        </w:rPr>
        <w:t xml:space="preserve">Validar la documentación suministrada y las entregas parciales o totales. </w:t>
      </w:r>
    </w:p>
    <w:p w14:paraId="010B6AA9" w14:textId="77777777" w:rsidR="00676727" w:rsidRPr="008F24C0" w:rsidRDefault="00676727" w:rsidP="00506CFF">
      <w:pPr>
        <w:pStyle w:val="Vieta1"/>
        <w:rPr>
          <w:lang w:eastAsia="en-US"/>
        </w:rPr>
      </w:pPr>
      <w:r w:rsidRPr="008F24C0">
        <w:rPr>
          <w:lang w:eastAsia="en-US"/>
        </w:rPr>
        <w:t xml:space="preserve">Analizar las desviaciones entre los productos entregados y las prescripciones a las que deben ajustarse e informar al Director del Proyecto. </w:t>
      </w:r>
    </w:p>
    <w:p w14:paraId="2E078221" w14:textId="77777777" w:rsidR="00676727" w:rsidRPr="008F24C0" w:rsidRDefault="00676727" w:rsidP="00506CFF">
      <w:pPr>
        <w:pStyle w:val="Vieta1"/>
        <w:rPr>
          <w:lang w:eastAsia="en-US"/>
        </w:rPr>
      </w:pPr>
      <w:r w:rsidRPr="008F24C0">
        <w:rPr>
          <w:lang w:eastAsia="en-US"/>
        </w:rPr>
        <w:t xml:space="preserve">Controlar el cumplimiento de los compromisos establecidos en el contrato. </w:t>
      </w:r>
    </w:p>
    <w:p w14:paraId="7117F052" w14:textId="77777777" w:rsidR="00676727" w:rsidRDefault="00676727" w:rsidP="00506CFF">
      <w:pPr>
        <w:pStyle w:val="Vieta1"/>
      </w:pPr>
      <w:r>
        <w:t xml:space="preserve">En caso necesario podrán constituirse otros Grupos de Trabajo específicos que se consideren convenientes para la buena marcha de las actividades a ejecutar. </w:t>
      </w:r>
    </w:p>
    <w:p w14:paraId="3E6B784E" w14:textId="77777777" w:rsidR="00676727" w:rsidRDefault="00676727" w:rsidP="00506CFF">
      <w:pPr>
        <w:pStyle w:val="Ttulo2"/>
      </w:pPr>
      <w:bookmarkStart w:id="114" w:name="_Toc519795908"/>
      <w:bookmarkStart w:id="115" w:name="_Toc523231093"/>
      <w:bookmarkStart w:id="116" w:name="_Toc525641221"/>
      <w:bookmarkStart w:id="117" w:name="_Toc525897993"/>
      <w:r>
        <w:t>Seguimiento y control de proyecto</w:t>
      </w:r>
      <w:bookmarkEnd w:id="114"/>
      <w:bookmarkEnd w:id="115"/>
      <w:bookmarkEnd w:id="116"/>
      <w:bookmarkEnd w:id="117"/>
    </w:p>
    <w:p w14:paraId="3BF329F8" w14:textId="77777777" w:rsidR="00676727" w:rsidRPr="00F075E1" w:rsidRDefault="00676727" w:rsidP="00676727">
      <w:pPr>
        <w:rPr>
          <w:lang w:eastAsia="en-US"/>
        </w:rPr>
      </w:pPr>
      <w:r w:rsidRPr="00F075E1">
        <w:rPr>
          <w:lang w:eastAsia="en-US"/>
        </w:rPr>
        <w:t xml:space="preserve">El seguimiento y control del proyecto se efectuará sobre las siguientes bases de carácter general: </w:t>
      </w:r>
    </w:p>
    <w:p w14:paraId="7A9DDC91" w14:textId="77777777" w:rsidR="00676727" w:rsidRPr="00F075E1" w:rsidRDefault="00676727" w:rsidP="00506CFF">
      <w:pPr>
        <w:pStyle w:val="Vieta1"/>
        <w:rPr>
          <w:lang w:eastAsia="en-US"/>
        </w:rPr>
      </w:pPr>
      <w:r w:rsidRPr="00F075E1">
        <w:rPr>
          <w:lang w:eastAsia="en-US"/>
        </w:rPr>
        <w:t xml:space="preserve">Seguimiento continuo de la evolución del proyecto entre el Director de Proyecto y el </w:t>
      </w:r>
      <w:r>
        <w:rPr>
          <w:lang w:eastAsia="en-US"/>
        </w:rPr>
        <w:t>Director/Jefe</w:t>
      </w:r>
      <w:r w:rsidRPr="00F075E1">
        <w:rPr>
          <w:lang w:eastAsia="en-US"/>
        </w:rPr>
        <w:t xml:space="preserve"> del Proyecto de</w:t>
      </w:r>
      <w:r>
        <w:rPr>
          <w:lang w:eastAsia="en-US"/>
        </w:rPr>
        <w:t xml:space="preserve">l adjudicatario. </w:t>
      </w:r>
      <w:r w:rsidRPr="00F075E1">
        <w:rPr>
          <w:lang w:eastAsia="en-US"/>
        </w:rPr>
        <w:t xml:space="preserve"> </w:t>
      </w:r>
    </w:p>
    <w:p w14:paraId="15239FD6" w14:textId="77777777" w:rsidR="00676727" w:rsidRDefault="00676727" w:rsidP="00506CFF">
      <w:pPr>
        <w:pStyle w:val="Vieta1"/>
        <w:rPr>
          <w:lang w:eastAsia="en-US"/>
        </w:rPr>
      </w:pPr>
      <w:r w:rsidRPr="00F075E1">
        <w:rPr>
          <w:lang w:eastAsia="en-US"/>
        </w:rPr>
        <w:t xml:space="preserve">Reuniones de la Comisión de Seguimiento con la periodicidad que se determine, al objeto de determinar el grado de cumplimiento, la validación de las actividades, etc. </w:t>
      </w:r>
    </w:p>
    <w:p w14:paraId="12B7A3A5" w14:textId="77777777" w:rsidR="00676727" w:rsidRPr="00F075E1" w:rsidRDefault="00676727" w:rsidP="00123D9F">
      <w:pPr>
        <w:ind w:left="360"/>
        <w:rPr>
          <w:lang w:eastAsia="en-US"/>
        </w:rPr>
      </w:pPr>
      <w:r>
        <w:rPr>
          <w:lang w:eastAsia="en-US"/>
        </w:rPr>
        <w:t>Para todas las fases del proyecto se establece como mínimo una periodicidad mensual de seguimiento.</w:t>
      </w:r>
    </w:p>
    <w:p w14:paraId="2A0DAEAF" w14:textId="77777777" w:rsidR="00676727" w:rsidRDefault="00676727" w:rsidP="00506CFF">
      <w:pPr>
        <w:pStyle w:val="Vieta1"/>
        <w:rPr>
          <w:lang w:eastAsia="en-US"/>
        </w:rPr>
      </w:pPr>
      <w:r w:rsidRPr="00F075E1">
        <w:rPr>
          <w:lang w:eastAsia="en-US"/>
        </w:rPr>
        <w:t xml:space="preserve">Reuniones de los Grupos de Trabajo con la temporalidad que se fije, al objeto de determinar las especificaciones funcionales y técnicas de cada sistema, resolución de cuestiones operativas, etc. </w:t>
      </w:r>
    </w:p>
    <w:p w14:paraId="69F33CD3" w14:textId="77777777" w:rsidR="00676727" w:rsidRDefault="00676727" w:rsidP="00506CFF">
      <w:pPr>
        <w:pStyle w:val="Ttulo2"/>
        <w:rPr>
          <w:lang w:eastAsia="en-US"/>
        </w:rPr>
      </w:pPr>
      <w:bookmarkStart w:id="118" w:name="_Toc519795911"/>
      <w:bookmarkStart w:id="119" w:name="_Toc523231096"/>
      <w:bookmarkStart w:id="120" w:name="_Toc525641222"/>
      <w:bookmarkStart w:id="121" w:name="_Toc525897994"/>
      <w:r>
        <w:rPr>
          <w:lang w:eastAsia="en-US"/>
        </w:rPr>
        <w:t>Equipos de trabajo del adjudicatario</w:t>
      </w:r>
      <w:bookmarkEnd w:id="118"/>
      <w:bookmarkEnd w:id="119"/>
      <w:bookmarkEnd w:id="120"/>
      <w:bookmarkEnd w:id="121"/>
    </w:p>
    <w:p w14:paraId="33714EE8" w14:textId="77777777" w:rsidR="00676727" w:rsidRDefault="00676727" w:rsidP="00676727">
      <w:pPr>
        <w:rPr>
          <w:lang w:eastAsia="en-US"/>
        </w:rPr>
      </w:pPr>
      <w:r>
        <w:rPr>
          <w:lang w:eastAsia="en-US"/>
        </w:rPr>
        <w:t>Como se ha explicado, se deberán realizar grupos de trabajo en las diferentes fases del proyecto</w:t>
      </w:r>
      <w:r w:rsidRPr="00785AA9">
        <w:rPr>
          <w:lang w:eastAsia="en-US"/>
        </w:rPr>
        <w:t xml:space="preserve">. </w:t>
      </w:r>
    </w:p>
    <w:p w14:paraId="1CECF579" w14:textId="77777777" w:rsidR="00676727" w:rsidRDefault="00676727" w:rsidP="00506CFF">
      <w:pPr>
        <w:pStyle w:val="Ttulo3"/>
        <w:rPr>
          <w:lang w:eastAsia="en-US"/>
        </w:rPr>
      </w:pPr>
      <w:bookmarkStart w:id="122" w:name="_Toc519795912"/>
      <w:bookmarkStart w:id="123" w:name="_Toc523231097"/>
      <w:bookmarkStart w:id="124" w:name="_Toc525641223"/>
      <w:bookmarkStart w:id="125" w:name="_Toc525897995"/>
      <w:r>
        <w:rPr>
          <w:lang w:eastAsia="en-US"/>
        </w:rPr>
        <w:t>Personal de la/s empresa/s adjudicataria/s</w:t>
      </w:r>
      <w:bookmarkEnd w:id="122"/>
      <w:bookmarkEnd w:id="123"/>
      <w:bookmarkEnd w:id="124"/>
      <w:bookmarkEnd w:id="125"/>
    </w:p>
    <w:p w14:paraId="4991D89B" w14:textId="77777777" w:rsidR="00676727" w:rsidRPr="00334D5D" w:rsidRDefault="00676727" w:rsidP="00676727">
      <w:pPr>
        <w:rPr>
          <w:lang w:eastAsia="en-US"/>
        </w:rPr>
      </w:pPr>
      <w:r w:rsidRPr="00334D5D">
        <w:rPr>
          <w:lang w:eastAsia="en-US"/>
        </w:rPr>
        <w:t>El adjudicatario nombrará un único interlocutor para este proyecto, que asumirá las funciones de Director</w:t>
      </w:r>
      <w:r>
        <w:rPr>
          <w:lang w:eastAsia="en-US"/>
        </w:rPr>
        <w:t>/Jefe</w:t>
      </w:r>
      <w:r w:rsidRPr="00334D5D">
        <w:rPr>
          <w:lang w:eastAsia="en-US"/>
        </w:rPr>
        <w:t xml:space="preserve"> de Proyecto por parte del adjudicatario. </w:t>
      </w:r>
      <w:r w:rsidRPr="00334D5D">
        <w:rPr>
          <w:color w:val="000000"/>
          <w:lang w:eastAsia="en-US"/>
        </w:rPr>
        <w:t>Este responsable</w:t>
      </w:r>
      <w:r>
        <w:rPr>
          <w:color w:val="000000"/>
          <w:lang w:eastAsia="en-US"/>
        </w:rPr>
        <w:t xml:space="preserve"> </w:t>
      </w:r>
      <w:r w:rsidRPr="00334D5D">
        <w:rPr>
          <w:color w:val="000000"/>
          <w:lang w:eastAsia="en-US"/>
        </w:rPr>
        <w:t>deberá quedar explícitamente descrito en la oferta entregada.</w:t>
      </w:r>
    </w:p>
    <w:p w14:paraId="7B2F8E3E" w14:textId="77777777" w:rsidR="00676727" w:rsidRPr="00334D5D" w:rsidRDefault="00676727" w:rsidP="00676727">
      <w:pPr>
        <w:rPr>
          <w:lang w:eastAsia="en-US"/>
        </w:rPr>
      </w:pPr>
      <w:r w:rsidRPr="00334D5D">
        <w:rPr>
          <w:lang w:eastAsia="en-US"/>
        </w:rPr>
        <w:t xml:space="preserve">Asimismo, y con dedicación exclusiva durante la globalidad del plazo de ejecución, deberá designarse e incluirse en la oferta a un Jefe de Proyecto con un perfil altamente técnico y de gestión. </w:t>
      </w:r>
    </w:p>
    <w:p w14:paraId="6A70DBDA" w14:textId="77777777" w:rsidR="00676727" w:rsidRPr="00334D5D" w:rsidRDefault="00676727" w:rsidP="00676727">
      <w:pPr>
        <w:rPr>
          <w:lang w:eastAsia="en-US"/>
        </w:rPr>
      </w:pPr>
      <w:r w:rsidRPr="00334D5D">
        <w:rPr>
          <w:lang w:eastAsia="en-US"/>
        </w:rPr>
        <w:t xml:space="preserve">Las ofertas deberán incluir en todo caso: </w:t>
      </w:r>
    </w:p>
    <w:p w14:paraId="06AF39CD" w14:textId="77777777" w:rsidR="00676727" w:rsidRPr="00334D5D" w:rsidRDefault="00676727" w:rsidP="00506CFF">
      <w:pPr>
        <w:pStyle w:val="Vieta1"/>
        <w:rPr>
          <w:lang w:eastAsia="en-US"/>
        </w:rPr>
      </w:pPr>
      <w:r w:rsidRPr="00334D5D">
        <w:rPr>
          <w:lang w:eastAsia="en-US"/>
        </w:rPr>
        <w:t xml:space="preserve">El organigrama global propuesto y la estructura de los diferentes equipos de trabajo. </w:t>
      </w:r>
    </w:p>
    <w:p w14:paraId="0B492DC4" w14:textId="77777777" w:rsidR="00676727" w:rsidRPr="00334D5D" w:rsidRDefault="00676727" w:rsidP="00506CFF">
      <w:pPr>
        <w:pStyle w:val="Vieta1"/>
        <w:rPr>
          <w:lang w:eastAsia="en-US"/>
        </w:rPr>
      </w:pPr>
      <w:r w:rsidRPr="00334D5D">
        <w:rPr>
          <w:lang w:eastAsia="en-US"/>
        </w:rPr>
        <w:t xml:space="preserve">El número de personas ofertadas por cada categoría. </w:t>
      </w:r>
    </w:p>
    <w:p w14:paraId="116D65D6" w14:textId="77777777" w:rsidR="00676727" w:rsidRPr="00334D5D" w:rsidRDefault="00676727" w:rsidP="00506CFF">
      <w:pPr>
        <w:pStyle w:val="Vieta1"/>
        <w:rPr>
          <w:lang w:eastAsia="en-US"/>
        </w:rPr>
      </w:pPr>
      <w:r w:rsidRPr="00334D5D">
        <w:rPr>
          <w:lang w:eastAsia="en-US"/>
        </w:rPr>
        <w:t xml:space="preserve">El currículo del equipo de trabajo. </w:t>
      </w:r>
    </w:p>
    <w:p w14:paraId="2CE88DF9" w14:textId="77777777" w:rsidR="00676727" w:rsidRPr="00334D5D" w:rsidRDefault="00676727" w:rsidP="00506CFF">
      <w:pPr>
        <w:pStyle w:val="Vieta1"/>
        <w:rPr>
          <w:lang w:eastAsia="en-US"/>
        </w:rPr>
      </w:pPr>
      <w:r w:rsidRPr="00334D5D">
        <w:rPr>
          <w:lang w:eastAsia="en-US"/>
        </w:rPr>
        <w:t xml:space="preserve">Años de permanencia en la empresa licitadora. </w:t>
      </w:r>
    </w:p>
    <w:p w14:paraId="709B4B04" w14:textId="77777777" w:rsidR="00676727" w:rsidRPr="00334D5D" w:rsidRDefault="00676727" w:rsidP="00676727">
      <w:r w:rsidRPr="00334D5D">
        <w:t xml:space="preserve">La oferta deberá incluir los perfiles de los principales responsables del proyecto, incluyendo su experiencia, formación y proyectos recientes en los que ha participado, destacando la especialización en concreto </w:t>
      </w:r>
      <w:r>
        <w:t xml:space="preserve">en cada uno de los subsistemas. </w:t>
      </w:r>
      <w:r w:rsidRPr="00334D5D">
        <w:t xml:space="preserve"> </w:t>
      </w:r>
    </w:p>
    <w:p w14:paraId="1099D630" w14:textId="77777777" w:rsidR="00676727" w:rsidRPr="00334D5D" w:rsidRDefault="00676727" w:rsidP="00676727">
      <w:r w:rsidRPr="00334D5D">
        <w:lastRenderedPageBreak/>
        <w:t xml:space="preserve">La valoración final de la productividad y calidad de los trabajos de las personas que realizan la ejecución del contrato corresponde a la Dirección del </w:t>
      </w:r>
      <w:r>
        <w:t xml:space="preserve">Contrato del CRTM, </w:t>
      </w:r>
      <w:r w:rsidRPr="00334D5D">
        <w:t xml:space="preserve">siendo potestad suya solicitar el cambio de cualquiera de los componentes del equipo de trabajo, con un preaviso de quince días, por otro de igual categoría, si existen razones justificadas que lo aconsejen. </w:t>
      </w:r>
    </w:p>
    <w:p w14:paraId="78BA9B1E" w14:textId="77777777" w:rsidR="00676727" w:rsidRDefault="00676727" w:rsidP="00676727">
      <w:r w:rsidRPr="00334D5D">
        <w:t xml:space="preserve">Las personas que formen parte del Equipo de Trabajo del adjudicatario sólo podrán ser sustituidas a instancias de la Dirección del </w:t>
      </w:r>
      <w:r>
        <w:t>Contrato</w:t>
      </w:r>
      <w:r w:rsidRPr="00334D5D">
        <w:t xml:space="preserve"> por razones de conveniencia del servicio o por baja en la empresa, enfermedad u otra causa de fuerza mayor, en cuyo caso la empresa adjudicataria propondrá un nuevo técnico de perfil equivalente que someterá a la aprobación de la Dirección del </w:t>
      </w:r>
      <w:r>
        <w:t>Contrato</w:t>
      </w:r>
      <w:r w:rsidRPr="00334D5D">
        <w:t>.</w:t>
      </w:r>
      <w:r w:rsidRPr="00785AA9">
        <w:t xml:space="preserve"> </w:t>
      </w:r>
    </w:p>
    <w:p w14:paraId="29DDCA22" w14:textId="77777777" w:rsidR="00676727" w:rsidRDefault="00676727" w:rsidP="00506CFF">
      <w:pPr>
        <w:pStyle w:val="Ttulo3"/>
      </w:pPr>
      <w:bookmarkStart w:id="126" w:name="_Toc523231098"/>
      <w:bookmarkStart w:id="127" w:name="_Toc525641224"/>
      <w:bookmarkStart w:id="128" w:name="_Toc525897996"/>
      <w:bookmarkStart w:id="129" w:name="_Toc519795913"/>
      <w:r>
        <w:rPr>
          <w:lang w:eastAsia="en-US"/>
        </w:rPr>
        <w:t>Personal específico a considerar para la Operación</w:t>
      </w:r>
      <w:bookmarkEnd w:id="126"/>
      <w:bookmarkEnd w:id="127"/>
      <w:bookmarkEnd w:id="128"/>
    </w:p>
    <w:p w14:paraId="3CA0341F" w14:textId="77777777" w:rsidR="00676727" w:rsidRDefault="00676727" w:rsidP="00676727">
      <w:pPr>
        <w:rPr>
          <w:lang w:eastAsia="en-US"/>
        </w:rPr>
      </w:pPr>
      <w:r>
        <w:rPr>
          <w:lang w:eastAsia="en-US"/>
        </w:rPr>
        <w:t xml:space="preserve">Con la finalidad de asegurar la gestión diaria de la infraestructura tecnológica afecta al servicio al que asiste, se dispondrá de un equipo dedicado íntegramente a las necesidades operativas descritas, que deberá detallarse en la Oferta. </w:t>
      </w:r>
    </w:p>
    <w:p w14:paraId="68FC64D2" w14:textId="77777777" w:rsidR="00676727" w:rsidRDefault="00676727" w:rsidP="00506CFF">
      <w:pPr>
        <w:pStyle w:val="Ttulo3"/>
        <w:rPr>
          <w:lang w:eastAsia="en-US"/>
        </w:rPr>
      </w:pPr>
      <w:bookmarkStart w:id="130" w:name="_Toc525641225"/>
      <w:bookmarkStart w:id="131" w:name="_Toc525897997"/>
      <w:bookmarkStart w:id="132" w:name="_Toc523231099"/>
      <w:r>
        <w:rPr>
          <w:lang w:eastAsia="en-US"/>
        </w:rPr>
        <w:t>Personal durante la fase de mantenimiento</w:t>
      </w:r>
      <w:bookmarkEnd w:id="130"/>
      <w:bookmarkEnd w:id="131"/>
      <w:r>
        <w:rPr>
          <w:lang w:eastAsia="en-US"/>
        </w:rPr>
        <w:t xml:space="preserve"> </w:t>
      </w:r>
      <w:bookmarkEnd w:id="132"/>
    </w:p>
    <w:p w14:paraId="35B4CB25" w14:textId="77777777" w:rsidR="00676727" w:rsidRPr="00E037F4" w:rsidRDefault="00676727" w:rsidP="00676727">
      <w:pPr>
        <w:rPr>
          <w:lang w:eastAsia="en-US"/>
        </w:rPr>
      </w:pPr>
      <w:r>
        <w:rPr>
          <w:lang w:eastAsia="en-US"/>
        </w:rPr>
        <w:t xml:space="preserve">En la oferta se especificará cómo se dimensionarán los recursos para esta fase, teniendo en cuenta que debe proporcionarse al menos un año de garantía. </w:t>
      </w:r>
    </w:p>
    <w:p w14:paraId="73E211C5" w14:textId="77777777" w:rsidR="00676727" w:rsidRDefault="00676727" w:rsidP="00506CFF">
      <w:pPr>
        <w:pStyle w:val="Ttulo3"/>
        <w:rPr>
          <w:lang w:eastAsia="en-US"/>
        </w:rPr>
      </w:pPr>
      <w:bookmarkStart w:id="133" w:name="_Toc523231100"/>
      <w:bookmarkStart w:id="134" w:name="_Toc525641226"/>
      <w:bookmarkStart w:id="135" w:name="_Toc525897998"/>
      <w:r>
        <w:rPr>
          <w:lang w:eastAsia="en-US"/>
        </w:rPr>
        <w:t>Personal de terceras empresas propietarias de SW, HW o comunicaciones</w:t>
      </w:r>
      <w:bookmarkEnd w:id="129"/>
      <w:bookmarkEnd w:id="133"/>
      <w:bookmarkEnd w:id="134"/>
      <w:bookmarkEnd w:id="135"/>
    </w:p>
    <w:p w14:paraId="42D0AFC6" w14:textId="77777777" w:rsidR="00676727" w:rsidRDefault="00676727" w:rsidP="00676727">
      <w:pPr>
        <w:rPr>
          <w:lang w:eastAsia="en-US"/>
        </w:rPr>
      </w:pPr>
      <w:r>
        <w:rPr>
          <w:lang w:eastAsia="en-US"/>
        </w:rPr>
        <w:t xml:space="preserve">En el caso de que se integre un elemento o solución de una empresa subcontratada (algo que debe explicitarse ineludiblemente en la oferta), el personal de dicha empresa deberá incorporarse al equipo de trabajo si así lo requiriese el Director de Contrato del CRTM, con el fin de asegurar el éxito en el desarrollo e implementación. El coste de esta colaboración correrá a cargo de la empresa adjudicataria. </w:t>
      </w:r>
    </w:p>
    <w:p w14:paraId="5AF4067C" w14:textId="77777777" w:rsidR="00676727" w:rsidRDefault="00676727" w:rsidP="00506CFF">
      <w:pPr>
        <w:pStyle w:val="Ttulo3"/>
        <w:rPr>
          <w:lang w:eastAsia="en-US"/>
        </w:rPr>
      </w:pPr>
      <w:bookmarkStart w:id="136" w:name="_Toc519795914"/>
      <w:bookmarkStart w:id="137" w:name="_Toc523231101"/>
      <w:bookmarkStart w:id="138" w:name="_Toc525641227"/>
      <w:bookmarkStart w:id="139" w:name="_Toc525897999"/>
      <w:r>
        <w:rPr>
          <w:lang w:eastAsia="en-US"/>
        </w:rPr>
        <w:t>Oficina-almacén del adjudicatario</w:t>
      </w:r>
      <w:bookmarkEnd w:id="136"/>
      <w:bookmarkEnd w:id="137"/>
      <w:bookmarkEnd w:id="138"/>
      <w:bookmarkEnd w:id="139"/>
    </w:p>
    <w:p w14:paraId="5EA9AECB" w14:textId="77777777" w:rsidR="00676727" w:rsidRDefault="00676727" w:rsidP="00676727">
      <w:pPr>
        <w:rPr>
          <w:lang w:eastAsia="en-US"/>
        </w:rPr>
      </w:pPr>
      <w:r>
        <w:rPr>
          <w:lang w:eastAsia="en-US"/>
        </w:rPr>
        <w:t xml:space="preserve">El adjudicatario deberá contar con oficina-local técnico en Madrid, con el fin de servir de oficinas locales para su personal y de almacén hasta la entrega al CRTM o a los titulares de los aparcamientos del material de suministro. Esta circunstancia deberá quedar explicitada en la Oferta. </w:t>
      </w:r>
    </w:p>
    <w:p w14:paraId="2EA3833B" w14:textId="77777777" w:rsidR="00676727" w:rsidRPr="000E1202" w:rsidRDefault="00676727" w:rsidP="00676727">
      <w:pPr>
        <w:rPr>
          <w:lang w:eastAsia="en-US"/>
        </w:rPr>
      </w:pPr>
      <w:r>
        <w:rPr>
          <w:lang w:eastAsia="en-US"/>
        </w:rPr>
        <w:t xml:space="preserve">A nivel interno no se dispone de almacén, por lo que el adjudicatario deberá prever esta circunstancia, incluso durante la instalación y puesta en marcha correspondiente. No obstante lo anterior, la Dirección del Contrato se reserva la potestad de decidir qué parte o la totalidad del equipo ofertado desarrolle su trabajo en los locales del CRTM o de los titulares de los aparcamientos. </w:t>
      </w:r>
    </w:p>
    <w:p w14:paraId="51EE2DF9" w14:textId="77777777" w:rsidR="00676727" w:rsidRDefault="00676727" w:rsidP="00676727">
      <w:pPr>
        <w:pStyle w:val="Ttulo1"/>
      </w:pPr>
      <w:bookmarkStart w:id="140" w:name="_Toc525641228"/>
      <w:bookmarkStart w:id="141" w:name="_Toc525898000"/>
      <w:r>
        <w:t>FASES DE RECEPCIÓN</w:t>
      </w:r>
      <w:bookmarkEnd w:id="140"/>
      <w:bookmarkEnd w:id="141"/>
    </w:p>
    <w:p w14:paraId="3966847F" w14:textId="77777777" w:rsidR="00676727" w:rsidRDefault="00676727" w:rsidP="00676727">
      <w:r>
        <w:t xml:space="preserve">Se establecen 2 fases, que se desarrollan a continuación: </w:t>
      </w:r>
    </w:p>
    <w:p w14:paraId="2CF5CA37" w14:textId="77777777" w:rsidR="00676727" w:rsidRDefault="00676727" w:rsidP="00506CFF">
      <w:pPr>
        <w:pStyle w:val="Vieta1"/>
        <w:rPr>
          <w:rFonts w:eastAsia="Calibri"/>
        </w:rPr>
      </w:pPr>
      <w:r>
        <w:rPr>
          <w:rFonts w:eastAsia="Calibri"/>
        </w:rPr>
        <w:t xml:space="preserve">Recepción Provisional. </w:t>
      </w:r>
    </w:p>
    <w:p w14:paraId="6C5B5DCB" w14:textId="77777777" w:rsidR="00676727" w:rsidRDefault="00676727" w:rsidP="00506CFF">
      <w:pPr>
        <w:pStyle w:val="Vieta1"/>
        <w:rPr>
          <w:rFonts w:eastAsia="Calibri"/>
        </w:rPr>
      </w:pPr>
      <w:r>
        <w:rPr>
          <w:rFonts w:eastAsia="Calibri"/>
        </w:rPr>
        <w:t xml:space="preserve">Recepción Definitiva. </w:t>
      </w:r>
    </w:p>
    <w:p w14:paraId="082A2F55" w14:textId="77777777" w:rsidR="00676727" w:rsidRDefault="00676727" w:rsidP="00506CFF">
      <w:pPr>
        <w:pStyle w:val="Ttulo2"/>
        <w:rPr>
          <w:rFonts w:eastAsia="Calibri"/>
        </w:rPr>
      </w:pPr>
      <w:bookmarkStart w:id="142" w:name="_Toc519795902"/>
      <w:bookmarkStart w:id="143" w:name="_Toc523231086"/>
      <w:bookmarkStart w:id="144" w:name="_Toc525641229"/>
      <w:bookmarkStart w:id="145" w:name="_Toc525898001"/>
      <w:r>
        <w:rPr>
          <w:rFonts w:eastAsia="Calibri"/>
        </w:rPr>
        <w:t xml:space="preserve">Recepción </w:t>
      </w:r>
      <w:bookmarkEnd w:id="142"/>
      <w:bookmarkEnd w:id="143"/>
      <w:r>
        <w:rPr>
          <w:rFonts w:eastAsia="Calibri"/>
        </w:rPr>
        <w:t>Provisional</w:t>
      </w:r>
      <w:bookmarkEnd w:id="144"/>
      <w:bookmarkEnd w:id="145"/>
    </w:p>
    <w:p w14:paraId="556689A6" w14:textId="77777777" w:rsidR="00676727" w:rsidRDefault="00676727" w:rsidP="00506CFF">
      <w:pPr>
        <w:pStyle w:val="Vieta1"/>
        <w:rPr>
          <w:rFonts w:eastAsia="Calibri"/>
        </w:rPr>
      </w:pPr>
      <w:r>
        <w:rPr>
          <w:rFonts w:eastAsia="Calibri"/>
        </w:rPr>
        <w:t xml:space="preserve">Se producirá cuando concurran las siguientes circunstancias (todas): </w:t>
      </w:r>
    </w:p>
    <w:p w14:paraId="59BB80DE" w14:textId="77777777" w:rsidR="00676727" w:rsidRPr="00123D9F" w:rsidRDefault="00676727" w:rsidP="00EB0F55">
      <w:pPr>
        <w:pStyle w:val="Vieta1"/>
        <w:numPr>
          <w:ilvl w:val="1"/>
          <w:numId w:val="23"/>
        </w:numPr>
      </w:pPr>
      <w:r w:rsidRPr="00123D9F">
        <w:t xml:space="preserve">Todos los sistemas y equipos en producción. </w:t>
      </w:r>
    </w:p>
    <w:p w14:paraId="094B9D24" w14:textId="77777777" w:rsidR="00676727" w:rsidRPr="00123D9F" w:rsidRDefault="00676727" w:rsidP="00EB0F55">
      <w:pPr>
        <w:pStyle w:val="Vieta1"/>
        <w:numPr>
          <w:ilvl w:val="1"/>
          <w:numId w:val="23"/>
        </w:numPr>
      </w:pPr>
      <w:r w:rsidRPr="00123D9F">
        <w:lastRenderedPageBreak/>
        <w:t xml:space="preserve">La formación se ha realizado y es conforme. </w:t>
      </w:r>
    </w:p>
    <w:p w14:paraId="34D83569" w14:textId="77777777" w:rsidR="00676727" w:rsidRPr="00123D9F" w:rsidRDefault="00676727" w:rsidP="00EB0F55">
      <w:pPr>
        <w:pStyle w:val="Vieta1"/>
        <w:numPr>
          <w:ilvl w:val="1"/>
          <w:numId w:val="23"/>
        </w:numPr>
      </w:pPr>
      <w:r w:rsidRPr="00123D9F">
        <w:t xml:space="preserve">Toda la funcionalidad exigida completada y verificada tras la marcha blanca, pudiendo comenzar la Operación del Sistema en Modo Definitivo. </w:t>
      </w:r>
    </w:p>
    <w:p w14:paraId="6585D3FC" w14:textId="77777777" w:rsidR="00676727" w:rsidRPr="00123D9F" w:rsidRDefault="00676727" w:rsidP="00EB0F55">
      <w:pPr>
        <w:pStyle w:val="Vieta1"/>
        <w:numPr>
          <w:ilvl w:val="1"/>
          <w:numId w:val="23"/>
        </w:numPr>
      </w:pPr>
      <w:r w:rsidRPr="00123D9F">
        <w:t xml:space="preserve">La documentación exigida ha sido entregada y es conforme. </w:t>
      </w:r>
    </w:p>
    <w:p w14:paraId="5A225864" w14:textId="77777777" w:rsidR="00676727" w:rsidRPr="00D44212" w:rsidRDefault="00676727" w:rsidP="00506CFF">
      <w:pPr>
        <w:pStyle w:val="Vieta1"/>
        <w:rPr>
          <w:rFonts w:eastAsia="Calibri"/>
        </w:rPr>
      </w:pPr>
      <w:r w:rsidRPr="00D44212">
        <w:rPr>
          <w:rFonts w:eastAsia="Calibri"/>
        </w:rPr>
        <w:t xml:space="preserve">Si esas circunstancias se cumplen, y si la Dirección del </w:t>
      </w:r>
      <w:r>
        <w:rPr>
          <w:rFonts w:eastAsia="Calibri"/>
        </w:rPr>
        <w:t>Contrato</w:t>
      </w:r>
      <w:r w:rsidRPr="00D44212">
        <w:rPr>
          <w:rFonts w:eastAsia="Calibri"/>
        </w:rPr>
        <w:t xml:space="preserve"> lo aprueba, se podrá producir lo siguiente: </w:t>
      </w:r>
    </w:p>
    <w:p w14:paraId="72A5D91B" w14:textId="77777777" w:rsidR="00676727" w:rsidRPr="00123D9F" w:rsidRDefault="00676727" w:rsidP="00EB0F55">
      <w:pPr>
        <w:pStyle w:val="Vieta1"/>
        <w:numPr>
          <w:ilvl w:val="1"/>
          <w:numId w:val="23"/>
        </w:numPr>
      </w:pPr>
      <w:r w:rsidRPr="00123D9F">
        <w:t xml:space="preserve">Firma del acta de recepción provisional e inicio de las actividades de Operación y Mantenimiento durante 5 (cinco) años. </w:t>
      </w:r>
    </w:p>
    <w:p w14:paraId="5F86C669" w14:textId="77777777" w:rsidR="00676727" w:rsidRPr="00123D9F" w:rsidRDefault="00676727" w:rsidP="00EB0F55">
      <w:pPr>
        <w:pStyle w:val="Vieta1"/>
        <w:numPr>
          <w:ilvl w:val="1"/>
          <w:numId w:val="23"/>
        </w:numPr>
      </w:pPr>
      <w:r w:rsidRPr="00123D9F">
        <w:t xml:space="preserve">Formalización del inicio del pago de cuotas. </w:t>
      </w:r>
    </w:p>
    <w:p w14:paraId="50768FAC" w14:textId="77777777" w:rsidR="00676727" w:rsidRPr="00DD2D22" w:rsidRDefault="00676727" w:rsidP="00506CFF">
      <w:pPr>
        <w:pStyle w:val="Ttulo2"/>
        <w:rPr>
          <w:rFonts w:eastAsia="Calibri"/>
        </w:rPr>
      </w:pPr>
      <w:bookmarkStart w:id="146" w:name="_Toc519795904"/>
      <w:bookmarkStart w:id="147" w:name="_Toc523231089"/>
      <w:bookmarkStart w:id="148" w:name="_Toc525641230"/>
      <w:bookmarkStart w:id="149" w:name="_Toc525898002"/>
      <w:r w:rsidRPr="00DD2D22">
        <w:rPr>
          <w:rFonts w:eastAsia="Calibri"/>
        </w:rPr>
        <w:t>Recepción Definitiva</w:t>
      </w:r>
      <w:bookmarkEnd w:id="146"/>
      <w:bookmarkEnd w:id="147"/>
      <w:bookmarkEnd w:id="148"/>
      <w:bookmarkEnd w:id="149"/>
    </w:p>
    <w:p w14:paraId="6F72980B" w14:textId="77777777" w:rsidR="00676727" w:rsidRPr="00D17AC2" w:rsidRDefault="00676727" w:rsidP="00506CFF">
      <w:pPr>
        <w:pStyle w:val="Vieta1"/>
        <w:rPr>
          <w:rFonts w:eastAsia="Calibri"/>
        </w:rPr>
      </w:pPr>
      <w:r>
        <w:rPr>
          <w:rFonts w:eastAsia="Calibri"/>
        </w:rPr>
        <w:t xml:space="preserve">Se producirá cuando concurran las siguientes circunstancias (todas): </w:t>
      </w:r>
    </w:p>
    <w:p w14:paraId="1A3FC0AE" w14:textId="586F1CAF" w:rsidR="00676727" w:rsidRPr="00123D9F" w:rsidRDefault="00676727" w:rsidP="00EB0F55">
      <w:pPr>
        <w:pStyle w:val="Vieta1"/>
        <w:numPr>
          <w:ilvl w:val="1"/>
          <w:numId w:val="23"/>
        </w:numPr>
      </w:pPr>
      <w:r w:rsidRPr="00123D9F">
        <w:t xml:space="preserve">Han pasado los 5 (cinco) años estipulados desde la Recepción Provisional </w:t>
      </w:r>
      <w:r w:rsidR="0050628B">
        <w:t>del último aparcamiento</w:t>
      </w:r>
      <w:r w:rsidRPr="00123D9F">
        <w:t>.</w:t>
      </w:r>
    </w:p>
    <w:p w14:paraId="1ACF8F3B" w14:textId="77777777" w:rsidR="00676727" w:rsidRPr="00123D9F" w:rsidRDefault="00676727" w:rsidP="00EB0F55">
      <w:pPr>
        <w:pStyle w:val="Vieta1"/>
        <w:numPr>
          <w:ilvl w:val="1"/>
          <w:numId w:val="23"/>
        </w:numPr>
      </w:pPr>
      <w:r w:rsidRPr="00123D9F">
        <w:t xml:space="preserve">Se han verificado los niveles de servicio de forma continuada durante los últimos 3 meses y se cumplen satisfactoriamente. </w:t>
      </w:r>
    </w:p>
    <w:p w14:paraId="27B690DE" w14:textId="77777777" w:rsidR="00676727" w:rsidRDefault="00676727" w:rsidP="00676727">
      <w:r>
        <w:t xml:space="preserve">Si los niveles de servicio para la recepción definitiva no se cumplieran durante los últimos 3 meses de forma continua, será obligatorio seguir prestando los servicios de Operación y Mantenimiento hasta que los mismos se cumplan durante al menos 3 meses de forma continuada, sin posibilidad de reclamación alguna por parte del adjudicatario. </w:t>
      </w:r>
    </w:p>
    <w:p w14:paraId="21E06499" w14:textId="77777777" w:rsidR="00676727" w:rsidRDefault="00676727" w:rsidP="00506CFF">
      <w:pPr>
        <w:pStyle w:val="Vieta1"/>
        <w:rPr>
          <w:rFonts w:eastAsia="Calibri"/>
        </w:rPr>
      </w:pPr>
      <w:r w:rsidRPr="00D44212">
        <w:rPr>
          <w:rFonts w:eastAsia="Calibri"/>
        </w:rPr>
        <w:t xml:space="preserve">Si esas circunstancias se cumplen, y si la Dirección del Proyecto lo aprueba, se podrá producir lo siguiente: </w:t>
      </w:r>
    </w:p>
    <w:p w14:paraId="38801427" w14:textId="77777777" w:rsidR="00676727" w:rsidRPr="00123D9F" w:rsidRDefault="00676727" w:rsidP="00EB0F55">
      <w:pPr>
        <w:pStyle w:val="Vieta1"/>
        <w:numPr>
          <w:ilvl w:val="1"/>
          <w:numId w:val="23"/>
        </w:numPr>
      </w:pPr>
      <w:r w:rsidRPr="00123D9F">
        <w:t xml:space="preserve">Firma del Acta de Recepción Definitiva del Contrato y fin de los servicios del adjudicatario.  </w:t>
      </w:r>
    </w:p>
    <w:p w14:paraId="2491FC74" w14:textId="77777777" w:rsidR="00676727" w:rsidRDefault="00676727" w:rsidP="00676727">
      <w:pPr>
        <w:pStyle w:val="Ttulo1"/>
      </w:pPr>
      <w:bookmarkStart w:id="150" w:name="_Toc525641231"/>
      <w:bookmarkStart w:id="151" w:name="_Toc525898003"/>
      <w:r>
        <w:t>PLAN DE IMPLANTACIÓN</w:t>
      </w:r>
      <w:bookmarkEnd w:id="150"/>
      <w:bookmarkEnd w:id="151"/>
    </w:p>
    <w:p w14:paraId="0F8EB148" w14:textId="77777777" w:rsidR="00676727" w:rsidRDefault="00676727" w:rsidP="00676727">
      <w:r>
        <w:t>El contrato se desarrollará en tres fases:</w:t>
      </w:r>
    </w:p>
    <w:p w14:paraId="7033C10A" w14:textId="77777777" w:rsidR="00676727" w:rsidRPr="00123D9F" w:rsidRDefault="00676727" w:rsidP="00506CFF">
      <w:pPr>
        <w:pStyle w:val="Vieta1"/>
        <w:rPr>
          <w:b/>
        </w:rPr>
      </w:pPr>
      <w:r w:rsidRPr="00123D9F">
        <w:rPr>
          <w:b/>
        </w:rPr>
        <w:t>Fase</w:t>
      </w:r>
      <w:r w:rsidRPr="00123D9F">
        <w:rPr>
          <w:b/>
          <w:spacing w:val="1"/>
        </w:rPr>
        <w:t xml:space="preserve"> </w:t>
      </w:r>
      <w:r w:rsidRPr="00123D9F">
        <w:rPr>
          <w:b/>
        </w:rPr>
        <w:t>de</w:t>
      </w:r>
      <w:r w:rsidRPr="00123D9F">
        <w:rPr>
          <w:b/>
          <w:spacing w:val="1"/>
        </w:rPr>
        <w:t xml:space="preserve"> </w:t>
      </w:r>
      <w:r w:rsidRPr="00123D9F">
        <w:rPr>
          <w:b/>
        </w:rPr>
        <w:t>Ingeniería y Redacción del</w:t>
      </w:r>
      <w:r w:rsidRPr="00123D9F">
        <w:rPr>
          <w:b/>
          <w:spacing w:val="-3"/>
        </w:rPr>
        <w:t xml:space="preserve"> </w:t>
      </w:r>
      <w:r w:rsidRPr="00123D9F">
        <w:rPr>
          <w:b/>
        </w:rPr>
        <w:t>Proyecto:</w:t>
      </w:r>
    </w:p>
    <w:p w14:paraId="0C818B15" w14:textId="77777777" w:rsidR="00676727" w:rsidRDefault="00676727" w:rsidP="00EB0F55">
      <w:pPr>
        <w:pStyle w:val="Vieta1"/>
        <w:numPr>
          <w:ilvl w:val="1"/>
          <w:numId w:val="23"/>
        </w:numPr>
      </w:pPr>
      <w:r>
        <w:t>Replanteos:</w:t>
      </w:r>
    </w:p>
    <w:p w14:paraId="60C14E36" w14:textId="77777777" w:rsidR="00676727" w:rsidRDefault="00676727" w:rsidP="00EB0F55">
      <w:pPr>
        <w:pStyle w:val="Vieta1"/>
        <w:numPr>
          <w:ilvl w:val="2"/>
          <w:numId w:val="23"/>
        </w:numPr>
      </w:pPr>
      <w:r>
        <w:t xml:space="preserve">Realizar la ingeniería de instalación </w:t>
      </w:r>
    </w:p>
    <w:p w14:paraId="72E2668C" w14:textId="77777777" w:rsidR="00676727" w:rsidRDefault="00676727" w:rsidP="00EB0F55">
      <w:pPr>
        <w:pStyle w:val="Vieta1"/>
        <w:numPr>
          <w:ilvl w:val="2"/>
          <w:numId w:val="23"/>
        </w:numPr>
      </w:pPr>
      <w:r>
        <w:t xml:space="preserve">Analizar todos los sistemas y elementos externos a integrar </w:t>
      </w:r>
    </w:p>
    <w:p w14:paraId="72850F81" w14:textId="77777777" w:rsidR="00676727" w:rsidRDefault="00676727" w:rsidP="00EB0F55">
      <w:pPr>
        <w:pStyle w:val="Vieta1"/>
        <w:numPr>
          <w:ilvl w:val="1"/>
          <w:numId w:val="23"/>
        </w:numPr>
      </w:pPr>
      <w:r w:rsidRPr="00030E2B">
        <w:t>Redacción del proyecto</w:t>
      </w:r>
      <w:r w:rsidRPr="00123D9F">
        <w:t xml:space="preserve"> </w:t>
      </w:r>
      <w:r w:rsidRPr="00030E2B">
        <w:t>de</w:t>
      </w:r>
      <w:r w:rsidRPr="00123D9F">
        <w:t xml:space="preserve"> </w:t>
      </w:r>
      <w:r w:rsidRPr="00030E2B">
        <w:t>ejecución de</w:t>
      </w:r>
      <w:r w:rsidRPr="00123D9F">
        <w:t xml:space="preserve"> </w:t>
      </w:r>
      <w:r w:rsidRPr="00030E2B">
        <w:t>los</w:t>
      </w:r>
      <w:r w:rsidRPr="00123D9F">
        <w:t xml:space="preserve"> </w:t>
      </w:r>
      <w:r w:rsidRPr="00030E2B">
        <w:t>trabajos</w:t>
      </w:r>
      <w:r>
        <w:t>, incluyendo entre otros aspectos:</w:t>
      </w:r>
    </w:p>
    <w:p w14:paraId="75B0B16F" w14:textId="77777777" w:rsidR="00676727" w:rsidRDefault="00676727" w:rsidP="00EB0F55">
      <w:pPr>
        <w:pStyle w:val="Vieta1"/>
        <w:numPr>
          <w:ilvl w:val="2"/>
          <w:numId w:val="23"/>
        </w:numPr>
      </w:pPr>
      <w:r>
        <w:t>Arquitectura funcional y física</w:t>
      </w:r>
    </w:p>
    <w:p w14:paraId="1693ECFB" w14:textId="77777777" w:rsidR="00676727" w:rsidRDefault="00676727" w:rsidP="00EB0F55">
      <w:pPr>
        <w:pStyle w:val="Vieta1"/>
        <w:numPr>
          <w:ilvl w:val="2"/>
          <w:numId w:val="23"/>
        </w:numPr>
      </w:pPr>
      <w:r>
        <w:t>Replanteos del punto anterior</w:t>
      </w:r>
    </w:p>
    <w:p w14:paraId="43F72430" w14:textId="77777777" w:rsidR="00676727" w:rsidRDefault="00676727" w:rsidP="00EB0F55">
      <w:pPr>
        <w:pStyle w:val="Vieta1"/>
        <w:numPr>
          <w:ilvl w:val="2"/>
          <w:numId w:val="23"/>
        </w:numPr>
      </w:pPr>
      <w:r>
        <w:t>Especificaciones funcionales detalladas de todos los elementos de la arquitectura</w:t>
      </w:r>
    </w:p>
    <w:p w14:paraId="7B341874" w14:textId="77777777" w:rsidR="00676727" w:rsidRDefault="00676727" w:rsidP="00EB0F55">
      <w:pPr>
        <w:pStyle w:val="Vieta1"/>
        <w:numPr>
          <w:ilvl w:val="2"/>
          <w:numId w:val="23"/>
        </w:numPr>
      </w:pPr>
      <w:r>
        <w:t>Diseño de las aplicaciones de backoffice y monitorización</w:t>
      </w:r>
    </w:p>
    <w:p w14:paraId="189B243C" w14:textId="77777777" w:rsidR="00676727" w:rsidRDefault="00676727" w:rsidP="00EB0F55">
      <w:pPr>
        <w:pStyle w:val="Vieta1"/>
        <w:numPr>
          <w:ilvl w:val="2"/>
          <w:numId w:val="23"/>
        </w:numPr>
      </w:pPr>
      <w:r>
        <w:t>Plan de implantación actualizado, indicando cómo y cuándo se van a desarrollar todas las actividades del proyecto hasta la puesta en servicio, teniendo en cuenta la necesidad de coexistencia con el sistema preexistente y la migración sin interrupción de la funcionalidad de validación y venta y con el mínimo impacto en el resto de funcionalidad.</w:t>
      </w:r>
    </w:p>
    <w:p w14:paraId="12C9E2A6" w14:textId="77777777" w:rsidR="00676727" w:rsidRDefault="00676727" w:rsidP="00EB0F55">
      <w:pPr>
        <w:pStyle w:val="Vieta1"/>
        <w:numPr>
          <w:ilvl w:val="1"/>
          <w:numId w:val="23"/>
        </w:numPr>
      </w:pPr>
      <w:r>
        <w:lastRenderedPageBreak/>
        <w:t>Redacción del proyecto de operación y mantenimiento</w:t>
      </w:r>
    </w:p>
    <w:p w14:paraId="6608AD67" w14:textId="77777777" w:rsidR="00676727" w:rsidRPr="00123D9F" w:rsidRDefault="00676727" w:rsidP="00506CFF">
      <w:pPr>
        <w:pStyle w:val="Vieta1"/>
        <w:rPr>
          <w:b/>
        </w:rPr>
      </w:pPr>
      <w:r w:rsidRPr="00123D9F">
        <w:rPr>
          <w:b/>
        </w:rPr>
        <w:t>Fase de Implantación y Ejecución del Proyecto:</w:t>
      </w:r>
    </w:p>
    <w:p w14:paraId="75F143F9" w14:textId="77777777" w:rsidR="00676727" w:rsidRDefault="00676727" w:rsidP="00EB0F55">
      <w:pPr>
        <w:pStyle w:val="Vieta1"/>
        <w:numPr>
          <w:ilvl w:val="1"/>
          <w:numId w:val="23"/>
        </w:numPr>
      </w:pPr>
      <w:r>
        <w:t>Preparación de la infraestructura.</w:t>
      </w:r>
    </w:p>
    <w:p w14:paraId="43C99574" w14:textId="77777777" w:rsidR="00676727" w:rsidRPr="00030E2B" w:rsidRDefault="00676727" w:rsidP="00EB0F55">
      <w:pPr>
        <w:pStyle w:val="Vieta1"/>
        <w:numPr>
          <w:ilvl w:val="1"/>
          <w:numId w:val="23"/>
        </w:numPr>
      </w:pPr>
      <w:r w:rsidRPr="00030E2B">
        <w:t>Instalación y puesta en marcha de los Equipos de Campo</w:t>
      </w:r>
      <w:r>
        <w:t xml:space="preserve"> en cada aparcamiento, siendo uno prioritario.</w:t>
      </w:r>
    </w:p>
    <w:p w14:paraId="27774F7F" w14:textId="77777777" w:rsidR="00676727" w:rsidRPr="00030E2B" w:rsidRDefault="00676727" w:rsidP="00EB0F55">
      <w:pPr>
        <w:pStyle w:val="Vieta1"/>
        <w:numPr>
          <w:ilvl w:val="1"/>
          <w:numId w:val="23"/>
        </w:numPr>
      </w:pPr>
      <w:r w:rsidRPr="00030E2B">
        <w:t>Instalación y puesta en marcha del Sistema Central, incluidos los servicios de Desarrollo del Software.</w:t>
      </w:r>
    </w:p>
    <w:p w14:paraId="27317223" w14:textId="3F97C6F5" w:rsidR="00676727" w:rsidRDefault="00676727" w:rsidP="00EB0F55">
      <w:pPr>
        <w:pStyle w:val="Vieta1"/>
        <w:numPr>
          <w:ilvl w:val="1"/>
          <w:numId w:val="23"/>
        </w:numPr>
      </w:pPr>
      <w:r>
        <w:t>Integración con sistema</w:t>
      </w:r>
      <w:ins w:id="152" w:author="Autor">
        <w:r w:rsidR="008C7F27">
          <w:t>s</w:t>
        </w:r>
      </w:ins>
      <w:r>
        <w:t xml:space="preserve"> de</w:t>
      </w:r>
      <w:ins w:id="153" w:author="Autor">
        <w:r w:rsidR="008C7F27">
          <w:t>l</w:t>
        </w:r>
      </w:ins>
      <w:r>
        <w:t xml:space="preserve"> CRTM</w:t>
      </w:r>
      <w:ins w:id="154" w:author="Autor">
        <w:r w:rsidR="008C7F27">
          <w:t>, BIT, CITRAM,HSM SECEBIT</w:t>
        </w:r>
      </w:ins>
      <w:bookmarkStart w:id="155" w:name="_GoBack"/>
      <w:bookmarkEnd w:id="155"/>
      <w:r>
        <w:t>.</w:t>
      </w:r>
    </w:p>
    <w:p w14:paraId="2EF468A1" w14:textId="77777777" w:rsidR="00676727" w:rsidRPr="008119EB" w:rsidRDefault="00676727" w:rsidP="00EB0F55">
      <w:pPr>
        <w:pStyle w:val="Vieta1"/>
        <w:numPr>
          <w:ilvl w:val="1"/>
          <w:numId w:val="23"/>
        </w:numPr>
      </w:pPr>
      <w:r w:rsidRPr="008119EB">
        <w:t>Formación del personal de operación y personal de DFG.</w:t>
      </w:r>
    </w:p>
    <w:p w14:paraId="715EC000" w14:textId="77777777" w:rsidR="00676727" w:rsidRDefault="00676727" w:rsidP="00EB0F55">
      <w:pPr>
        <w:pStyle w:val="Vieta1"/>
        <w:numPr>
          <w:ilvl w:val="1"/>
          <w:numId w:val="23"/>
        </w:numPr>
      </w:pPr>
      <w:r w:rsidRPr="00030E2B">
        <w:t xml:space="preserve">Generación y entrega de la documentación </w:t>
      </w:r>
      <w:r>
        <w:t>requerida</w:t>
      </w:r>
      <w:r w:rsidRPr="00030E2B">
        <w:t>, y en todo caso, toda aquella solicitada por la Dirección d</w:t>
      </w:r>
      <w:r>
        <w:t>el Contrato</w:t>
      </w:r>
      <w:r w:rsidRPr="00030E2B">
        <w:t>.</w:t>
      </w:r>
    </w:p>
    <w:p w14:paraId="5AF8C632" w14:textId="77777777" w:rsidR="00676727" w:rsidRPr="00030E2B" w:rsidRDefault="00676727" w:rsidP="00EB0F55">
      <w:pPr>
        <w:pStyle w:val="Vieta1"/>
        <w:numPr>
          <w:ilvl w:val="1"/>
          <w:numId w:val="23"/>
        </w:numPr>
      </w:pPr>
      <w:r>
        <w:t>Pruebas globales del sistema.</w:t>
      </w:r>
    </w:p>
    <w:p w14:paraId="14D8524B" w14:textId="77777777" w:rsidR="00676727" w:rsidRDefault="00676727" w:rsidP="00EB0F55">
      <w:pPr>
        <w:pStyle w:val="Vieta1"/>
        <w:numPr>
          <w:ilvl w:val="1"/>
          <w:numId w:val="23"/>
        </w:numPr>
      </w:pPr>
      <w:r w:rsidRPr="00030E2B">
        <w:t xml:space="preserve">Operación del Sistema en Modo de Marcha Blanca por </w:t>
      </w:r>
      <w:r>
        <w:t>Estacionamiento.</w:t>
      </w:r>
    </w:p>
    <w:p w14:paraId="49D9D0D3" w14:textId="77777777" w:rsidR="00676727" w:rsidRPr="00123D9F" w:rsidRDefault="00676727" w:rsidP="00506CFF">
      <w:pPr>
        <w:pStyle w:val="Vieta1"/>
        <w:rPr>
          <w:b/>
        </w:rPr>
      </w:pPr>
      <w:r w:rsidRPr="00123D9F">
        <w:rPr>
          <w:b/>
        </w:rPr>
        <w:t>Fase de Operación y Mantenimiento del Proyecto:</w:t>
      </w:r>
    </w:p>
    <w:p w14:paraId="442D16BA" w14:textId="77777777" w:rsidR="00676727" w:rsidRPr="00030E2B" w:rsidRDefault="00676727" w:rsidP="00EB0F55">
      <w:pPr>
        <w:pStyle w:val="Vieta1"/>
        <w:numPr>
          <w:ilvl w:val="1"/>
          <w:numId w:val="23"/>
        </w:numPr>
      </w:pPr>
      <w:r w:rsidRPr="00030E2B">
        <w:t>Operación del Sistema en Modo Definitivo</w:t>
      </w:r>
      <w:r>
        <w:t xml:space="preserve"> y análisis de resultados.</w:t>
      </w:r>
    </w:p>
    <w:p w14:paraId="10CDC2E0" w14:textId="77777777" w:rsidR="00676727" w:rsidRDefault="00676727" w:rsidP="00EB0F55">
      <w:pPr>
        <w:pStyle w:val="Vieta1"/>
        <w:numPr>
          <w:ilvl w:val="1"/>
          <w:numId w:val="23"/>
        </w:numPr>
      </w:pPr>
      <w:r w:rsidRPr="00030E2B">
        <w:t>Mantenimiento integral del Sistema instalado</w:t>
      </w:r>
      <w:r>
        <w:t>.</w:t>
      </w:r>
    </w:p>
    <w:p w14:paraId="40B9D508" w14:textId="77777777" w:rsidR="00676727" w:rsidRPr="00030E2B" w:rsidRDefault="00676727" w:rsidP="00EB0F55">
      <w:pPr>
        <w:pStyle w:val="Vieta1"/>
        <w:numPr>
          <w:ilvl w:val="1"/>
          <w:numId w:val="23"/>
        </w:numPr>
      </w:pPr>
      <w:r>
        <w:t xml:space="preserve">Si procede, revisión de la documentación entregada durante la fase anterior. </w:t>
      </w:r>
    </w:p>
    <w:p w14:paraId="342E5C96" w14:textId="77777777" w:rsidR="00676727" w:rsidRPr="005A1FD0" w:rsidRDefault="00676727" w:rsidP="00676727">
      <w:r w:rsidRPr="002257A5">
        <w:t>En la oferta se deberá detallar el plazo propuesto para cada una de las fases, teniendo en cuenta que el plazo total hasta la puesta en marcha no deberá superar los 12 meses (más 5 años de Operación y Mantenimiento), y que el proceso de revisión y aprobación de la documentación por parte del CRTM puede alcanzar un mes (si se entrega toda a la vez), y los documentos parciales entre 1-3 días.</w:t>
      </w:r>
      <w:r>
        <w:t xml:space="preserve"> </w:t>
      </w:r>
    </w:p>
    <w:p w14:paraId="71A2C7AC" w14:textId="77777777" w:rsidR="00676727" w:rsidRDefault="00676727" w:rsidP="00676727">
      <w:pPr>
        <w:pStyle w:val="Ttulo1"/>
      </w:pPr>
      <w:bookmarkStart w:id="156" w:name="_Toc525641232"/>
      <w:bookmarkStart w:id="157" w:name="_Toc525898004"/>
      <w:r>
        <w:t>CONDICIONES ECONÓMICAS Y PRESUPUESTO</w:t>
      </w:r>
      <w:bookmarkEnd w:id="156"/>
      <w:bookmarkEnd w:id="157"/>
    </w:p>
    <w:p w14:paraId="0CD301E1" w14:textId="77777777" w:rsidR="00676727" w:rsidRPr="00123D9F" w:rsidRDefault="00676727" w:rsidP="00123D9F">
      <w:r>
        <w:t xml:space="preserve">Al ser concebido el Sistema como un Servicio durante 5 años, el adjudicatario comenzará a percibir </w:t>
      </w:r>
      <w:r w:rsidRPr="00123D9F">
        <w:t xml:space="preserve">ingresos a partir de producirse la Recepción Provisional. </w:t>
      </w:r>
    </w:p>
    <w:p w14:paraId="15FBD9E6" w14:textId="77777777" w:rsidR="00676727" w:rsidRDefault="00676727" w:rsidP="00506CFF">
      <w:pPr>
        <w:pStyle w:val="Ttulo2"/>
      </w:pPr>
      <w:bookmarkStart w:id="158" w:name="_Toc525641233"/>
      <w:bookmarkStart w:id="159" w:name="_Toc525898005"/>
      <w:r>
        <w:t>Ingresos del adjudicatario</w:t>
      </w:r>
      <w:bookmarkEnd w:id="158"/>
      <w:bookmarkEnd w:id="159"/>
    </w:p>
    <w:p w14:paraId="79E31921" w14:textId="77777777" w:rsidR="00676727" w:rsidRDefault="00676727" w:rsidP="00506CFF">
      <w:pPr>
        <w:pStyle w:val="Vieta1"/>
      </w:pPr>
      <w:r>
        <w:t xml:space="preserve">Los ingresos mensuales serán la combinación de los siguientes conceptos: </w:t>
      </w:r>
    </w:p>
    <w:p w14:paraId="1847F942" w14:textId="77777777" w:rsidR="00676727" w:rsidRPr="002257A5" w:rsidRDefault="00676727" w:rsidP="00EB0F55">
      <w:pPr>
        <w:pStyle w:val="Vieta1"/>
        <w:numPr>
          <w:ilvl w:val="1"/>
          <w:numId w:val="23"/>
        </w:numPr>
      </w:pPr>
      <w:r w:rsidRPr="002257A5">
        <w:t xml:space="preserve">Cuota mensual por uso del sistema implementado. Se abonará al principio del período mensual, entre los días 1 y 5 de cada mes. </w:t>
      </w:r>
    </w:p>
    <w:p w14:paraId="4AB2382A" w14:textId="24790419" w:rsidR="00696A8F" w:rsidRPr="008B380F" w:rsidRDefault="00696A8F" w:rsidP="00696A8F">
      <w:pPr>
        <w:pStyle w:val="Vieta1"/>
      </w:pPr>
      <w:r w:rsidRPr="00927C46">
        <w:t>Cuota transaccional, derivada del importe de las transacciones de pago; es decir, un porcentaje de los importes económicos de las transacciones de aquellos usuarios que después de estacionar en el aparcamiento no han utilizado el transporte público</w:t>
      </w:r>
      <w:r w:rsidRPr="0081404D">
        <w:t xml:space="preserve">. </w:t>
      </w:r>
    </w:p>
    <w:p w14:paraId="471A4F8E" w14:textId="77777777" w:rsidR="00676727" w:rsidRPr="00041A98" w:rsidRDefault="00676727" w:rsidP="00506CFF">
      <w:pPr>
        <w:pStyle w:val="Vieta1"/>
      </w:pPr>
      <w:r>
        <w:t xml:space="preserve">Para proceder a las liquidaciones mensuales, el adjudicatario deberá elaborar la documentación de certificación al respecto, debidamente justificada, en formato que se debe determinar de acuerdo con la Dirección del Contrato. </w:t>
      </w:r>
    </w:p>
    <w:p w14:paraId="49304CF5" w14:textId="4FD5BB23" w:rsidR="008B380F" w:rsidRDefault="008B380F" w:rsidP="008B380F">
      <w:pPr>
        <w:pStyle w:val="Vieta1"/>
      </w:pPr>
      <w:r>
        <w:t>A modo de aclaración, se cobrará a partir de la fecha de recepción definitiva de cada una de las implantaciones de un aparcamiento y durante cada uno de los siguientes 5 años.</w:t>
      </w:r>
    </w:p>
    <w:p w14:paraId="576ACBBB" w14:textId="77777777" w:rsidR="00676727" w:rsidRPr="00132519" w:rsidRDefault="00676727" w:rsidP="00676727"/>
    <w:p w14:paraId="3716BA46" w14:textId="77777777" w:rsidR="00676727" w:rsidRDefault="00676727" w:rsidP="00506CFF">
      <w:pPr>
        <w:pStyle w:val="Ttulo2"/>
      </w:pPr>
      <w:bookmarkStart w:id="160" w:name="_Toc525641234"/>
      <w:bookmarkStart w:id="161" w:name="_Toc525898006"/>
      <w:r>
        <w:lastRenderedPageBreak/>
        <w:t>Penalizaciones</w:t>
      </w:r>
      <w:bookmarkEnd w:id="160"/>
      <w:bookmarkEnd w:id="161"/>
    </w:p>
    <w:p w14:paraId="7DF4D423" w14:textId="77777777" w:rsidR="00676727" w:rsidRDefault="00676727" w:rsidP="00506CFF">
      <w:pPr>
        <w:pStyle w:val="Vieta1"/>
      </w:pPr>
      <w:r>
        <w:t xml:space="preserve">Se establecen penalizaciones derivadas del no cumplimiento de los niveles de servicio, a contrastar y liquidar de forma mensual sobre la cuota por uso del servicio implementado, de la siguiente manera: </w:t>
      </w:r>
    </w:p>
    <w:p w14:paraId="347B3236" w14:textId="77777777" w:rsidR="00450BFD" w:rsidRDefault="00450BFD" w:rsidP="00450BFD"/>
    <w:tbl>
      <w:tblPr>
        <w:tblStyle w:val="Tablaconcuadrcula"/>
        <w:tblW w:w="0" w:type="auto"/>
        <w:tblInd w:w="284" w:type="dxa"/>
        <w:tblLook w:val="04A0" w:firstRow="1" w:lastRow="0" w:firstColumn="1" w:lastColumn="0" w:noHBand="0" w:noVBand="1"/>
      </w:tblPr>
      <w:tblGrid>
        <w:gridCol w:w="2600"/>
        <w:gridCol w:w="3808"/>
        <w:gridCol w:w="2036"/>
      </w:tblGrid>
      <w:tr w:rsidR="00450BFD" w:rsidRPr="00450BFD" w14:paraId="25ACA203" w14:textId="77777777" w:rsidTr="00450BFD">
        <w:trPr>
          <w:tblHeader/>
        </w:trPr>
        <w:tc>
          <w:tcPr>
            <w:tcW w:w="2600" w:type="dxa"/>
          </w:tcPr>
          <w:p w14:paraId="7541FFE1" w14:textId="77777777" w:rsidR="00450BFD" w:rsidRPr="00450BFD" w:rsidRDefault="00450BFD" w:rsidP="00D26207">
            <w:pPr>
              <w:rPr>
                <w:b/>
              </w:rPr>
            </w:pPr>
            <w:r w:rsidRPr="00450BFD">
              <w:rPr>
                <w:b/>
              </w:rPr>
              <w:t>INDICADOR</w:t>
            </w:r>
          </w:p>
        </w:tc>
        <w:tc>
          <w:tcPr>
            <w:tcW w:w="3808" w:type="dxa"/>
          </w:tcPr>
          <w:p w14:paraId="000258C6" w14:textId="77777777" w:rsidR="00450BFD" w:rsidRPr="00450BFD" w:rsidRDefault="00450BFD" w:rsidP="00D26207">
            <w:pPr>
              <w:rPr>
                <w:b/>
              </w:rPr>
            </w:pPr>
            <w:r w:rsidRPr="00450BFD">
              <w:rPr>
                <w:b/>
              </w:rPr>
              <w:t>DESCRIPCIÓN</w:t>
            </w:r>
          </w:p>
        </w:tc>
        <w:tc>
          <w:tcPr>
            <w:tcW w:w="2036" w:type="dxa"/>
          </w:tcPr>
          <w:p w14:paraId="7514451F" w14:textId="77777777" w:rsidR="00450BFD" w:rsidRPr="00450BFD" w:rsidRDefault="00450BFD" w:rsidP="00D26207">
            <w:pPr>
              <w:rPr>
                <w:b/>
              </w:rPr>
            </w:pPr>
            <w:r w:rsidRPr="00450BFD">
              <w:rPr>
                <w:b/>
              </w:rPr>
              <w:t>PENALIZACIÓN</w:t>
            </w:r>
          </w:p>
        </w:tc>
      </w:tr>
      <w:tr w:rsidR="00450BFD" w14:paraId="66118091" w14:textId="77777777" w:rsidTr="00450BFD">
        <w:tc>
          <w:tcPr>
            <w:tcW w:w="2600" w:type="dxa"/>
          </w:tcPr>
          <w:p w14:paraId="6AD01625" w14:textId="77777777" w:rsidR="00450BFD" w:rsidRDefault="00450BFD" w:rsidP="00D26207">
            <w:r>
              <w:t>Plazo de atención de consultas</w:t>
            </w:r>
          </w:p>
        </w:tc>
        <w:tc>
          <w:tcPr>
            <w:tcW w:w="3808" w:type="dxa"/>
          </w:tcPr>
          <w:p w14:paraId="4BEE671A" w14:textId="2A776878" w:rsidR="00450BFD" w:rsidRDefault="002A594E" w:rsidP="00D26207">
            <w:r>
              <w:t>%</w:t>
            </w:r>
            <w:r w:rsidR="00613B43">
              <w:t xml:space="preserve"> </w:t>
            </w:r>
            <w:r w:rsidR="00C95E79">
              <w:t>de cumplimiento mensual de los tiempos de respuesta establecidos por debajo del 95%</w:t>
            </w:r>
          </w:p>
        </w:tc>
        <w:tc>
          <w:tcPr>
            <w:tcW w:w="2036" w:type="dxa"/>
          </w:tcPr>
          <w:p w14:paraId="13F62C63" w14:textId="41EF835C" w:rsidR="00450BFD" w:rsidRDefault="00C95E79" w:rsidP="00D26207">
            <w:pPr>
              <w:jc w:val="center"/>
            </w:pPr>
            <w:r>
              <w:t>0</w:t>
            </w:r>
            <w:r w:rsidR="00450BFD">
              <w:t>,5% del importe de la cuota por uso</w:t>
            </w:r>
          </w:p>
        </w:tc>
      </w:tr>
      <w:tr w:rsidR="00450BFD" w14:paraId="511C07F7" w14:textId="77777777" w:rsidTr="00450BFD">
        <w:tc>
          <w:tcPr>
            <w:tcW w:w="2600" w:type="dxa"/>
          </w:tcPr>
          <w:p w14:paraId="487E3A21" w14:textId="77777777" w:rsidR="00450BFD" w:rsidRDefault="00450BFD" w:rsidP="00D26207">
            <w:r>
              <w:t>Plazo de atención de quejas y consultas complejas</w:t>
            </w:r>
          </w:p>
        </w:tc>
        <w:tc>
          <w:tcPr>
            <w:tcW w:w="3808" w:type="dxa"/>
          </w:tcPr>
          <w:p w14:paraId="2D88DCB4" w14:textId="1C8F2A01" w:rsidR="00450BFD" w:rsidRDefault="00C95E79" w:rsidP="00D26207">
            <w:r>
              <w:t>% de cumplimiento mensual de los tiempos de respuesta establecidos por debajo del 95%</w:t>
            </w:r>
          </w:p>
        </w:tc>
        <w:tc>
          <w:tcPr>
            <w:tcW w:w="2036" w:type="dxa"/>
          </w:tcPr>
          <w:p w14:paraId="7687C1A0" w14:textId="3B4B2A13" w:rsidR="00450BFD" w:rsidRDefault="00C95E79" w:rsidP="00D26207">
            <w:pPr>
              <w:jc w:val="center"/>
            </w:pPr>
            <w:r>
              <w:t>0</w:t>
            </w:r>
            <w:r w:rsidR="00450BFD">
              <w:t>,5% del importe de la cuota por uso</w:t>
            </w:r>
          </w:p>
        </w:tc>
      </w:tr>
      <w:tr w:rsidR="00450BFD" w14:paraId="51F2501D" w14:textId="77777777" w:rsidTr="00450BFD">
        <w:tc>
          <w:tcPr>
            <w:tcW w:w="2600" w:type="dxa"/>
          </w:tcPr>
          <w:p w14:paraId="3B6A7DDA" w14:textId="77777777" w:rsidR="00450BFD" w:rsidRDefault="00450BFD" w:rsidP="00D26207">
            <w:r>
              <w:t>Disponibilidad del sistema</w:t>
            </w:r>
          </w:p>
        </w:tc>
        <w:tc>
          <w:tcPr>
            <w:tcW w:w="3808" w:type="dxa"/>
          </w:tcPr>
          <w:p w14:paraId="7F6AD5FB" w14:textId="4D9A0034" w:rsidR="00450BFD" w:rsidRDefault="00DA5C1A" w:rsidP="00D26207">
            <w:r>
              <w:t>Incumplimiento mensual del SLA de disponibilidad establecido</w:t>
            </w:r>
          </w:p>
        </w:tc>
        <w:tc>
          <w:tcPr>
            <w:tcW w:w="2036" w:type="dxa"/>
          </w:tcPr>
          <w:p w14:paraId="409FEA75" w14:textId="253D4554" w:rsidR="00450BFD" w:rsidRDefault="00DA5C1A" w:rsidP="00D26207">
            <w:pPr>
              <w:jc w:val="center"/>
            </w:pPr>
            <w:r>
              <w:t>0,5</w:t>
            </w:r>
            <w:r w:rsidR="00450BFD">
              <w:t>% del importe de la cuota por uso</w:t>
            </w:r>
          </w:p>
        </w:tc>
      </w:tr>
      <w:tr w:rsidR="00450BFD" w14:paraId="54C6A239" w14:textId="77777777" w:rsidTr="00450BFD">
        <w:tc>
          <w:tcPr>
            <w:tcW w:w="2600" w:type="dxa"/>
          </w:tcPr>
          <w:p w14:paraId="6C68E9BB" w14:textId="77777777" w:rsidR="00450BFD" w:rsidRDefault="00450BFD" w:rsidP="00D26207">
            <w:r>
              <w:t>Mantenimiento correctivo</w:t>
            </w:r>
          </w:p>
        </w:tc>
        <w:tc>
          <w:tcPr>
            <w:tcW w:w="3808" w:type="dxa"/>
          </w:tcPr>
          <w:p w14:paraId="0FDBAB24" w14:textId="51CB905A" w:rsidR="00450BFD" w:rsidRDefault="00DA5C1A" w:rsidP="00D26207">
            <w:r>
              <w:t xml:space="preserve">% de cumplimiento mensual de los tiempos medios de </w:t>
            </w:r>
            <w:r w:rsidR="0050628B">
              <w:t>resolución</w:t>
            </w:r>
            <w:r>
              <w:t xml:space="preserve"> establecidos por debajo del 95%</w:t>
            </w:r>
          </w:p>
        </w:tc>
        <w:tc>
          <w:tcPr>
            <w:tcW w:w="2036" w:type="dxa"/>
          </w:tcPr>
          <w:p w14:paraId="79412F75" w14:textId="20E10D97" w:rsidR="00450BFD" w:rsidRDefault="00DA5C1A" w:rsidP="00D26207">
            <w:pPr>
              <w:jc w:val="center"/>
            </w:pPr>
            <w:r>
              <w:t>0,5</w:t>
            </w:r>
            <w:r w:rsidR="00450BFD">
              <w:t>% del importe de la cuota por uso</w:t>
            </w:r>
          </w:p>
        </w:tc>
      </w:tr>
    </w:tbl>
    <w:p w14:paraId="634A5553" w14:textId="77777777" w:rsidR="00676727" w:rsidRDefault="00676727" w:rsidP="00676727"/>
    <w:p w14:paraId="41BAD2BF" w14:textId="3BE0B8E9" w:rsidR="00676727" w:rsidRDefault="0033635B" w:rsidP="0033635B">
      <w:pPr>
        <w:pStyle w:val="Anexo1"/>
        <w:rPr>
          <w:rStyle w:val="Ttulo1Car"/>
          <w:rFonts w:ascii="Century Gothic" w:hAnsi="Century Gothic" w:cs="Times New Roman"/>
          <w:color w:val="CC0000"/>
          <w:sz w:val="28"/>
        </w:rPr>
      </w:pPr>
      <w:bookmarkStart w:id="162" w:name="_Toc525898007"/>
      <w:r w:rsidRPr="0033635B">
        <w:rPr>
          <w:rStyle w:val="Ttulo1Car"/>
          <w:rFonts w:ascii="Century Gothic" w:hAnsi="Century Gothic" w:cs="Times New Roman"/>
          <w:color w:val="CC0000"/>
          <w:sz w:val="28"/>
        </w:rPr>
        <w:lastRenderedPageBreak/>
        <w:t>INVENTARIO DE APARCAMIENTOS</w:t>
      </w:r>
      <w:bookmarkEnd w:id="162"/>
      <w:r w:rsidRPr="0033635B">
        <w:rPr>
          <w:rStyle w:val="Ttulo1Car"/>
          <w:rFonts w:ascii="Century Gothic" w:hAnsi="Century Gothic" w:cs="Times New Roman"/>
          <w:color w:val="CC0000"/>
          <w:sz w:val="28"/>
        </w:rPr>
        <w:t xml:space="preserve"> </w:t>
      </w:r>
    </w:p>
    <w:p w14:paraId="37228781" w14:textId="3D0924D9" w:rsidR="00A81F93" w:rsidRDefault="00A81F93" w:rsidP="00C924FA"/>
    <w:tbl>
      <w:tblPr>
        <w:tblW w:w="8992" w:type="dxa"/>
        <w:tblInd w:w="75" w:type="dxa"/>
        <w:tblCellMar>
          <w:left w:w="70" w:type="dxa"/>
          <w:right w:w="70" w:type="dxa"/>
        </w:tblCellMar>
        <w:tblLook w:val="04A0" w:firstRow="1" w:lastRow="0" w:firstColumn="1" w:lastColumn="0" w:noHBand="0" w:noVBand="1"/>
      </w:tblPr>
      <w:tblGrid>
        <w:gridCol w:w="3800"/>
        <w:gridCol w:w="2320"/>
        <w:gridCol w:w="1171"/>
        <w:gridCol w:w="1701"/>
      </w:tblGrid>
      <w:tr w:rsidR="00A81F93" w:rsidRPr="00842F6D" w14:paraId="0AE690A0" w14:textId="77777777" w:rsidTr="0081404D">
        <w:trPr>
          <w:trHeight w:val="315"/>
        </w:trPr>
        <w:tc>
          <w:tcPr>
            <w:tcW w:w="3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CF051" w14:textId="147374BA" w:rsidR="00A81F93" w:rsidRPr="00842F6D" w:rsidRDefault="00A81F93" w:rsidP="00C95E79">
            <w:pPr>
              <w:spacing w:after="0" w:line="240" w:lineRule="auto"/>
              <w:rPr>
                <w:rFonts w:ascii="Arial" w:hAnsi="Arial" w:cs="Arial"/>
              </w:rPr>
            </w:pPr>
            <w:r>
              <w:rPr>
                <w:rFonts w:ascii="Arial" w:hAnsi="Arial" w:cs="Arial"/>
              </w:rPr>
              <w:t>Aparcamiento</w:t>
            </w:r>
          </w:p>
        </w:tc>
        <w:tc>
          <w:tcPr>
            <w:tcW w:w="2320" w:type="dxa"/>
            <w:tcBorders>
              <w:top w:val="single" w:sz="4" w:space="0" w:color="000000"/>
              <w:left w:val="nil"/>
              <w:bottom w:val="single" w:sz="4" w:space="0" w:color="000000"/>
              <w:right w:val="single" w:sz="4" w:space="0" w:color="000000"/>
            </w:tcBorders>
            <w:shd w:val="clear" w:color="auto" w:fill="auto"/>
            <w:noWrap/>
            <w:vAlign w:val="center"/>
          </w:tcPr>
          <w:p w14:paraId="68CC2851" w14:textId="36E96F13" w:rsidR="00A81F93" w:rsidRPr="00842F6D" w:rsidRDefault="00A81F93" w:rsidP="00C95E79">
            <w:pPr>
              <w:spacing w:after="0" w:line="240" w:lineRule="auto"/>
              <w:jc w:val="center"/>
              <w:rPr>
                <w:rFonts w:ascii="Arial" w:hAnsi="Arial" w:cs="Arial"/>
              </w:rPr>
            </w:pPr>
            <w:r>
              <w:rPr>
                <w:rFonts w:ascii="Arial" w:hAnsi="Arial" w:cs="Arial"/>
              </w:rPr>
              <w:t>Identificador CRTM</w:t>
            </w:r>
          </w:p>
        </w:tc>
        <w:tc>
          <w:tcPr>
            <w:tcW w:w="1171" w:type="dxa"/>
            <w:tcBorders>
              <w:top w:val="single" w:sz="4" w:space="0" w:color="000000"/>
              <w:left w:val="nil"/>
              <w:bottom w:val="single" w:sz="4" w:space="0" w:color="000000"/>
              <w:right w:val="single" w:sz="4" w:space="0" w:color="000000"/>
            </w:tcBorders>
            <w:vAlign w:val="center"/>
          </w:tcPr>
          <w:p w14:paraId="7B33A3E8" w14:textId="599B6032" w:rsidR="00A81F93" w:rsidRPr="006967AC" w:rsidRDefault="00A81F93" w:rsidP="00C95E79">
            <w:pPr>
              <w:spacing w:after="0"/>
              <w:rPr>
                <w:rFonts w:ascii="Arial" w:hAnsi="Arial" w:cs="Arial"/>
              </w:rPr>
            </w:pPr>
            <w:r>
              <w:rPr>
                <w:rFonts w:ascii="Arial" w:hAnsi="Arial" w:cs="Arial"/>
              </w:rPr>
              <w:t>Tipología</w:t>
            </w:r>
          </w:p>
        </w:tc>
        <w:tc>
          <w:tcPr>
            <w:tcW w:w="1701" w:type="dxa"/>
            <w:tcBorders>
              <w:top w:val="single" w:sz="4" w:space="0" w:color="000000"/>
              <w:left w:val="nil"/>
              <w:bottom w:val="single" w:sz="4" w:space="0" w:color="000000"/>
              <w:right w:val="single" w:sz="4" w:space="0" w:color="000000"/>
            </w:tcBorders>
          </w:tcPr>
          <w:p w14:paraId="0723FE7C" w14:textId="1A50998D" w:rsidR="00A81F93" w:rsidRPr="006967AC" w:rsidRDefault="00A81F93" w:rsidP="00C95E79">
            <w:pPr>
              <w:spacing w:after="0"/>
              <w:rPr>
                <w:rFonts w:ascii="Arial" w:hAnsi="Arial" w:cs="Arial"/>
              </w:rPr>
            </w:pPr>
            <w:r>
              <w:rPr>
                <w:rFonts w:ascii="Arial" w:hAnsi="Arial" w:cs="Arial"/>
              </w:rPr>
              <w:t>Potencial de usuarios</w:t>
            </w:r>
          </w:p>
        </w:tc>
      </w:tr>
      <w:tr w:rsidR="00A81F93" w:rsidRPr="00842F6D" w14:paraId="0EEC2530" w14:textId="6316F67D" w:rsidTr="0081404D">
        <w:trPr>
          <w:trHeight w:val="315"/>
        </w:trPr>
        <w:tc>
          <w:tcPr>
            <w:tcW w:w="38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E20649D" w14:textId="77777777" w:rsidR="00A81F93" w:rsidRPr="00842F6D" w:rsidRDefault="00A81F93" w:rsidP="00C95E79">
            <w:pPr>
              <w:spacing w:after="0" w:line="240" w:lineRule="auto"/>
              <w:rPr>
                <w:rFonts w:ascii="Arial" w:hAnsi="Arial" w:cs="Arial"/>
              </w:rPr>
            </w:pPr>
            <w:r w:rsidRPr="00842F6D">
              <w:rPr>
                <w:rFonts w:ascii="Arial" w:hAnsi="Arial" w:cs="Arial"/>
              </w:rPr>
              <w:t>Valdelasfuentes - Alcobendas</w:t>
            </w:r>
          </w:p>
        </w:tc>
        <w:tc>
          <w:tcPr>
            <w:tcW w:w="2320" w:type="dxa"/>
            <w:tcBorders>
              <w:top w:val="single" w:sz="4" w:space="0" w:color="000000"/>
              <w:left w:val="nil"/>
              <w:bottom w:val="single" w:sz="4" w:space="0" w:color="000000"/>
              <w:right w:val="single" w:sz="4" w:space="0" w:color="000000"/>
            </w:tcBorders>
            <w:shd w:val="clear" w:color="auto" w:fill="auto"/>
            <w:noWrap/>
            <w:vAlign w:val="center"/>
            <w:hideMark/>
          </w:tcPr>
          <w:p w14:paraId="7BC0B5FF" w14:textId="77777777" w:rsidR="00A81F93" w:rsidRPr="00842F6D" w:rsidRDefault="00A81F93" w:rsidP="00C95E79">
            <w:pPr>
              <w:spacing w:after="0" w:line="240" w:lineRule="auto"/>
              <w:jc w:val="center"/>
              <w:rPr>
                <w:rFonts w:ascii="Arial" w:hAnsi="Arial" w:cs="Arial"/>
              </w:rPr>
            </w:pPr>
            <w:r w:rsidRPr="00842F6D">
              <w:rPr>
                <w:rFonts w:ascii="Arial" w:hAnsi="Arial" w:cs="Arial"/>
              </w:rPr>
              <w:t>1</w:t>
            </w:r>
          </w:p>
        </w:tc>
        <w:tc>
          <w:tcPr>
            <w:tcW w:w="1171" w:type="dxa"/>
            <w:tcBorders>
              <w:top w:val="single" w:sz="4" w:space="0" w:color="000000"/>
              <w:left w:val="nil"/>
              <w:bottom w:val="single" w:sz="4" w:space="0" w:color="000000"/>
              <w:right w:val="single" w:sz="4" w:space="0" w:color="000000"/>
            </w:tcBorders>
            <w:vAlign w:val="center"/>
          </w:tcPr>
          <w:p w14:paraId="2B12E51C" w14:textId="77777777" w:rsidR="00A81F93" w:rsidRPr="00842F6D" w:rsidRDefault="00A81F93" w:rsidP="00C95E79">
            <w:pPr>
              <w:spacing w:after="0"/>
              <w:rPr>
                <w:rFonts w:ascii="Arial" w:hAnsi="Arial" w:cs="Arial"/>
              </w:rPr>
            </w:pPr>
            <w:r w:rsidRPr="006967AC">
              <w:rPr>
                <w:rFonts w:ascii="Arial" w:hAnsi="Arial" w:cs="Arial"/>
              </w:rPr>
              <w:t>Superficie</w:t>
            </w:r>
          </w:p>
        </w:tc>
        <w:tc>
          <w:tcPr>
            <w:tcW w:w="1701" w:type="dxa"/>
            <w:tcBorders>
              <w:top w:val="single" w:sz="4" w:space="0" w:color="000000"/>
              <w:left w:val="nil"/>
              <w:bottom w:val="single" w:sz="4" w:space="0" w:color="000000"/>
              <w:right w:val="single" w:sz="4" w:space="0" w:color="000000"/>
            </w:tcBorders>
          </w:tcPr>
          <w:p w14:paraId="02FB053C" w14:textId="77777777" w:rsidR="00A81F93" w:rsidRPr="006967AC" w:rsidRDefault="00A81F93" w:rsidP="00C95E79">
            <w:pPr>
              <w:spacing w:after="0"/>
              <w:rPr>
                <w:rFonts w:ascii="Arial" w:hAnsi="Arial" w:cs="Arial"/>
              </w:rPr>
            </w:pPr>
          </w:p>
        </w:tc>
      </w:tr>
      <w:tr w:rsidR="00A81F93" w14:paraId="09D2CBCF" w14:textId="730490E1"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45B56E4" w14:textId="77777777" w:rsidR="00A81F93" w:rsidRPr="00842F6D" w:rsidRDefault="00A81F93" w:rsidP="00C95E79">
            <w:pPr>
              <w:spacing w:after="0" w:line="240" w:lineRule="auto"/>
              <w:rPr>
                <w:rFonts w:ascii="Arial" w:hAnsi="Arial" w:cs="Arial"/>
              </w:rPr>
            </w:pPr>
            <w:r w:rsidRPr="00842F6D">
              <w:rPr>
                <w:rFonts w:ascii="Arial" w:hAnsi="Arial" w:cs="Arial"/>
              </w:rPr>
              <w:t>Las Tablas - Telefónica</w:t>
            </w:r>
          </w:p>
        </w:tc>
        <w:tc>
          <w:tcPr>
            <w:tcW w:w="2320" w:type="dxa"/>
            <w:tcBorders>
              <w:top w:val="nil"/>
              <w:left w:val="nil"/>
              <w:bottom w:val="single" w:sz="4" w:space="0" w:color="000000"/>
              <w:right w:val="single" w:sz="4" w:space="0" w:color="000000"/>
            </w:tcBorders>
            <w:shd w:val="clear" w:color="auto" w:fill="auto"/>
            <w:noWrap/>
            <w:vAlign w:val="center"/>
            <w:hideMark/>
          </w:tcPr>
          <w:p w14:paraId="0F212200" w14:textId="77777777" w:rsidR="00A81F93" w:rsidRPr="00842F6D" w:rsidRDefault="00A81F93" w:rsidP="00C95E79">
            <w:pPr>
              <w:spacing w:after="0" w:line="240" w:lineRule="auto"/>
              <w:jc w:val="center"/>
              <w:rPr>
                <w:rFonts w:ascii="Arial" w:hAnsi="Arial" w:cs="Arial"/>
              </w:rPr>
            </w:pPr>
            <w:r w:rsidRPr="00842F6D">
              <w:rPr>
                <w:rFonts w:ascii="Arial" w:hAnsi="Arial" w:cs="Arial"/>
              </w:rPr>
              <w:t>2</w:t>
            </w:r>
          </w:p>
        </w:tc>
        <w:tc>
          <w:tcPr>
            <w:tcW w:w="1171" w:type="dxa"/>
            <w:tcBorders>
              <w:top w:val="nil"/>
              <w:left w:val="nil"/>
              <w:bottom w:val="single" w:sz="4" w:space="0" w:color="000000"/>
              <w:right w:val="single" w:sz="4" w:space="0" w:color="000000"/>
            </w:tcBorders>
            <w:vAlign w:val="center"/>
          </w:tcPr>
          <w:p w14:paraId="0522242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1370FE3" w14:textId="77777777" w:rsidR="00A81F93" w:rsidRPr="00C7026A" w:rsidRDefault="00A81F93" w:rsidP="00C95E79">
            <w:pPr>
              <w:spacing w:after="0"/>
              <w:rPr>
                <w:rFonts w:ascii="Arial" w:hAnsi="Arial" w:cs="Arial"/>
              </w:rPr>
            </w:pPr>
          </w:p>
        </w:tc>
      </w:tr>
      <w:tr w:rsidR="00A81F93" w14:paraId="73C01778" w14:textId="08694385"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6E18888" w14:textId="77777777" w:rsidR="00A81F93" w:rsidRPr="00842F6D" w:rsidRDefault="00A81F93" w:rsidP="00C95E79">
            <w:pPr>
              <w:spacing w:after="0" w:line="240" w:lineRule="auto"/>
              <w:rPr>
                <w:rFonts w:ascii="Arial" w:hAnsi="Arial" w:cs="Arial"/>
              </w:rPr>
            </w:pPr>
            <w:r w:rsidRPr="00842F6D">
              <w:rPr>
                <w:rFonts w:ascii="Arial" w:hAnsi="Arial" w:cs="Arial"/>
              </w:rPr>
              <w:t>Fuencarral</w:t>
            </w:r>
          </w:p>
        </w:tc>
        <w:tc>
          <w:tcPr>
            <w:tcW w:w="2320" w:type="dxa"/>
            <w:tcBorders>
              <w:top w:val="nil"/>
              <w:left w:val="nil"/>
              <w:bottom w:val="single" w:sz="4" w:space="0" w:color="000000"/>
              <w:right w:val="single" w:sz="4" w:space="0" w:color="000000"/>
            </w:tcBorders>
            <w:shd w:val="clear" w:color="auto" w:fill="auto"/>
            <w:noWrap/>
            <w:vAlign w:val="center"/>
            <w:hideMark/>
          </w:tcPr>
          <w:p w14:paraId="453FBC6C" w14:textId="77777777" w:rsidR="00A81F93" w:rsidRPr="00842F6D" w:rsidRDefault="00A81F93" w:rsidP="00C95E79">
            <w:pPr>
              <w:spacing w:after="0" w:line="240" w:lineRule="auto"/>
              <w:jc w:val="center"/>
              <w:rPr>
                <w:rFonts w:ascii="Arial" w:hAnsi="Arial" w:cs="Arial"/>
              </w:rPr>
            </w:pPr>
            <w:r w:rsidRPr="00842F6D">
              <w:rPr>
                <w:rFonts w:ascii="Arial" w:hAnsi="Arial" w:cs="Arial"/>
              </w:rPr>
              <w:t>3</w:t>
            </w:r>
          </w:p>
        </w:tc>
        <w:tc>
          <w:tcPr>
            <w:tcW w:w="1171" w:type="dxa"/>
            <w:tcBorders>
              <w:top w:val="nil"/>
              <w:left w:val="nil"/>
              <w:bottom w:val="single" w:sz="4" w:space="0" w:color="000000"/>
              <w:right w:val="single" w:sz="4" w:space="0" w:color="000000"/>
            </w:tcBorders>
            <w:vAlign w:val="center"/>
          </w:tcPr>
          <w:p w14:paraId="392C4E2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95006CE" w14:textId="77777777" w:rsidR="00A81F93" w:rsidRPr="00C7026A" w:rsidRDefault="00A81F93" w:rsidP="00C95E79">
            <w:pPr>
              <w:spacing w:after="0"/>
              <w:rPr>
                <w:rFonts w:ascii="Arial" w:hAnsi="Arial" w:cs="Arial"/>
              </w:rPr>
            </w:pPr>
          </w:p>
        </w:tc>
      </w:tr>
      <w:tr w:rsidR="00A81F93" w14:paraId="69510A17" w14:textId="1E21DD3D"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B5151DA" w14:textId="77777777" w:rsidR="00A81F93" w:rsidRPr="00842F6D" w:rsidRDefault="00A81F93" w:rsidP="00C95E79">
            <w:pPr>
              <w:spacing w:after="0" w:line="240" w:lineRule="auto"/>
              <w:rPr>
                <w:rFonts w:ascii="Arial" w:hAnsi="Arial" w:cs="Arial"/>
              </w:rPr>
            </w:pPr>
            <w:r w:rsidRPr="00842F6D">
              <w:rPr>
                <w:rFonts w:ascii="Arial" w:hAnsi="Arial" w:cs="Arial"/>
              </w:rPr>
              <w:t>Meco</w:t>
            </w:r>
          </w:p>
        </w:tc>
        <w:tc>
          <w:tcPr>
            <w:tcW w:w="2320" w:type="dxa"/>
            <w:tcBorders>
              <w:top w:val="nil"/>
              <w:left w:val="nil"/>
              <w:bottom w:val="single" w:sz="4" w:space="0" w:color="000000"/>
              <w:right w:val="single" w:sz="4" w:space="0" w:color="000000"/>
            </w:tcBorders>
            <w:shd w:val="clear" w:color="auto" w:fill="auto"/>
            <w:noWrap/>
            <w:vAlign w:val="center"/>
            <w:hideMark/>
          </w:tcPr>
          <w:p w14:paraId="69BDEA64" w14:textId="77777777" w:rsidR="00A81F93" w:rsidRPr="00842F6D" w:rsidRDefault="00A81F93" w:rsidP="00C95E79">
            <w:pPr>
              <w:spacing w:after="0" w:line="240" w:lineRule="auto"/>
              <w:jc w:val="center"/>
              <w:rPr>
                <w:rFonts w:ascii="Arial" w:hAnsi="Arial" w:cs="Arial"/>
              </w:rPr>
            </w:pPr>
            <w:r w:rsidRPr="00842F6D">
              <w:rPr>
                <w:rFonts w:ascii="Arial" w:hAnsi="Arial" w:cs="Arial"/>
              </w:rPr>
              <w:t>4</w:t>
            </w:r>
          </w:p>
        </w:tc>
        <w:tc>
          <w:tcPr>
            <w:tcW w:w="1171" w:type="dxa"/>
            <w:tcBorders>
              <w:top w:val="nil"/>
              <w:left w:val="nil"/>
              <w:bottom w:val="single" w:sz="4" w:space="0" w:color="000000"/>
              <w:right w:val="single" w:sz="4" w:space="0" w:color="000000"/>
            </w:tcBorders>
            <w:vAlign w:val="center"/>
          </w:tcPr>
          <w:p w14:paraId="35D5E222"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4311CD1" w14:textId="77777777" w:rsidR="00A81F93" w:rsidRPr="00C7026A" w:rsidRDefault="00A81F93" w:rsidP="00C95E79">
            <w:pPr>
              <w:spacing w:after="0"/>
              <w:rPr>
                <w:rFonts w:ascii="Arial" w:hAnsi="Arial" w:cs="Arial"/>
              </w:rPr>
            </w:pPr>
          </w:p>
        </w:tc>
      </w:tr>
      <w:tr w:rsidR="00A81F93" w14:paraId="346F6B5F" w14:textId="3B2B457C"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4FD0918" w14:textId="77777777" w:rsidR="00A81F93" w:rsidRPr="00842F6D" w:rsidRDefault="00A81F93" w:rsidP="00C95E79">
            <w:pPr>
              <w:spacing w:after="0" w:line="240" w:lineRule="auto"/>
              <w:rPr>
                <w:rFonts w:ascii="Arial" w:hAnsi="Arial" w:cs="Arial"/>
              </w:rPr>
            </w:pPr>
            <w:r w:rsidRPr="00842F6D">
              <w:rPr>
                <w:rFonts w:ascii="Arial" w:hAnsi="Arial" w:cs="Arial"/>
              </w:rPr>
              <w:t>Alcalá de Henares</w:t>
            </w:r>
          </w:p>
        </w:tc>
        <w:tc>
          <w:tcPr>
            <w:tcW w:w="2320" w:type="dxa"/>
            <w:tcBorders>
              <w:top w:val="nil"/>
              <w:left w:val="nil"/>
              <w:bottom w:val="single" w:sz="4" w:space="0" w:color="000000"/>
              <w:right w:val="single" w:sz="4" w:space="0" w:color="000000"/>
            </w:tcBorders>
            <w:shd w:val="clear" w:color="auto" w:fill="auto"/>
            <w:noWrap/>
            <w:vAlign w:val="center"/>
            <w:hideMark/>
          </w:tcPr>
          <w:p w14:paraId="5A52B768" w14:textId="77777777" w:rsidR="00A81F93" w:rsidRPr="00842F6D" w:rsidRDefault="00A81F93" w:rsidP="00C95E79">
            <w:pPr>
              <w:spacing w:after="0" w:line="240" w:lineRule="auto"/>
              <w:jc w:val="center"/>
              <w:rPr>
                <w:rFonts w:ascii="Arial" w:hAnsi="Arial" w:cs="Arial"/>
              </w:rPr>
            </w:pPr>
            <w:r w:rsidRPr="00842F6D">
              <w:rPr>
                <w:rFonts w:ascii="Arial" w:hAnsi="Arial" w:cs="Arial"/>
              </w:rPr>
              <w:t>5</w:t>
            </w:r>
          </w:p>
        </w:tc>
        <w:tc>
          <w:tcPr>
            <w:tcW w:w="1171" w:type="dxa"/>
            <w:tcBorders>
              <w:top w:val="nil"/>
              <w:left w:val="nil"/>
              <w:bottom w:val="single" w:sz="4" w:space="0" w:color="000000"/>
              <w:right w:val="single" w:sz="4" w:space="0" w:color="000000"/>
            </w:tcBorders>
            <w:vAlign w:val="center"/>
          </w:tcPr>
          <w:p w14:paraId="3252FAE2"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6156B6F" w14:textId="77777777" w:rsidR="00A81F93" w:rsidRPr="00C7026A" w:rsidRDefault="00A81F93" w:rsidP="00C95E79">
            <w:pPr>
              <w:spacing w:after="0"/>
              <w:rPr>
                <w:rFonts w:ascii="Arial" w:hAnsi="Arial" w:cs="Arial"/>
              </w:rPr>
            </w:pPr>
          </w:p>
        </w:tc>
      </w:tr>
      <w:tr w:rsidR="00A81F93" w14:paraId="0E2CA4E8" w14:textId="7EC73C70"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176E8FD" w14:textId="77777777" w:rsidR="00A81F93" w:rsidRPr="00842F6D" w:rsidRDefault="00A81F93" w:rsidP="00C95E79">
            <w:pPr>
              <w:spacing w:after="0" w:line="240" w:lineRule="auto"/>
              <w:rPr>
                <w:rFonts w:ascii="Arial" w:hAnsi="Arial" w:cs="Arial"/>
              </w:rPr>
            </w:pPr>
            <w:r w:rsidRPr="00842F6D">
              <w:rPr>
                <w:rFonts w:ascii="Arial" w:hAnsi="Arial" w:cs="Arial"/>
              </w:rPr>
              <w:t>La Gineta A</w:t>
            </w:r>
          </w:p>
        </w:tc>
        <w:tc>
          <w:tcPr>
            <w:tcW w:w="2320" w:type="dxa"/>
            <w:tcBorders>
              <w:top w:val="nil"/>
              <w:left w:val="nil"/>
              <w:bottom w:val="single" w:sz="4" w:space="0" w:color="000000"/>
              <w:right w:val="single" w:sz="4" w:space="0" w:color="000000"/>
            </w:tcBorders>
            <w:shd w:val="clear" w:color="auto" w:fill="auto"/>
            <w:noWrap/>
            <w:vAlign w:val="center"/>
            <w:hideMark/>
          </w:tcPr>
          <w:p w14:paraId="39D504B5" w14:textId="77777777" w:rsidR="00A81F93" w:rsidRPr="00842F6D" w:rsidRDefault="00A81F93" w:rsidP="00C95E79">
            <w:pPr>
              <w:spacing w:after="0" w:line="240" w:lineRule="auto"/>
              <w:jc w:val="center"/>
              <w:rPr>
                <w:rFonts w:ascii="Arial" w:hAnsi="Arial" w:cs="Arial"/>
              </w:rPr>
            </w:pPr>
            <w:r w:rsidRPr="00842F6D">
              <w:rPr>
                <w:rFonts w:ascii="Arial" w:hAnsi="Arial" w:cs="Arial"/>
              </w:rPr>
              <w:t>6A</w:t>
            </w:r>
          </w:p>
        </w:tc>
        <w:tc>
          <w:tcPr>
            <w:tcW w:w="1171" w:type="dxa"/>
            <w:tcBorders>
              <w:top w:val="nil"/>
              <w:left w:val="nil"/>
              <w:bottom w:val="single" w:sz="4" w:space="0" w:color="000000"/>
              <w:right w:val="single" w:sz="4" w:space="0" w:color="000000"/>
            </w:tcBorders>
            <w:vAlign w:val="center"/>
          </w:tcPr>
          <w:p w14:paraId="3C22629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C66A0F4" w14:textId="77777777" w:rsidR="00A81F93" w:rsidRPr="00C7026A" w:rsidRDefault="00A81F93" w:rsidP="00C95E79">
            <w:pPr>
              <w:spacing w:after="0"/>
              <w:rPr>
                <w:rFonts w:ascii="Arial" w:hAnsi="Arial" w:cs="Arial"/>
              </w:rPr>
            </w:pPr>
          </w:p>
        </w:tc>
      </w:tr>
      <w:tr w:rsidR="00A81F93" w14:paraId="544E9F7A" w14:textId="48398BAE"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1BF034A" w14:textId="77777777" w:rsidR="00A81F93" w:rsidRPr="00842F6D" w:rsidRDefault="00A81F93" w:rsidP="00C95E79">
            <w:pPr>
              <w:spacing w:after="0" w:line="240" w:lineRule="auto"/>
              <w:rPr>
                <w:rFonts w:ascii="Arial" w:hAnsi="Arial" w:cs="Arial"/>
              </w:rPr>
            </w:pPr>
            <w:r w:rsidRPr="00842F6D">
              <w:rPr>
                <w:rFonts w:ascii="Arial" w:hAnsi="Arial" w:cs="Arial"/>
              </w:rPr>
              <w:t>La Gineta B</w:t>
            </w:r>
          </w:p>
        </w:tc>
        <w:tc>
          <w:tcPr>
            <w:tcW w:w="2320" w:type="dxa"/>
            <w:tcBorders>
              <w:top w:val="nil"/>
              <w:left w:val="nil"/>
              <w:bottom w:val="single" w:sz="4" w:space="0" w:color="000000"/>
              <w:right w:val="single" w:sz="4" w:space="0" w:color="000000"/>
            </w:tcBorders>
            <w:shd w:val="clear" w:color="auto" w:fill="auto"/>
            <w:noWrap/>
            <w:vAlign w:val="center"/>
            <w:hideMark/>
          </w:tcPr>
          <w:p w14:paraId="77EE11C2" w14:textId="77777777" w:rsidR="00A81F93" w:rsidRPr="00842F6D" w:rsidRDefault="00A81F93" w:rsidP="00C95E79">
            <w:pPr>
              <w:spacing w:after="0" w:line="240" w:lineRule="auto"/>
              <w:jc w:val="center"/>
              <w:rPr>
                <w:rFonts w:ascii="Arial" w:hAnsi="Arial" w:cs="Arial"/>
              </w:rPr>
            </w:pPr>
            <w:r w:rsidRPr="00842F6D">
              <w:rPr>
                <w:rFonts w:ascii="Arial" w:hAnsi="Arial" w:cs="Arial"/>
              </w:rPr>
              <w:t>6B</w:t>
            </w:r>
          </w:p>
        </w:tc>
        <w:tc>
          <w:tcPr>
            <w:tcW w:w="1171" w:type="dxa"/>
            <w:tcBorders>
              <w:top w:val="nil"/>
              <w:left w:val="nil"/>
              <w:bottom w:val="single" w:sz="4" w:space="0" w:color="000000"/>
              <w:right w:val="single" w:sz="4" w:space="0" w:color="000000"/>
            </w:tcBorders>
            <w:vAlign w:val="center"/>
          </w:tcPr>
          <w:p w14:paraId="032C448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2B06049" w14:textId="77777777" w:rsidR="00A81F93" w:rsidRPr="00C7026A" w:rsidRDefault="00A81F93" w:rsidP="00C95E79">
            <w:pPr>
              <w:spacing w:after="0"/>
              <w:rPr>
                <w:rFonts w:ascii="Arial" w:hAnsi="Arial" w:cs="Arial"/>
              </w:rPr>
            </w:pPr>
          </w:p>
        </w:tc>
      </w:tr>
      <w:tr w:rsidR="00A81F93" w14:paraId="62C2AA84" w14:textId="236AB4B3"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748E562" w14:textId="77777777" w:rsidR="00A81F93" w:rsidRPr="00842F6D" w:rsidRDefault="00A81F93" w:rsidP="00C95E79">
            <w:pPr>
              <w:spacing w:after="0" w:line="240" w:lineRule="auto"/>
              <w:rPr>
                <w:rFonts w:ascii="Arial" w:hAnsi="Arial" w:cs="Arial"/>
              </w:rPr>
            </w:pPr>
            <w:r w:rsidRPr="00842F6D">
              <w:rPr>
                <w:rFonts w:ascii="Arial" w:hAnsi="Arial" w:cs="Arial"/>
              </w:rPr>
              <w:t>Torrejón de Ardoz-Hospital A</w:t>
            </w:r>
          </w:p>
        </w:tc>
        <w:tc>
          <w:tcPr>
            <w:tcW w:w="2320" w:type="dxa"/>
            <w:tcBorders>
              <w:top w:val="nil"/>
              <w:left w:val="nil"/>
              <w:bottom w:val="single" w:sz="4" w:space="0" w:color="000000"/>
              <w:right w:val="single" w:sz="4" w:space="0" w:color="000000"/>
            </w:tcBorders>
            <w:shd w:val="clear" w:color="auto" w:fill="auto"/>
            <w:noWrap/>
            <w:vAlign w:val="center"/>
            <w:hideMark/>
          </w:tcPr>
          <w:p w14:paraId="7294DE2E" w14:textId="77777777" w:rsidR="00A81F93" w:rsidRPr="00842F6D" w:rsidRDefault="00A81F93" w:rsidP="00C95E79">
            <w:pPr>
              <w:spacing w:after="0" w:line="240" w:lineRule="auto"/>
              <w:jc w:val="center"/>
              <w:rPr>
                <w:rFonts w:ascii="Arial" w:hAnsi="Arial" w:cs="Arial"/>
              </w:rPr>
            </w:pPr>
            <w:r w:rsidRPr="00842F6D">
              <w:rPr>
                <w:rFonts w:ascii="Arial" w:hAnsi="Arial" w:cs="Arial"/>
              </w:rPr>
              <w:t>7A</w:t>
            </w:r>
          </w:p>
        </w:tc>
        <w:tc>
          <w:tcPr>
            <w:tcW w:w="1171" w:type="dxa"/>
            <w:tcBorders>
              <w:top w:val="nil"/>
              <w:left w:val="nil"/>
              <w:bottom w:val="single" w:sz="4" w:space="0" w:color="000000"/>
              <w:right w:val="single" w:sz="4" w:space="0" w:color="000000"/>
            </w:tcBorders>
            <w:vAlign w:val="center"/>
          </w:tcPr>
          <w:p w14:paraId="541C7509"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FA30B3F" w14:textId="77777777" w:rsidR="00A81F93" w:rsidRPr="00C7026A" w:rsidRDefault="00A81F93" w:rsidP="00C95E79">
            <w:pPr>
              <w:spacing w:after="0"/>
              <w:rPr>
                <w:rFonts w:ascii="Arial" w:hAnsi="Arial" w:cs="Arial"/>
              </w:rPr>
            </w:pPr>
          </w:p>
        </w:tc>
      </w:tr>
      <w:tr w:rsidR="00A81F93" w14:paraId="78D4EE53" w14:textId="3CF35005"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1147865" w14:textId="77777777" w:rsidR="00A81F93" w:rsidRPr="00842F6D" w:rsidRDefault="00A81F93" w:rsidP="00C95E79">
            <w:pPr>
              <w:spacing w:after="0" w:line="240" w:lineRule="auto"/>
              <w:rPr>
                <w:rFonts w:ascii="Arial" w:hAnsi="Arial" w:cs="Arial"/>
              </w:rPr>
            </w:pPr>
            <w:r w:rsidRPr="00842F6D">
              <w:rPr>
                <w:rFonts w:ascii="Arial" w:hAnsi="Arial" w:cs="Arial"/>
              </w:rPr>
              <w:t>Torrejón de Ardoz-Hospital B</w:t>
            </w:r>
          </w:p>
        </w:tc>
        <w:tc>
          <w:tcPr>
            <w:tcW w:w="2320" w:type="dxa"/>
            <w:tcBorders>
              <w:top w:val="nil"/>
              <w:left w:val="nil"/>
              <w:bottom w:val="single" w:sz="4" w:space="0" w:color="000000"/>
              <w:right w:val="single" w:sz="4" w:space="0" w:color="000000"/>
            </w:tcBorders>
            <w:shd w:val="clear" w:color="auto" w:fill="auto"/>
            <w:noWrap/>
            <w:vAlign w:val="center"/>
            <w:hideMark/>
          </w:tcPr>
          <w:p w14:paraId="695BB0DA" w14:textId="77777777" w:rsidR="00A81F93" w:rsidRPr="00842F6D" w:rsidRDefault="00A81F93" w:rsidP="00C95E79">
            <w:pPr>
              <w:spacing w:after="0" w:line="240" w:lineRule="auto"/>
              <w:jc w:val="center"/>
              <w:rPr>
                <w:rFonts w:ascii="Arial" w:hAnsi="Arial" w:cs="Arial"/>
              </w:rPr>
            </w:pPr>
            <w:r w:rsidRPr="00842F6D">
              <w:rPr>
                <w:rFonts w:ascii="Arial" w:hAnsi="Arial" w:cs="Arial"/>
              </w:rPr>
              <w:t>7B</w:t>
            </w:r>
          </w:p>
        </w:tc>
        <w:tc>
          <w:tcPr>
            <w:tcW w:w="1171" w:type="dxa"/>
            <w:tcBorders>
              <w:top w:val="nil"/>
              <w:left w:val="nil"/>
              <w:bottom w:val="single" w:sz="4" w:space="0" w:color="000000"/>
              <w:right w:val="single" w:sz="4" w:space="0" w:color="000000"/>
            </w:tcBorders>
            <w:vAlign w:val="center"/>
          </w:tcPr>
          <w:p w14:paraId="7D9C8631"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D51AB61" w14:textId="77777777" w:rsidR="00A81F93" w:rsidRPr="00C7026A" w:rsidRDefault="00A81F93" w:rsidP="00C95E79">
            <w:pPr>
              <w:spacing w:after="0"/>
              <w:rPr>
                <w:rFonts w:ascii="Arial" w:hAnsi="Arial" w:cs="Arial"/>
              </w:rPr>
            </w:pPr>
          </w:p>
        </w:tc>
      </w:tr>
      <w:tr w:rsidR="00A81F93" w14:paraId="17517E02" w14:textId="212880BB"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BC7CEFB" w14:textId="77777777" w:rsidR="00A81F93" w:rsidRPr="00842F6D" w:rsidRDefault="00A81F93" w:rsidP="00C95E79">
            <w:pPr>
              <w:spacing w:after="0" w:line="240" w:lineRule="auto"/>
              <w:rPr>
                <w:rFonts w:ascii="Arial" w:hAnsi="Arial" w:cs="Arial"/>
              </w:rPr>
            </w:pPr>
            <w:r w:rsidRPr="00842F6D">
              <w:rPr>
                <w:rFonts w:ascii="Arial" w:hAnsi="Arial" w:cs="Arial"/>
              </w:rPr>
              <w:t>Torrejón de Ardoz</w:t>
            </w:r>
          </w:p>
        </w:tc>
        <w:tc>
          <w:tcPr>
            <w:tcW w:w="2320" w:type="dxa"/>
            <w:tcBorders>
              <w:top w:val="nil"/>
              <w:left w:val="nil"/>
              <w:bottom w:val="single" w:sz="4" w:space="0" w:color="000000"/>
              <w:right w:val="single" w:sz="4" w:space="0" w:color="000000"/>
            </w:tcBorders>
            <w:shd w:val="clear" w:color="auto" w:fill="auto"/>
            <w:noWrap/>
            <w:vAlign w:val="center"/>
            <w:hideMark/>
          </w:tcPr>
          <w:p w14:paraId="5B5C2B27" w14:textId="77777777" w:rsidR="00A81F93" w:rsidRPr="00842F6D" w:rsidRDefault="00A81F93" w:rsidP="00C95E79">
            <w:pPr>
              <w:spacing w:after="0" w:line="240" w:lineRule="auto"/>
              <w:jc w:val="center"/>
              <w:rPr>
                <w:rFonts w:ascii="Arial" w:hAnsi="Arial" w:cs="Arial"/>
              </w:rPr>
            </w:pPr>
            <w:r w:rsidRPr="00842F6D">
              <w:rPr>
                <w:rFonts w:ascii="Arial" w:hAnsi="Arial" w:cs="Arial"/>
              </w:rPr>
              <w:t>8</w:t>
            </w:r>
          </w:p>
        </w:tc>
        <w:tc>
          <w:tcPr>
            <w:tcW w:w="1171" w:type="dxa"/>
            <w:tcBorders>
              <w:top w:val="nil"/>
              <w:left w:val="nil"/>
              <w:bottom w:val="single" w:sz="4" w:space="0" w:color="000000"/>
              <w:right w:val="single" w:sz="4" w:space="0" w:color="000000"/>
            </w:tcBorders>
            <w:vAlign w:val="center"/>
          </w:tcPr>
          <w:p w14:paraId="79F06B4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9DF4D44" w14:textId="77777777" w:rsidR="00A81F93" w:rsidRPr="00C7026A" w:rsidRDefault="00A81F93" w:rsidP="00C95E79">
            <w:pPr>
              <w:spacing w:after="0"/>
              <w:rPr>
                <w:rFonts w:ascii="Arial" w:hAnsi="Arial" w:cs="Arial"/>
              </w:rPr>
            </w:pPr>
          </w:p>
        </w:tc>
      </w:tr>
      <w:tr w:rsidR="00A81F93" w14:paraId="15327839" w14:textId="76A4008B"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C5BD125" w14:textId="77777777" w:rsidR="00A81F93" w:rsidRPr="00842F6D" w:rsidRDefault="00A81F93" w:rsidP="00C95E79">
            <w:pPr>
              <w:spacing w:after="0" w:line="240" w:lineRule="auto"/>
              <w:rPr>
                <w:rFonts w:ascii="Arial" w:hAnsi="Arial" w:cs="Arial"/>
              </w:rPr>
            </w:pPr>
            <w:r w:rsidRPr="00842F6D">
              <w:rPr>
                <w:rFonts w:ascii="Arial" w:hAnsi="Arial" w:cs="Arial"/>
              </w:rPr>
              <w:t>San Fernando de Henares</w:t>
            </w:r>
          </w:p>
        </w:tc>
        <w:tc>
          <w:tcPr>
            <w:tcW w:w="2320" w:type="dxa"/>
            <w:tcBorders>
              <w:top w:val="nil"/>
              <w:left w:val="nil"/>
              <w:bottom w:val="single" w:sz="4" w:space="0" w:color="000000"/>
              <w:right w:val="single" w:sz="4" w:space="0" w:color="000000"/>
            </w:tcBorders>
            <w:shd w:val="clear" w:color="auto" w:fill="auto"/>
            <w:noWrap/>
            <w:vAlign w:val="center"/>
            <w:hideMark/>
          </w:tcPr>
          <w:p w14:paraId="597337AE" w14:textId="77777777" w:rsidR="00A81F93" w:rsidRPr="00842F6D" w:rsidRDefault="00A81F93" w:rsidP="00C95E79">
            <w:pPr>
              <w:spacing w:after="0" w:line="240" w:lineRule="auto"/>
              <w:jc w:val="center"/>
              <w:rPr>
                <w:rFonts w:ascii="Arial" w:hAnsi="Arial" w:cs="Arial"/>
              </w:rPr>
            </w:pPr>
            <w:r w:rsidRPr="00842F6D">
              <w:rPr>
                <w:rFonts w:ascii="Arial" w:hAnsi="Arial" w:cs="Arial"/>
              </w:rPr>
              <w:t>9</w:t>
            </w:r>
          </w:p>
        </w:tc>
        <w:tc>
          <w:tcPr>
            <w:tcW w:w="1171" w:type="dxa"/>
            <w:tcBorders>
              <w:top w:val="nil"/>
              <w:left w:val="nil"/>
              <w:bottom w:val="single" w:sz="4" w:space="0" w:color="000000"/>
              <w:right w:val="single" w:sz="4" w:space="0" w:color="000000"/>
            </w:tcBorders>
            <w:vAlign w:val="center"/>
          </w:tcPr>
          <w:p w14:paraId="342BF3BD"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CB5C258" w14:textId="77777777" w:rsidR="00A81F93" w:rsidRPr="00C7026A" w:rsidRDefault="00A81F93" w:rsidP="00C95E79">
            <w:pPr>
              <w:spacing w:after="0"/>
              <w:rPr>
                <w:rFonts w:ascii="Arial" w:hAnsi="Arial" w:cs="Arial"/>
              </w:rPr>
            </w:pPr>
          </w:p>
        </w:tc>
      </w:tr>
      <w:tr w:rsidR="00A81F93" w14:paraId="0C921A73" w14:textId="33ED6889"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C3ADF06" w14:textId="77777777" w:rsidR="00A81F93" w:rsidRPr="00842F6D" w:rsidRDefault="00A81F93" w:rsidP="00C95E79">
            <w:pPr>
              <w:spacing w:after="0" w:line="240" w:lineRule="auto"/>
              <w:rPr>
                <w:rFonts w:ascii="Arial" w:hAnsi="Arial" w:cs="Arial"/>
              </w:rPr>
            </w:pPr>
            <w:r w:rsidRPr="00842F6D">
              <w:rPr>
                <w:rFonts w:ascii="Arial" w:hAnsi="Arial" w:cs="Arial"/>
              </w:rPr>
              <w:t>Coslada A</w:t>
            </w:r>
          </w:p>
        </w:tc>
        <w:tc>
          <w:tcPr>
            <w:tcW w:w="2320" w:type="dxa"/>
            <w:tcBorders>
              <w:top w:val="nil"/>
              <w:left w:val="nil"/>
              <w:bottom w:val="single" w:sz="4" w:space="0" w:color="000000"/>
              <w:right w:val="single" w:sz="4" w:space="0" w:color="000000"/>
            </w:tcBorders>
            <w:shd w:val="clear" w:color="auto" w:fill="auto"/>
            <w:noWrap/>
            <w:vAlign w:val="center"/>
            <w:hideMark/>
          </w:tcPr>
          <w:p w14:paraId="098ACB7D" w14:textId="77777777" w:rsidR="00A81F93" w:rsidRPr="00842F6D" w:rsidRDefault="00A81F93" w:rsidP="00C95E79">
            <w:pPr>
              <w:spacing w:after="0" w:line="240" w:lineRule="auto"/>
              <w:jc w:val="center"/>
              <w:rPr>
                <w:rFonts w:ascii="Arial" w:hAnsi="Arial" w:cs="Arial"/>
              </w:rPr>
            </w:pPr>
            <w:r w:rsidRPr="00842F6D">
              <w:rPr>
                <w:rFonts w:ascii="Arial" w:hAnsi="Arial" w:cs="Arial"/>
              </w:rPr>
              <w:t>10A</w:t>
            </w:r>
          </w:p>
        </w:tc>
        <w:tc>
          <w:tcPr>
            <w:tcW w:w="1171" w:type="dxa"/>
            <w:tcBorders>
              <w:top w:val="nil"/>
              <w:left w:val="nil"/>
              <w:bottom w:val="single" w:sz="4" w:space="0" w:color="000000"/>
              <w:right w:val="single" w:sz="4" w:space="0" w:color="000000"/>
            </w:tcBorders>
            <w:vAlign w:val="center"/>
          </w:tcPr>
          <w:p w14:paraId="2CAD39E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5D01CF2" w14:textId="77777777" w:rsidR="00A81F93" w:rsidRPr="00C7026A" w:rsidRDefault="00A81F93" w:rsidP="00C95E79">
            <w:pPr>
              <w:spacing w:after="0"/>
              <w:rPr>
                <w:rFonts w:ascii="Arial" w:hAnsi="Arial" w:cs="Arial"/>
              </w:rPr>
            </w:pPr>
          </w:p>
        </w:tc>
      </w:tr>
      <w:tr w:rsidR="00A81F93" w14:paraId="7A95F52F" w14:textId="0BF34D34"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C0D599C" w14:textId="77777777" w:rsidR="00A81F93" w:rsidRPr="00842F6D" w:rsidRDefault="00A81F93" w:rsidP="00C95E79">
            <w:pPr>
              <w:spacing w:after="0" w:line="240" w:lineRule="auto"/>
              <w:rPr>
                <w:rFonts w:ascii="Arial" w:hAnsi="Arial" w:cs="Arial"/>
              </w:rPr>
            </w:pPr>
            <w:r w:rsidRPr="00842F6D">
              <w:rPr>
                <w:rFonts w:ascii="Arial" w:hAnsi="Arial" w:cs="Arial"/>
              </w:rPr>
              <w:t>Coslada B</w:t>
            </w:r>
          </w:p>
        </w:tc>
        <w:tc>
          <w:tcPr>
            <w:tcW w:w="2320" w:type="dxa"/>
            <w:tcBorders>
              <w:top w:val="nil"/>
              <w:left w:val="nil"/>
              <w:bottom w:val="single" w:sz="4" w:space="0" w:color="000000"/>
              <w:right w:val="single" w:sz="4" w:space="0" w:color="000000"/>
            </w:tcBorders>
            <w:shd w:val="clear" w:color="auto" w:fill="auto"/>
            <w:noWrap/>
            <w:vAlign w:val="center"/>
            <w:hideMark/>
          </w:tcPr>
          <w:p w14:paraId="0733997B" w14:textId="77777777" w:rsidR="00A81F93" w:rsidRPr="00842F6D" w:rsidRDefault="00A81F93" w:rsidP="00C95E79">
            <w:pPr>
              <w:spacing w:after="0" w:line="240" w:lineRule="auto"/>
              <w:jc w:val="center"/>
              <w:rPr>
                <w:rFonts w:ascii="Arial" w:hAnsi="Arial" w:cs="Arial"/>
              </w:rPr>
            </w:pPr>
            <w:r w:rsidRPr="00842F6D">
              <w:rPr>
                <w:rFonts w:ascii="Arial" w:hAnsi="Arial" w:cs="Arial"/>
              </w:rPr>
              <w:t>10B</w:t>
            </w:r>
          </w:p>
        </w:tc>
        <w:tc>
          <w:tcPr>
            <w:tcW w:w="1171" w:type="dxa"/>
            <w:tcBorders>
              <w:top w:val="nil"/>
              <w:left w:val="nil"/>
              <w:bottom w:val="single" w:sz="4" w:space="0" w:color="000000"/>
              <w:right w:val="single" w:sz="4" w:space="0" w:color="000000"/>
            </w:tcBorders>
            <w:vAlign w:val="center"/>
          </w:tcPr>
          <w:p w14:paraId="6193B50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FE57CD7" w14:textId="77777777" w:rsidR="00A81F93" w:rsidRPr="00C7026A" w:rsidRDefault="00A81F93" w:rsidP="00C95E79">
            <w:pPr>
              <w:spacing w:after="0"/>
              <w:rPr>
                <w:rFonts w:ascii="Arial" w:hAnsi="Arial" w:cs="Arial"/>
              </w:rPr>
            </w:pPr>
          </w:p>
        </w:tc>
      </w:tr>
      <w:tr w:rsidR="00A81F93" w14:paraId="1793BA7A" w14:textId="71F2F960"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5EC0C20" w14:textId="77777777" w:rsidR="00A81F93" w:rsidRPr="00842F6D" w:rsidRDefault="00A81F93" w:rsidP="00C95E79">
            <w:pPr>
              <w:spacing w:after="0" w:line="240" w:lineRule="auto"/>
              <w:rPr>
                <w:rFonts w:ascii="Arial" w:hAnsi="Arial" w:cs="Arial"/>
              </w:rPr>
            </w:pPr>
            <w:r w:rsidRPr="00842F6D">
              <w:rPr>
                <w:rFonts w:ascii="Arial" w:hAnsi="Arial" w:cs="Arial"/>
              </w:rPr>
              <w:t>Arganda A</w:t>
            </w:r>
          </w:p>
        </w:tc>
        <w:tc>
          <w:tcPr>
            <w:tcW w:w="2320" w:type="dxa"/>
            <w:tcBorders>
              <w:top w:val="nil"/>
              <w:left w:val="nil"/>
              <w:bottom w:val="single" w:sz="4" w:space="0" w:color="000000"/>
              <w:right w:val="single" w:sz="4" w:space="0" w:color="000000"/>
            </w:tcBorders>
            <w:shd w:val="clear" w:color="auto" w:fill="auto"/>
            <w:noWrap/>
            <w:vAlign w:val="center"/>
            <w:hideMark/>
          </w:tcPr>
          <w:p w14:paraId="2B9A11CD" w14:textId="77777777" w:rsidR="00A81F93" w:rsidRPr="00842F6D" w:rsidRDefault="00A81F93" w:rsidP="00C95E79">
            <w:pPr>
              <w:spacing w:after="0" w:line="240" w:lineRule="auto"/>
              <w:jc w:val="center"/>
              <w:rPr>
                <w:rFonts w:ascii="Arial" w:hAnsi="Arial" w:cs="Arial"/>
              </w:rPr>
            </w:pPr>
            <w:r w:rsidRPr="00842F6D">
              <w:rPr>
                <w:rFonts w:ascii="Arial" w:hAnsi="Arial" w:cs="Arial"/>
              </w:rPr>
              <w:t>11A</w:t>
            </w:r>
          </w:p>
        </w:tc>
        <w:tc>
          <w:tcPr>
            <w:tcW w:w="1171" w:type="dxa"/>
            <w:tcBorders>
              <w:top w:val="nil"/>
              <w:left w:val="nil"/>
              <w:bottom w:val="single" w:sz="4" w:space="0" w:color="000000"/>
              <w:right w:val="single" w:sz="4" w:space="0" w:color="000000"/>
            </w:tcBorders>
            <w:vAlign w:val="center"/>
          </w:tcPr>
          <w:p w14:paraId="50A9A7B5"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155DDB3" w14:textId="77777777" w:rsidR="00A81F93" w:rsidRPr="00C7026A" w:rsidRDefault="00A81F93" w:rsidP="00C95E79">
            <w:pPr>
              <w:spacing w:after="0"/>
              <w:rPr>
                <w:rFonts w:ascii="Arial" w:hAnsi="Arial" w:cs="Arial"/>
              </w:rPr>
            </w:pPr>
          </w:p>
        </w:tc>
      </w:tr>
      <w:tr w:rsidR="00A81F93" w14:paraId="758C7E89" w14:textId="2626DF64"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9658721" w14:textId="77777777" w:rsidR="00A81F93" w:rsidRPr="00842F6D" w:rsidRDefault="00A81F93" w:rsidP="00C95E79">
            <w:pPr>
              <w:spacing w:after="0" w:line="240" w:lineRule="auto"/>
              <w:rPr>
                <w:rFonts w:ascii="Arial" w:hAnsi="Arial" w:cs="Arial"/>
              </w:rPr>
            </w:pPr>
            <w:r w:rsidRPr="00842F6D">
              <w:rPr>
                <w:rFonts w:ascii="Arial" w:hAnsi="Arial" w:cs="Arial"/>
              </w:rPr>
              <w:t>Arganda B</w:t>
            </w:r>
          </w:p>
        </w:tc>
        <w:tc>
          <w:tcPr>
            <w:tcW w:w="2320" w:type="dxa"/>
            <w:tcBorders>
              <w:top w:val="nil"/>
              <w:left w:val="nil"/>
              <w:bottom w:val="single" w:sz="4" w:space="0" w:color="000000"/>
              <w:right w:val="single" w:sz="4" w:space="0" w:color="000000"/>
            </w:tcBorders>
            <w:shd w:val="clear" w:color="auto" w:fill="auto"/>
            <w:noWrap/>
            <w:vAlign w:val="center"/>
            <w:hideMark/>
          </w:tcPr>
          <w:p w14:paraId="66FDC84A" w14:textId="77777777" w:rsidR="00A81F93" w:rsidRPr="00842F6D" w:rsidRDefault="00A81F93" w:rsidP="00C95E79">
            <w:pPr>
              <w:spacing w:after="0" w:line="240" w:lineRule="auto"/>
              <w:jc w:val="center"/>
              <w:rPr>
                <w:rFonts w:ascii="Arial" w:hAnsi="Arial" w:cs="Arial"/>
              </w:rPr>
            </w:pPr>
            <w:r w:rsidRPr="00842F6D">
              <w:rPr>
                <w:rFonts w:ascii="Arial" w:hAnsi="Arial" w:cs="Arial"/>
              </w:rPr>
              <w:t>11B</w:t>
            </w:r>
          </w:p>
        </w:tc>
        <w:tc>
          <w:tcPr>
            <w:tcW w:w="1171" w:type="dxa"/>
            <w:tcBorders>
              <w:top w:val="nil"/>
              <w:left w:val="nil"/>
              <w:bottom w:val="single" w:sz="4" w:space="0" w:color="000000"/>
              <w:right w:val="single" w:sz="4" w:space="0" w:color="000000"/>
            </w:tcBorders>
            <w:vAlign w:val="center"/>
          </w:tcPr>
          <w:p w14:paraId="30F9ADC7"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C54BE1E" w14:textId="77777777" w:rsidR="00A81F93" w:rsidRPr="00C7026A" w:rsidRDefault="00A81F93" w:rsidP="00C95E79">
            <w:pPr>
              <w:spacing w:after="0"/>
              <w:rPr>
                <w:rFonts w:ascii="Arial" w:hAnsi="Arial" w:cs="Arial"/>
              </w:rPr>
            </w:pPr>
          </w:p>
        </w:tc>
      </w:tr>
      <w:tr w:rsidR="00A81F93" w14:paraId="1C2078EB" w14:textId="1A0E66FB"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9DF4668" w14:textId="77777777" w:rsidR="00A81F93" w:rsidRPr="00842F6D" w:rsidRDefault="00A81F93" w:rsidP="00C95E79">
            <w:pPr>
              <w:spacing w:after="0" w:line="240" w:lineRule="auto"/>
              <w:rPr>
                <w:rFonts w:ascii="Arial" w:hAnsi="Arial" w:cs="Arial"/>
              </w:rPr>
            </w:pPr>
            <w:r w:rsidRPr="00842F6D">
              <w:rPr>
                <w:rFonts w:ascii="Arial" w:hAnsi="Arial" w:cs="Arial"/>
              </w:rPr>
              <w:t>Arganda C</w:t>
            </w:r>
          </w:p>
        </w:tc>
        <w:tc>
          <w:tcPr>
            <w:tcW w:w="2320" w:type="dxa"/>
            <w:tcBorders>
              <w:top w:val="nil"/>
              <w:left w:val="nil"/>
              <w:bottom w:val="single" w:sz="4" w:space="0" w:color="000000"/>
              <w:right w:val="single" w:sz="4" w:space="0" w:color="000000"/>
            </w:tcBorders>
            <w:shd w:val="clear" w:color="auto" w:fill="auto"/>
            <w:noWrap/>
            <w:vAlign w:val="center"/>
            <w:hideMark/>
          </w:tcPr>
          <w:p w14:paraId="759CC856" w14:textId="77777777" w:rsidR="00A81F93" w:rsidRPr="00842F6D" w:rsidRDefault="00A81F93" w:rsidP="00C95E79">
            <w:pPr>
              <w:spacing w:after="0" w:line="240" w:lineRule="auto"/>
              <w:jc w:val="center"/>
              <w:rPr>
                <w:rFonts w:ascii="Arial" w:hAnsi="Arial" w:cs="Arial"/>
              </w:rPr>
            </w:pPr>
            <w:r w:rsidRPr="00842F6D">
              <w:rPr>
                <w:rFonts w:ascii="Arial" w:hAnsi="Arial" w:cs="Arial"/>
              </w:rPr>
              <w:t>11C</w:t>
            </w:r>
          </w:p>
        </w:tc>
        <w:tc>
          <w:tcPr>
            <w:tcW w:w="1171" w:type="dxa"/>
            <w:tcBorders>
              <w:top w:val="nil"/>
              <w:left w:val="nil"/>
              <w:bottom w:val="single" w:sz="4" w:space="0" w:color="000000"/>
              <w:right w:val="single" w:sz="4" w:space="0" w:color="000000"/>
            </w:tcBorders>
            <w:vAlign w:val="center"/>
          </w:tcPr>
          <w:p w14:paraId="1ABE932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5917C1B" w14:textId="77777777" w:rsidR="00A81F93" w:rsidRPr="00C7026A" w:rsidRDefault="00A81F93" w:rsidP="00C95E79">
            <w:pPr>
              <w:spacing w:after="0"/>
              <w:rPr>
                <w:rFonts w:ascii="Arial" w:hAnsi="Arial" w:cs="Arial"/>
              </w:rPr>
            </w:pPr>
          </w:p>
        </w:tc>
      </w:tr>
      <w:tr w:rsidR="00A81F93" w14:paraId="760D5FA4" w14:textId="2952F83E"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4CB8DDD" w14:textId="77777777" w:rsidR="00A81F93" w:rsidRPr="00842F6D" w:rsidRDefault="00A81F93" w:rsidP="00C95E79">
            <w:pPr>
              <w:spacing w:after="0" w:line="240" w:lineRule="auto"/>
              <w:rPr>
                <w:rFonts w:ascii="Arial" w:hAnsi="Arial" w:cs="Arial"/>
              </w:rPr>
            </w:pPr>
            <w:r w:rsidRPr="00842F6D">
              <w:rPr>
                <w:rFonts w:ascii="Arial" w:hAnsi="Arial" w:cs="Arial"/>
              </w:rPr>
              <w:t>La Poveda</w:t>
            </w:r>
          </w:p>
        </w:tc>
        <w:tc>
          <w:tcPr>
            <w:tcW w:w="2320" w:type="dxa"/>
            <w:tcBorders>
              <w:top w:val="nil"/>
              <w:left w:val="nil"/>
              <w:bottom w:val="single" w:sz="4" w:space="0" w:color="000000"/>
              <w:right w:val="single" w:sz="4" w:space="0" w:color="000000"/>
            </w:tcBorders>
            <w:shd w:val="clear" w:color="auto" w:fill="auto"/>
            <w:noWrap/>
            <w:vAlign w:val="center"/>
            <w:hideMark/>
          </w:tcPr>
          <w:p w14:paraId="300E1D7F" w14:textId="77777777" w:rsidR="00A81F93" w:rsidRPr="00842F6D" w:rsidRDefault="00A81F93" w:rsidP="00C95E79">
            <w:pPr>
              <w:spacing w:after="0" w:line="240" w:lineRule="auto"/>
              <w:jc w:val="center"/>
              <w:rPr>
                <w:rFonts w:ascii="Arial" w:hAnsi="Arial" w:cs="Arial"/>
              </w:rPr>
            </w:pPr>
            <w:r w:rsidRPr="00842F6D">
              <w:rPr>
                <w:rFonts w:ascii="Arial" w:hAnsi="Arial" w:cs="Arial"/>
              </w:rPr>
              <w:t>12</w:t>
            </w:r>
          </w:p>
        </w:tc>
        <w:tc>
          <w:tcPr>
            <w:tcW w:w="1171" w:type="dxa"/>
            <w:tcBorders>
              <w:top w:val="nil"/>
              <w:left w:val="nil"/>
              <w:bottom w:val="single" w:sz="4" w:space="0" w:color="000000"/>
              <w:right w:val="single" w:sz="4" w:space="0" w:color="000000"/>
            </w:tcBorders>
            <w:vAlign w:val="center"/>
          </w:tcPr>
          <w:p w14:paraId="288E4C2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F0A3398" w14:textId="77777777" w:rsidR="00A81F93" w:rsidRPr="00C7026A" w:rsidRDefault="00A81F93" w:rsidP="00C95E79">
            <w:pPr>
              <w:spacing w:after="0"/>
              <w:rPr>
                <w:rFonts w:ascii="Arial" w:hAnsi="Arial" w:cs="Arial"/>
              </w:rPr>
            </w:pPr>
          </w:p>
        </w:tc>
      </w:tr>
      <w:tr w:rsidR="00A81F93" w14:paraId="5012DFA1" w14:textId="756A3C96"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A1B1C19" w14:textId="77777777" w:rsidR="00A81F93" w:rsidRPr="00842F6D" w:rsidRDefault="00A81F93" w:rsidP="00C95E79">
            <w:pPr>
              <w:spacing w:after="0" w:line="240" w:lineRule="auto"/>
              <w:rPr>
                <w:rFonts w:ascii="Arial" w:hAnsi="Arial" w:cs="Arial"/>
              </w:rPr>
            </w:pPr>
            <w:r w:rsidRPr="00842F6D">
              <w:rPr>
                <w:rFonts w:ascii="Arial" w:hAnsi="Arial" w:cs="Arial"/>
              </w:rPr>
              <w:t>Rivas Vaciamadrid</w:t>
            </w:r>
          </w:p>
        </w:tc>
        <w:tc>
          <w:tcPr>
            <w:tcW w:w="2320" w:type="dxa"/>
            <w:tcBorders>
              <w:top w:val="nil"/>
              <w:left w:val="nil"/>
              <w:bottom w:val="single" w:sz="4" w:space="0" w:color="000000"/>
              <w:right w:val="single" w:sz="4" w:space="0" w:color="000000"/>
            </w:tcBorders>
            <w:shd w:val="clear" w:color="auto" w:fill="auto"/>
            <w:noWrap/>
            <w:vAlign w:val="center"/>
            <w:hideMark/>
          </w:tcPr>
          <w:p w14:paraId="7D11DF4B" w14:textId="77777777" w:rsidR="00A81F93" w:rsidRPr="00842F6D" w:rsidRDefault="00A81F93" w:rsidP="00C95E79">
            <w:pPr>
              <w:spacing w:after="0" w:line="240" w:lineRule="auto"/>
              <w:jc w:val="center"/>
              <w:rPr>
                <w:rFonts w:ascii="Arial" w:hAnsi="Arial" w:cs="Arial"/>
              </w:rPr>
            </w:pPr>
            <w:r w:rsidRPr="00842F6D">
              <w:rPr>
                <w:rFonts w:ascii="Arial" w:hAnsi="Arial" w:cs="Arial"/>
              </w:rPr>
              <w:t>13</w:t>
            </w:r>
          </w:p>
        </w:tc>
        <w:tc>
          <w:tcPr>
            <w:tcW w:w="1171" w:type="dxa"/>
            <w:tcBorders>
              <w:top w:val="nil"/>
              <w:left w:val="nil"/>
              <w:bottom w:val="single" w:sz="4" w:space="0" w:color="000000"/>
              <w:right w:val="single" w:sz="4" w:space="0" w:color="000000"/>
            </w:tcBorders>
            <w:vAlign w:val="center"/>
          </w:tcPr>
          <w:p w14:paraId="31B035F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7A335C4" w14:textId="77777777" w:rsidR="00A81F93" w:rsidRPr="00C7026A" w:rsidRDefault="00A81F93" w:rsidP="00C95E79">
            <w:pPr>
              <w:spacing w:after="0"/>
              <w:rPr>
                <w:rFonts w:ascii="Arial" w:hAnsi="Arial" w:cs="Arial"/>
              </w:rPr>
            </w:pPr>
          </w:p>
        </w:tc>
      </w:tr>
      <w:tr w:rsidR="00A81F93" w14:paraId="3CBD33CF" w14:textId="1B5249A4"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F1A0557" w14:textId="77777777" w:rsidR="00A81F93" w:rsidRPr="00842F6D" w:rsidRDefault="00A81F93" w:rsidP="00C95E79">
            <w:pPr>
              <w:spacing w:after="0" w:line="240" w:lineRule="auto"/>
              <w:rPr>
                <w:rFonts w:ascii="Arial" w:hAnsi="Arial" w:cs="Arial"/>
              </w:rPr>
            </w:pPr>
            <w:r w:rsidRPr="00842F6D">
              <w:rPr>
                <w:rFonts w:ascii="Arial" w:hAnsi="Arial" w:cs="Arial"/>
              </w:rPr>
              <w:t>Rivas Futura A</w:t>
            </w:r>
          </w:p>
        </w:tc>
        <w:tc>
          <w:tcPr>
            <w:tcW w:w="2320" w:type="dxa"/>
            <w:tcBorders>
              <w:top w:val="nil"/>
              <w:left w:val="nil"/>
              <w:bottom w:val="single" w:sz="4" w:space="0" w:color="000000"/>
              <w:right w:val="single" w:sz="4" w:space="0" w:color="000000"/>
            </w:tcBorders>
            <w:shd w:val="clear" w:color="auto" w:fill="auto"/>
            <w:noWrap/>
            <w:vAlign w:val="center"/>
            <w:hideMark/>
          </w:tcPr>
          <w:p w14:paraId="244BE35A" w14:textId="77777777" w:rsidR="00A81F93" w:rsidRPr="00842F6D" w:rsidRDefault="00A81F93" w:rsidP="00C95E79">
            <w:pPr>
              <w:spacing w:after="0" w:line="240" w:lineRule="auto"/>
              <w:jc w:val="center"/>
              <w:rPr>
                <w:rFonts w:ascii="Arial" w:hAnsi="Arial" w:cs="Arial"/>
              </w:rPr>
            </w:pPr>
            <w:r w:rsidRPr="00842F6D">
              <w:rPr>
                <w:rFonts w:ascii="Arial" w:hAnsi="Arial" w:cs="Arial"/>
              </w:rPr>
              <w:t>14A</w:t>
            </w:r>
          </w:p>
        </w:tc>
        <w:tc>
          <w:tcPr>
            <w:tcW w:w="1171" w:type="dxa"/>
            <w:tcBorders>
              <w:top w:val="nil"/>
              <w:left w:val="nil"/>
              <w:bottom w:val="single" w:sz="4" w:space="0" w:color="000000"/>
              <w:right w:val="single" w:sz="4" w:space="0" w:color="000000"/>
            </w:tcBorders>
            <w:vAlign w:val="center"/>
          </w:tcPr>
          <w:p w14:paraId="0E5DBA35"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EDFDD36" w14:textId="77777777" w:rsidR="00A81F93" w:rsidRPr="00C7026A" w:rsidRDefault="00A81F93" w:rsidP="00C95E79">
            <w:pPr>
              <w:spacing w:after="0"/>
              <w:rPr>
                <w:rFonts w:ascii="Arial" w:hAnsi="Arial" w:cs="Arial"/>
              </w:rPr>
            </w:pPr>
          </w:p>
        </w:tc>
      </w:tr>
      <w:tr w:rsidR="00A81F93" w14:paraId="12326AFA" w14:textId="2D364925"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1795AA6" w14:textId="77777777" w:rsidR="00A81F93" w:rsidRPr="00842F6D" w:rsidRDefault="00A81F93" w:rsidP="00C95E79">
            <w:pPr>
              <w:spacing w:after="0" w:line="240" w:lineRule="auto"/>
              <w:rPr>
                <w:rFonts w:ascii="Arial" w:hAnsi="Arial" w:cs="Arial"/>
              </w:rPr>
            </w:pPr>
            <w:r w:rsidRPr="00842F6D">
              <w:rPr>
                <w:rFonts w:ascii="Arial" w:hAnsi="Arial" w:cs="Arial"/>
              </w:rPr>
              <w:t>Rivas Futura B</w:t>
            </w:r>
          </w:p>
        </w:tc>
        <w:tc>
          <w:tcPr>
            <w:tcW w:w="2320" w:type="dxa"/>
            <w:tcBorders>
              <w:top w:val="nil"/>
              <w:left w:val="nil"/>
              <w:bottom w:val="single" w:sz="4" w:space="0" w:color="000000"/>
              <w:right w:val="single" w:sz="4" w:space="0" w:color="000000"/>
            </w:tcBorders>
            <w:shd w:val="clear" w:color="auto" w:fill="auto"/>
            <w:noWrap/>
            <w:vAlign w:val="center"/>
            <w:hideMark/>
          </w:tcPr>
          <w:p w14:paraId="679772F6" w14:textId="77777777" w:rsidR="00A81F93" w:rsidRPr="00842F6D" w:rsidRDefault="00A81F93" w:rsidP="00C95E79">
            <w:pPr>
              <w:spacing w:after="0" w:line="240" w:lineRule="auto"/>
              <w:jc w:val="center"/>
              <w:rPr>
                <w:rFonts w:ascii="Arial" w:hAnsi="Arial" w:cs="Arial"/>
              </w:rPr>
            </w:pPr>
            <w:r w:rsidRPr="00842F6D">
              <w:rPr>
                <w:rFonts w:ascii="Arial" w:hAnsi="Arial" w:cs="Arial"/>
              </w:rPr>
              <w:t>14B</w:t>
            </w:r>
          </w:p>
        </w:tc>
        <w:tc>
          <w:tcPr>
            <w:tcW w:w="1171" w:type="dxa"/>
            <w:tcBorders>
              <w:top w:val="nil"/>
              <w:left w:val="nil"/>
              <w:bottom w:val="single" w:sz="4" w:space="0" w:color="000000"/>
              <w:right w:val="single" w:sz="4" w:space="0" w:color="000000"/>
            </w:tcBorders>
            <w:vAlign w:val="center"/>
          </w:tcPr>
          <w:p w14:paraId="38222D58"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6A0D2D5" w14:textId="77777777" w:rsidR="00A81F93" w:rsidRPr="00C7026A" w:rsidRDefault="00A81F93" w:rsidP="00C95E79">
            <w:pPr>
              <w:spacing w:after="0"/>
              <w:rPr>
                <w:rFonts w:ascii="Arial" w:hAnsi="Arial" w:cs="Arial"/>
              </w:rPr>
            </w:pPr>
          </w:p>
        </w:tc>
      </w:tr>
      <w:tr w:rsidR="00A81F93" w14:paraId="3D13F5EA" w14:textId="32C4E64F"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33EC2C7" w14:textId="77777777" w:rsidR="00A81F93" w:rsidRPr="00842F6D" w:rsidRDefault="00A81F93" w:rsidP="00C95E79">
            <w:pPr>
              <w:spacing w:after="0" w:line="240" w:lineRule="auto"/>
              <w:rPr>
                <w:rFonts w:ascii="Arial" w:hAnsi="Arial" w:cs="Arial"/>
              </w:rPr>
            </w:pPr>
            <w:r w:rsidRPr="00842F6D">
              <w:rPr>
                <w:rFonts w:ascii="Arial" w:hAnsi="Arial" w:cs="Arial"/>
              </w:rPr>
              <w:t>Rivas Urbanizaciones</w:t>
            </w:r>
          </w:p>
        </w:tc>
        <w:tc>
          <w:tcPr>
            <w:tcW w:w="2320" w:type="dxa"/>
            <w:tcBorders>
              <w:top w:val="nil"/>
              <w:left w:val="nil"/>
              <w:bottom w:val="single" w:sz="4" w:space="0" w:color="000000"/>
              <w:right w:val="single" w:sz="4" w:space="0" w:color="000000"/>
            </w:tcBorders>
            <w:shd w:val="clear" w:color="auto" w:fill="auto"/>
            <w:noWrap/>
            <w:vAlign w:val="center"/>
            <w:hideMark/>
          </w:tcPr>
          <w:p w14:paraId="09C30A7D" w14:textId="77777777" w:rsidR="00A81F93" w:rsidRPr="00842F6D" w:rsidRDefault="00A81F93" w:rsidP="00C95E79">
            <w:pPr>
              <w:spacing w:after="0" w:line="240" w:lineRule="auto"/>
              <w:jc w:val="center"/>
              <w:rPr>
                <w:rFonts w:ascii="Arial" w:hAnsi="Arial" w:cs="Arial"/>
              </w:rPr>
            </w:pPr>
            <w:r w:rsidRPr="00842F6D">
              <w:rPr>
                <w:rFonts w:ascii="Arial" w:hAnsi="Arial" w:cs="Arial"/>
              </w:rPr>
              <w:t>15</w:t>
            </w:r>
          </w:p>
        </w:tc>
        <w:tc>
          <w:tcPr>
            <w:tcW w:w="1171" w:type="dxa"/>
            <w:tcBorders>
              <w:top w:val="nil"/>
              <w:left w:val="nil"/>
              <w:bottom w:val="single" w:sz="4" w:space="0" w:color="000000"/>
              <w:right w:val="single" w:sz="4" w:space="0" w:color="000000"/>
            </w:tcBorders>
            <w:vAlign w:val="center"/>
          </w:tcPr>
          <w:p w14:paraId="1A7607B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6C42FA1" w14:textId="77777777" w:rsidR="00A81F93" w:rsidRPr="00C7026A" w:rsidRDefault="00A81F93" w:rsidP="00C95E79">
            <w:pPr>
              <w:spacing w:after="0"/>
              <w:rPr>
                <w:rFonts w:ascii="Arial" w:hAnsi="Arial" w:cs="Arial"/>
              </w:rPr>
            </w:pPr>
          </w:p>
        </w:tc>
      </w:tr>
      <w:tr w:rsidR="00A81F93" w14:paraId="2D9E6893" w14:textId="6F63FF8A"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1CDEF72" w14:textId="77777777" w:rsidR="00A81F93" w:rsidRPr="00842F6D" w:rsidRDefault="00A81F93" w:rsidP="00C95E79">
            <w:pPr>
              <w:spacing w:after="0" w:line="240" w:lineRule="auto"/>
              <w:rPr>
                <w:rFonts w:ascii="Arial" w:hAnsi="Arial" w:cs="Arial"/>
              </w:rPr>
            </w:pPr>
            <w:r w:rsidRPr="00842F6D">
              <w:rPr>
                <w:rFonts w:ascii="Arial" w:hAnsi="Arial" w:cs="Arial"/>
              </w:rPr>
              <w:t>Vicálvaro</w:t>
            </w:r>
          </w:p>
        </w:tc>
        <w:tc>
          <w:tcPr>
            <w:tcW w:w="2320" w:type="dxa"/>
            <w:tcBorders>
              <w:top w:val="nil"/>
              <w:left w:val="nil"/>
              <w:bottom w:val="single" w:sz="4" w:space="0" w:color="000000"/>
              <w:right w:val="single" w:sz="4" w:space="0" w:color="000000"/>
            </w:tcBorders>
            <w:shd w:val="clear" w:color="auto" w:fill="auto"/>
            <w:noWrap/>
            <w:vAlign w:val="center"/>
            <w:hideMark/>
          </w:tcPr>
          <w:p w14:paraId="1467AF4D" w14:textId="77777777" w:rsidR="00A81F93" w:rsidRPr="00842F6D" w:rsidRDefault="00A81F93" w:rsidP="00C95E79">
            <w:pPr>
              <w:spacing w:after="0" w:line="240" w:lineRule="auto"/>
              <w:jc w:val="center"/>
              <w:rPr>
                <w:rFonts w:ascii="Arial" w:hAnsi="Arial" w:cs="Arial"/>
              </w:rPr>
            </w:pPr>
            <w:r w:rsidRPr="00842F6D">
              <w:rPr>
                <w:rFonts w:ascii="Arial" w:hAnsi="Arial" w:cs="Arial"/>
              </w:rPr>
              <w:t>16</w:t>
            </w:r>
          </w:p>
        </w:tc>
        <w:tc>
          <w:tcPr>
            <w:tcW w:w="1171" w:type="dxa"/>
            <w:tcBorders>
              <w:top w:val="nil"/>
              <w:left w:val="nil"/>
              <w:bottom w:val="single" w:sz="4" w:space="0" w:color="000000"/>
              <w:right w:val="single" w:sz="4" w:space="0" w:color="000000"/>
            </w:tcBorders>
            <w:vAlign w:val="center"/>
          </w:tcPr>
          <w:p w14:paraId="68BCCA01"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A4F38FB" w14:textId="77777777" w:rsidR="00A81F93" w:rsidRPr="00C7026A" w:rsidRDefault="00A81F93" w:rsidP="00C95E79">
            <w:pPr>
              <w:spacing w:after="0"/>
              <w:rPr>
                <w:rFonts w:ascii="Arial" w:hAnsi="Arial" w:cs="Arial"/>
              </w:rPr>
            </w:pPr>
          </w:p>
        </w:tc>
      </w:tr>
      <w:tr w:rsidR="00A81F93" w14:paraId="0C0CE998" w14:textId="7C49EC17"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11E8B92" w14:textId="77777777" w:rsidR="00A81F93" w:rsidRPr="00842F6D" w:rsidRDefault="00A81F93" w:rsidP="00C95E79">
            <w:pPr>
              <w:spacing w:after="0" w:line="240" w:lineRule="auto"/>
              <w:rPr>
                <w:rFonts w:ascii="Arial" w:hAnsi="Arial" w:cs="Arial"/>
              </w:rPr>
            </w:pPr>
            <w:r w:rsidRPr="00842F6D">
              <w:rPr>
                <w:rFonts w:ascii="Arial" w:hAnsi="Arial" w:cs="Arial"/>
              </w:rPr>
              <w:t>Santa Eugenia</w:t>
            </w:r>
          </w:p>
        </w:tc>
        <w:tc>
          <w:tcPr>
            <w:tcW w:w="2320" w:type="dxa"/>
            <w:tcBorders>
              <w:top w:val="nil"/>
              <w:left w:val="nil"/>
              <w:bottom w:val="single" w:sz="4" w:space="0" w:color="000000"/>
              <w:right w:val="single" w:sz="4" w:space="0" w:color="000000"/>
            </w:tcBorders>
            <w:shd w:val="clear" w:color="auto" w:fill="auto"/>
            <w:noWrap/>
            <w:vAlign w:val="center"/>
            <w:hideMark/>
          </w:tcPr>
          <w:p w14:paraId="7BDD3468" w14:textId="77777777" w:rsidR="00A81F93" w:rsidRPr="00842F6D" w:rsidRDefault="00A81F93" w:rsidP="00C95E79">
            <w:pPr>
              <w:spacing w:after="0" w:line="240" w:lineRule="auto"/>
              <w:jc w:val="center"/>
              <w:rPr>
                <w:rFonts w:ascii="Arial" w:hAnsi="Arial" w:cs="Arial"/>
              </w:rPr>
            </w:pPr>
            <w:r w:rsidRPr="00842F6D">
              <w:rPr>
                <w:rFonts w:ascii="Arial" w:hAnsi="Arial" w:cs="Arial"/>
              </w:rPr>
              <w:t>17</w:t>
            </w:r>
          </w:p>
        </w:tc>
        <w:tc>
          <w:tcPr>
            <w:tcW w:w="1171" w:type="dxa"/>
            <w:tcBorders>
              <w:top w:val="nil"/>
              <w:left w:val="nil"/>
              <w:bottom w:val="single" w:sz="4" w:space="0" w:color="000000"/>
              <w:right w:val="single" w:sz="4" w:space="0" w:color="000000"/>
            </w:tcBorders>
            <w:vAlign w:val="center"/>
          </w:tcPr>
          <w:p w14:paraId="703067D9"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AF338AC" w14:textId="77777777" w:rsidR="00A81F93" w:rsidRPr="00C7026A" w:rsidRDefault="00A81F93" w:rsidP="00C95E79">
            <w:pPr>
              <w:spacing w:after="0"/>
              <w:rPr>
                <w:rFonts w:ascii="Arial" w:hAnsi="Arial" w:cs="Arial"/>
              </w:rPr>
            </w:pPr>
          </w:p>
        </w:tc>
      </w:tr>
      <w:tr w:rsidR="00A81F93" w14:paraId="525BDB84" w14:textId="1FD20450"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66A2623" w14:textId="77777777" w:rsidR="00A81F93" w:rsidRPr="00842F6D" w:rsidRDefault="00A81F93" w:rsidP="00C95E79">
            <w:pPr>
              <w:spacing w:after="0" w:line="240" w:lineRule="auto"/>
              <w:rPr>
                <w:rFonts w:ascii="Arial" w:hAnsi="Arial" w:cs="Arial"/>
              </w:rPr>
            </w:pPr>
            <w:r w:rsidRPr="00842F6D">
              <w:rPr>
                <w:rFonts w:ascii="Arial" w:hAnsi="Arial" w:cs="Arial"/>
              </w:rPr>
              <w:t>Vallecas-Sierra de Guadalupe</w:t>
            </w:r>
          </w:p>
        </w:tc>
        <w:tc>
          <w:tcPr>
            <w:tcW w:w="2320" w:type="dxa"/>
            <w:tcBorders>
              <w:top w:val="nil"/>
              <w:left w:val="nil"/>
              <w:bottom w:val="single" w:sz="4" w:space="0" w:color="000000"/>
              <w:right w:val="single" w:sz="4" w:space="0" w:color="000000"/>
            </w:tcBorders>
            <w:shd w:val="clear" w:color="auto" w:fill="auto"/>
            <w:noWrap/>
            <w:vAlign w:val="center"/>
            <w:hideMark/>
          </w:tcPr>
          <w:p w14:paraId="1145F638" w14:textId="77777777" w:rsidR="00A81F93" w:rsidRPr="00842F6D" w:rsidRDefault="00A81F93" w:rsidP="00C95E79">
            <w:pPr>
              <w:spacing w:after="0" w:line="240" w:lineRule="auto"/>
              <w:jc w:val="center"/>
              <w:rPr>
                <w:rFonts w:ascii="Arial" w:hAnsi="Arial" w:cs="Arial"/>
              </w:rPr>
            </w:pPr>
            <w:r w:rsidRPr="00842F6D">
              <w:rPr>
                <w:rFonts w:ascii="Arial" w:hAnsi="Arial" w:cs="Arial"/>
              </w:rPr>
              <w:t>18</w:t>
            </w:r>
          </w:p>
        </w:tc>
        <w:tc>
          <w:tcPr>
            <w:tcW w:w="1171" w:type="dxa"/>
            <w:tcBorders>
              <w:top w:val="nil"/>
              <w:left w:val="nil"/>
              <w:bottom w:val="single" w:sz="4" w:space="0" w:color="000000"/>
              <w:right w:val="single" w:sz="4" w:space="0" w:color="000000"/>
            </w:tcBorders>
            <w:vAlign w:val="center"/>
          </w:tcPr>
          <w:p w14:paraId="44036C3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6FC4522" w14:textId="77777777" w:rsidR="00A81F93" w:rsidRPr="00C7026A" w:rsidRDefault="00A81F93" w:rsidP="00C95E79">
            <w:pPr>
              <w:spacing w:after="0"/>
              <w:rPr>
                <w:rFonts w:ascii="Arial" w:hAnsi="Arial" w:cs="Arial"/>
              </w:rPr>
            </w:pPr>
          </w:p>
        </w:tc>
      </w:tr>
      <w:tr w:rsidR="00A81F93" w14:paraId="12B0CC66" w14:textId="26F4FB8D"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90126C1" w14:textId="77777777" w:rsidR="00A81F93" w:rsidRPr="00842F6D" w:rsidRDefault="00A81F93" w:rsidP="00C95E79">
            <w:pPr>
              <w:spacing w:after="0" w:line="240" w:lineRule="auto"/>
              <w:rPr>
                <w:rFonts w:ascii="Arial" w:hAnsi="Arial" w:cs="Arial"/>
              </w:rPr>
            </w:pPr>
            <w:r w:rsidRPr="00842F6D">
              <w:rPr>
                <w:rFonts w:ascii="Arial" w:hAnsi="Arial" w:cs="Arial"/>
              </w:rPr>
              <w:t>El Pozo A</w:t>
            </w:r>
          </w:p>
        </w:tc>
        <w:tc>
          <w:tcPr>
            <w:tcW w:w="2320" w:type="dxa"/>
            <w:tcBorders>
              <w:top w:val="nil"/>
              <w:left w:val="nil"/>
              <w:bottom w:val="single" w:sz="4" w:space="0" w:color="000000"/>
              <w:right w:val="single" w:sz="4" w:space="0" w:color="000000"/>
            </w:tcBorders>
            <w:shd w:val="clear" w:color="auto" w:fill="auto"/>
            <w:noWrap/>
            <w:vAlign w:val="center"/>
            <w:hideMark/>
          </w:tcPr>
          <w:p w14:paraId="2C387EC0" w14:textId="77777777" w:rsidR="00A81F93" w:rsidRPr="00842F6D" w:rsidRDefault="00A81F93" w:rsidP="00C95E79">
            <w:pPr>
              <w:spacing w:after="0" w:line="240" w:lineRule="auto"/>
              <w:jc w:val="center"/>
              <w:rPr>
                <w:rFonts w:ascii="Arial" w:hAnsi="Arial" w:cs="Arial"/>
              </w:rPr>
            </w:pPr>
            <w:r w:rsidRPr="00842F6D">
              <w:rPr>
                <w:rFonts w:ascii="Arial" w:hAnsi="Arial" w:cs="Arial"/>
              </w:rPr>
              <w:t>19A</w:t>
            </w:r>
          </w:p>
        </w:tc>
        <w:tc>
          <w:tcPr>
            <w:tcW w:w="1171" w:type="dxa"/>
            <w:tcBorders>
              <w:top w:val="nil"/>
              <w:left w:val="nil"/>
              <w:bottom w:val="single" w:sz="4" w:space="0" w:color="000000"/>
              <w:right w:val="single" w:sz="4" w:space="0" w:color="000000"/>
            </w:tcBorders>
            <w:vAlign w:val="center"/>
          </w:tcPr>
          <w:p w14:paraId="0E634DE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F630DAB" w14:textId="77777777" w:rsidR="00A81F93" w:rsidRPr="00C7026A" w:rsidRDefault="00A81F93" w:rsidP="00C95E79">
            <w:pPr>
              <w:spacing w:after="0"/>
              <w:rPr>
                <w:rFonts w:ascii="Arial" w:hAnsi="Arial" w:cs="Arial"/>
              </w:rPr>
            </w:pPr>
          </w:p>
        </w:tc>
      </w:tr>
      <w:tr w:rsidR="00A81F93" w14:paraId="33634F5E" w14:textId="36100A80"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39E15FC" w14:textId="77777777" w:rsidR="00A81F93" w:rsidRPr="00842F6D" w:rsidRDefault="00A81F93" w:rsidP="00C95E79">
            <w:pPr>
              <w:spacing w:after="0" w:line="240" w:lineRule="auto"/>
              <w:rPr>
                <w:rFonts w:ascii="Arial" w:hAnsi="Arial" w:cs="Arial"/>
              </w:rPr>
            </w:pPr>
            <w:r w:rsidRPr="00842F6D">
              <w:rPr>
                <w:rFonts w:ascii="Arial" w:hAnsi="Arial" w:cs="Arial"/>
              </w:rPr>
              <w:t>El Pozo B</w:t>
            </w:r>
          </w:p>
        </w:tc>
        <w:tc>
          <w:tcPr>
            <w:tcW w:w="2320" w:type="dxa"/>
            <w:tcBorders>
              <w:top w:val="nil"/>
              <w:left w:val="nil"/>
              <w:bottom w:val="single" w:sz="4" w:space="0" w:color="000000"/>
              <w:right w:val="single" w:sz="4" w:space="0" w:color="000000"/>
            </w:tcBorders>
            <w:shd w:val="clear" w:color="auto" w:fill="auto"/>
            <w:noWrap/>
            <w:vAlign w:val="center"/>
            <w:hideMark/>
          </w:tcPr>
          <w:p w14:paraId="02BE2F7B" w14:textId="77777777" w:rsidR="00A81F93" w:rsidRPr="00842F6D" w:rsidRDefault="00A81F93" w:rsidP="00C95E79">
            <w:pPr>
              <w:spacing w:after="0" w:line="240" w:lineRule="auto"/>
              <w:jc w:val="center"/>
              <w:rPr>
                <w:rFonts w:ascii="Arial" w:hAnsi="Arial" w:cs="Arial"/>
              </w:rPr>
            </w:pPr>
            <w:r w:rsidRPr="00842F6D">
              <w:rPr>
                <w:rFonts w:ascii="Arial" w:hAnsi="Arial" w:cs="Arial"/>
              </w:rPr>
              <w:t>19B</w:t>
            </w:r>
          </w:p>
        </w:tc>
        <w:tc>
          <w:tcPr>
            <w:tcW w:w="1171" w:type="dxa"/>
            <w:tcBorders>
              <w:top w:val="nil"/>
              <w:left w:val="nil"/>
              <w:bottom w:val="single" w:sz="4" w:space="0" w:color="000000"/>
              <w:right w:val="single" w:sz="4" w:space="0" w:color="000000"/>
            </w:tcBorders>
            <w:vAlign w:val="center"/>
          </w:tcPr>
          <w:p w14:paraId="5530275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06F9EE1" w14:textId="77777777" w:rsidR="00A81F93" w:rsidRPr="00C7026A" w:rsidRDefault="00A81F93" w:rsidP="00C95E79">
            <w:pPr>
              <w:spacing w:after="0"/>
              <w:rPr>
                <w:rFonts w:ascii="Arial" w:hAnsi="Arial" w:cs="Arial"/>
              </w:rPr>
            </w:pPr>
          </w:p>
        </w:tc>
      </w:tr>
      <w:tr w:rsidR="00A81F93" w14:paraId="17E95F6E" w14:textId="752ED110"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3E88A31" w14:textId="77777777" w:rsidR="00A81F93" w:rsidRPr="00842F6D" w:rsidRDefault="00A81F93" w:rsidP="00C95E79">
            <w:pPr>
              <w:spacing w:after="0" w:line="240" w:lineRule="auto"/>
              <w:rPr>
                <w:rFonts w:ascii="Arial" w:hAnsi="Arial" w:cs="Arial"/>
              </w:rPr>
            </w:pPr>
            <w:r w:rsidRPr="00842F6D">
              <w:rPr>
                <w:rFonts w:ascii="Arial" w:hAnsi="Arial" w:cs="Arial"/>
              </w:rPr>
              <w:t>Pavones A</w:t>
            </w:r>
          </w:p>
        </w:tc>
        <w:tc>
          <w:tcPr>
            <w:tcW w:w="2320" w:type="dxa"/>
            <w:tcBorders>
              <w:top w:val="nil"/>
              <w:left w:val="nil"/>
              <w:bottom w:val="single" w:sz="4" w:space="0" w:color="000000"/>
              <w:right w:val="single" w:sz="4" w:space="0" w:color="000000"/>
            </w:tcBorders>
            <w:shd w:val="clear" w:color="auto" w:fill="auto"/>
            <w:noWrap/>
            <w:vAlign w:val="center"/>
            <w:hideMark/>
          </w:tcPr>
          <w:p w14:paraId="0B0A2064" w14:textId="77777777" w:rsidR="00A81F93" w:rsidRPr="00842F6D" w:rsidRDefault="00A81F93" w:rsidP="00C95E79">
            <w:pPr>
              <w:spacing w:after="0" w:line="240" w:lineRule="auto"/>
              <w:jc w:val="center"/>
              <w:rPr>
                <w:rFonts w:ascii="Arial" w:hAnsi="Arial" w:cs="Arial"/>
              </w:rPr>
            </w:pPr>
            <w:r w:rsidRPr="00842F6D">
              <w:rPr>
                <w:rFonts w:ascii="Arial" w:hAnsi="Arial" w:cs="Arial"/>
              </w:rPr>
              <w:t>20A</w:t>
            </w:r>
          </w:p>
        </w:tc>
        <w:tc>
          <w:tcPr>
            <w:tcW w:w="1171" w:type="dxa"/>
            <w:tcBorders>
              <w:top w:val="nil"/>
              <w:left w:val="nil"/>
              <w:bottom w:val="single" w:sz="4" w:space="0" w:color="000000"/>
              <w:right w:val="single" w:sz="4" w:space="0" w:color="000000"/>
            </w:tcBorders>
            <w:vAlign w:val="center"/>
          </w:tcPr>
          <w:p w14:paraId="1E8964B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0173CEA" w14:textId="77777777" w:rsidR="00A81F93" w:rsidRPr="00C7026A" w:rsidRDefault="00A81F93" w:rsidP="00C95E79">
            <w:pPr>
              <w:spacing w:after="0"/>
              <w:rPr>
                <w:rFonts w:ascii="Arial" w:hAnsi="Arial" w:cs="Arial"/>
              </w:rPr>
            </w:pPr>
          </w:p>
        </w:tc>
      </w:tr>
      <w:tr w:rsidR="00A81F93" w14:paraId="6C8FE97B" w14:textId="36889847"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EFEB31C" w14:textId="77777777" w:rsidR="00A81F93" w:rsidRPr="00842F6D" w:rsidRDefault="00A81F93" w:rsidP="00C95E79">
            <w:pPr>
              <w:spacing w:after="0" w:line="240" w:lineRule="auto"/>
              <w:rPr>
                <w:rFonts w:ascii="Arial" w:hAnsi="Arial" w:cs="Arial"/>
              </w:rPr>
            </w:pPr>
            <w:r w:rsidRPr="00842F6D">
              <w:rPr>
                <w:rFonts w:ascii="Arial" w:hAnsi="Arial" w:cs="Arial"/>
              </w:rPr>
              <w:t>Pavones B</w:t>
            </w:r>
          </w:p>
        </w:tc>
        <w:tc>
          <w:tcPr>
            <w:tcW w:w="2320" w:type="dxa"/>
            <w:tcBorders>
              <w:top w:val="nil"/>
              <w:left w:val="nil"/>
              <w:bottom w:val="single" w:sz="4" w:space="0" w:color="000000"/>
              <w:right w:val="single" w:sz="4" w:space="0" w:color="000000"/>
            </w:tcBorders>
            <w:shd w:val="clear" w:color="auto" w:fill="auto"/>
            <w:noWrap/>
            <w:vAlign w:val="center"/>
            <w:hideMark/>
          </w:tcPr>
          <w:p w14:paraId="3C2A2332" w14:textId="77777777" w:rsidR="00A81F93" w:rsidRPr="00842F6D" w:rsidRDefault="00A81F93" w:rsidP="00C95E79">
            <w:pPr>
              <w:spacing w:after="0" w:line="240" w:lineRule="auto"/>
              <w:jc w:val="center"/>
              <w:rPr>
                <w:rFonts w:ascii="Arial" w:hAnsi="Arial" w:cs="Arial"/>
              </w:rPr>
            </w:pPr>
            <w:r w:rsidRPr="00842F6D">
              <w:rPr>
                <w:rFonts w:ascii="Arial" w:hAnsi="Arial" w:cs="Arial"/>
              </w:rPr>
              <w:t>20B</w:t>
            </w:r>
          </w:p>
        </w:tc>
        <w:tc>
          <w:tcPr>
            <w:tcW w:w="1171" w:type="dxa"/>
            <w:tcBorders>
              <w:top w:val="nil"/>
              <w:left w:val="nil"/>
              <w:bottom w:val="single" w:sz="4" w:space="0" w:color="000000"/>
              <w:right w:val="single" w:sz="4" w:space="0" w:color="000000"/>
            </w:tcBorders>
            <w:vAlign w:val="center"/>
          </w:tcPr>
          <w:p w14:paraId="37950FE7"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146A945" w14:textId="77777777" w:rsidR="00A81F93" w:rsidRPr="00C7026A" w:rsidRDefault="00A81F93" w:rsidP="00C95E79">
            <w:pPr>
              <w:spacing w:after="0"/>
              <w:rPr>
                <w:rFonts w:ascii="Arial" w:hAnsi="Arial" w:cs="Arial"/>
              </w:rPr>
            </w:pPr>
          </w:p>
        </w:tc>
      </w:tr>
      <w:tr w:rsidR="00A81F93" w14:paraId="101F21B4" w14:textId="7ED88EDC"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7FD0858" w14:textId="77777777" w:rsidR="00A81F93" w:rsidRPr="00842F6D" w:rsidRDefault="00A81F93" w:rsidP="00C95E79">
            <w:pPr>
              <w:spacing w:after="0" w:line="240" w:lineRule="auto"/>
              <w:rPr>
                <w:rFonts w:ascii="Arial" w:hAnsi="Arial" w:cs="Arial"/>
              </w:rPr>
            </w:pPr>
            <w:r w:rsidRPr="00842F6D">
              <w:rPr>
                <w:rFonts w:ascii="Arial" w:hAnsi="Arial" w:cs="Arial"/>
              </w:rPr>
              <w:lastRenderedPageBreak/>
              <w:t>Aranjuez</w:t>
            </w:r>
          </w:p>
        </w:tc>
        <w:tc>
          <w:tcPr>
            <w:tcW w:w="2320" w:type="dxa"/>
            <w:tcBorders>
              <w:top w:val="nil"/>
              <w:left w:val="nil"/>
              <w:bottom w:val="single" w:sz="4" w:space="0" w:color="000000"/>
              <w:right w:val="single" w:sz="4" w:space="0" w:color="000000"/>
            </w:tcBorders>
            <w:shd w:val="clear" w:color="auto" w:fill="auto"/>
            <w:noWrap/>
            <w:vAlign w:val="center"/>
            <w:hideMark/>
          </w:tcPr>
          <w:p w14:paraId="71361120" w14:textId="77777777" w:rsidR="00A81F93" w:rsidRPr="00842F6D" w:rsidRDefault="00A81F93" w:rsidP="00C95E79">
            <w:pPr>
              <w:spacing w:after="0" w:line="240" w:lineRule="auto"/>
              <w:jc w:val="center"/>
              <w:rPr>
                <w:rFonts w:ascii="Arial" w:hAnsi="Arial" w:cs="Arial"/>
              </w:rPr>
            </w:pPr>
            <w:r w:rsidRPr="00842F6D">
              <w:rPr>
                <w:rFonts w:ascii="Arial" w:hAnsi="Arial" w:cs="Arial"/>
              </w:rPr>
              <w:t>21</w:t>
            </w:r>
          </w:p>
        </w:tc>
        <w:tc>
          <w:tcPr>
            <w:tcW w:w="1171" w:type="dxa"/>
            <w:tcBorders>
              <w:top w:val="nil"/>
              <w:left w:val="nil"/>
              <w:bottom w:val="single" w:sz="4" w:space="0" w:color="000000"/>
              <w:right w:val="single" w:sz="4" w:space="0" w:color="000000"/>
            </w:tcBorders>
            <w:vAlign w:val="center"/>
          </w:tcPr>
          <w:p w14:paraId="423BEDD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4ED831C" w14:textId="77777777" w:rsidR="00A81F93" w:rsidRPr="00C7026A" w:rsidRDefault="00A81F93" w:rsidP="00C95E79">
            <w:pPr>
              <w:spacing w:after="0"/>
              <w:rPr>
                <w:rFonts w:ascii="Arial" w:hAnsi="Arial" w:cs="Arial"/>
              </w:rPr>
            </w:pPr>
          </w:p>
        </w:tc>
      </w:tr>
      <w:tr w:rsidR="00A81F93" w14:paraId="1AFC9607" w14:textId="36CBA64F"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55CA167" w14:textId="77777777" w:rsidR="00A81F93" w:rsidRPr="00842F6D" w:rsidRDefault="00A81F93" w:rsidP="00C95E79">
            <w:pPr>
              <w:spacing w:after="0" w:line="240" w:lineRule="auto"/>
              <w:rPr>
                <w:rFonts w:ascii="Arial" w:hAnsi="Arial" w:cs="Arial"/>
              </w:rPr>
            </w:pPr>
            <w:r w:rsidRPr="00842F6D">
              <w:rPr>
                <w:rFonts w:ascii="Arial" w:hAnsi="Arial" w:cs="Arial"/>
              </w:rPr>
              <w:t>Ciempozuelos A</w:t>
            </w:r>
          </w:p>
        </w:tc>
        <w:tc>
          <w:tcPr>
            <w:tcW w:w="2320" w:type="dxa"/>
            <w:tcBorders>
              <w:top w:val="nil"/>
              <w:left w:val="nil"/>
              <w:bottom w:val="single" w:sz="4" w:space="0" w:color="000000"/>
              <w:right w:val="single" w:sz="4" w:space="0" w:color="000000"/>
            </w:tcBorders>
            <w:shd w:val="clear" w:color="auto" w:fill="auto"/>
            <w:noWrap/>
            <w:vAlign w:val="center"/>
            <w:hideMark/>
          </w:tcPr>
          <w:p w14:paraId="1DA8A9F0" w14:textId="77777777" w:rsidR="00A81F93" w:rsidRPr="00842F6D" w:rsidRDefault="00A81F93" w:rsidP="00C95E79">
            <w:pPr>
              <w:spacing w:after="0" w:line="240" w:lineRule="auto"/>
              <w:jc w:val="center"/>
              <w:rPr>
                <w:rFonts w:ascii="Arial" w:hAnsi="Arial" w:cs="Arial"/>
              </w:rPr>
            </w:pPr>
            <w:r w:rsidRPr="00842F6D">
              <w:rPr>
                <w:rFonts w:ascii="Arial" w:hAnsi="Arial" w:cs="Arial"/>
              </w:rPr>
              <w:t>22A</w:t>
            </w:r>
          </w:p>
        </w:tc>
        <w:tc>
          <w:tcPr>
            <w:tcW w:w="1171" w:type="dxa"/>
            <w:tcBorders>
              <w:top w:val="nil"/>
              <w:left w:val="nil"/>
              <w:bottom w:val="single" w:sz="4" w:space="0" w:color="000000"/>
              <w:right w:val="single" w:sz="4" w:space="0" w:color="000000"/>
            </w:tcBorders>
            <w:vAlign w:val="center"/>
          </w:tcPr>
          <w:p w14:paraId="6A8C1488"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DB7F612" w14:textId="77777777" w:rsidR="00A81F93" w:rsidRPr="00C7026A" w:rsidRDefault="00A81F93" w:rsidP="00C95E79">
            <w:pPr>
              <w:spacing w:after="0"/>
              <w:rPr>
                <w:rFonts w:ascii="Arial" w:hAnsi="Arial" w:cs="Arial"/>
              </w:rPr>
            </w:pPr>
          </w:p>
        </w:tc>
      </w:tr>
      <w:tr w:rsidR="00A81F93" w14:paraId="0E0A4A4F" w14:textId="5567F46B"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7143E3E" w14:textId="77777777" w:rsidR="00A81F93" w:rsidRPr="00842F6D" w:rsidRDefault="00A81F93" w:rsidP="00C95E79">
            <w:pPr>
              <w:spacing w:after="0" w:line="240" w:lineRule="auto"/>
              <w:rPr>
                <w:rFonts w:ascii="Arial" w:hAnsi="Arial" w:cs="Arial"/>
              </w:rPr>
            </w:pPr>
            <w:r w:rsidRPr="00842F6D">
              <w:rPr>
                <w:rFonts w:ascii="Arial" w:hAnsi="Arial" w:cs="Arial"/>
              </w:rPr>
              <w:t>Ciempozuelos B</w:t>
            </w:r>
          </w:p>
        </w:tc>
        <w:tc>
          <w:tcPr>
            <w:tcW w:w="2320" w:type="dxa"/>
            <w:tcBorders>
              <w:top w:val="nil"/>
              <w:left w:val="nil"/>
              <w:bottom w:val="single" w:sz="4" w:space="0" w:color="000000"/>
              <w:right w:val="single" w:sz="4" w:space="0" w:color="000000"/>
            </w:tcBorders>
            <w:shd w:val="clear" w:color="auto" w:fill="auto"/>
            <w:noWrap/>
            <w:vAlign w:val="center"/>
            <w:hideMark/>
          </w:tcPr>
          <w:p w14:paraId="0EA4B71B" w14:textId="77777777" w:rsidR="00A81F93" w:rsidRPr="00842F6D" w:rsidRDefault="00A81F93" w:rsidP="00C95E79">
            <w:pPr>
              <w:spacing w:after="0" w:line="240" w:lineRule="auto"/>
              <w:jc w:val="center"/>
              <w:rPr>
                <w:rFonts w:ascii="Arial" w:hAnsi="Arial" w:cs="Arial"/>
              </w:rPr>
            </w:pPr>
            <w:r w:rsidRPr="00842F6D">
              <w:rPr>
                <w:rFonts w:ascii="Arial" w:hAnsi="Arial" w:cs="Arial"/>
              </w:rPr>
              <w:t>22B</w:t>
            </w:r>
          </w:p>
        </w:tc>
        <w:tc>
          <w:tcPr>
            <w:tcW w:w="1171" w:type="dxa"/>
            <w:tcBorders>
              <w:top w:val="nil"/>
              <w:left w:val="nil"/>
              <w:bottom w:val="single" w:sz="4" w:space="0" w:color="000000"/>
              <w:right w:val="single" w:sz="4" w:space="0" w:color="000000"/>
            </w:tcBorders>
            <w:vAlign w:val="center"/>
          </w:tcPr>
          <w:p w14:paraId="60112D78"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0188B95" w14:textId="77777777" w:rsidR="00A81F93" w:rsidRPr="00C7026A" w:rsidRDefault="00A81F93" w:rsidP="00C95E79">
            <w:pPr>
              <w:spacing w:after="0"/>
              <w:rPr>
                <w:rFonts w:ascii="Arial" w:hAnsi="Arial" w:cs="Arial"/>
              </w:rPr>
            </w:pPr>
          </w:p>
        </w:tc>
      </w:tr>
      <w:tr w:rsidR="00A81F93" w14:paraId="3E6BD596" w14:textId="18AF9D63"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BD179E3" w14:textId="77777777" w:rsidR="00A81F93" w:rsidRPr="00842F6D" w:rsidRDefault="00A81F93" w:rsidP="00C95E79">
            <w:pPr>
              <w:spacing w:after="0" w:line="240" w:lineRule="auto"/>
              <w:rPr>
                <w:rFonts w:ascii="Arial" w:hAnsi="Arial" w:cs="Arial"/>
              </w:rPr>
            </w:pPr>
            <w:r w:rsidRPr="00842F6D">
              <w:rPr>
                <w:rFonts w:ascii="Arial" w:hAnsi="Arial" w:cs="Arial"/>
              </w:rPr>
              <w:t>Valdemoro A</w:t>
            </w:r>
          </w:p>
        </w:tc>
        <w:tc>
          <w:tcPr>
            <w:tcW w:w="2320" w:type="dxa"/>
            <w:tcBorders>
              <w:top w:val="nil"/>
              <w:left w:val="nil"/>
              <w:bottom w:val="single" w:sz="4" w:space="0" w:color="000000"/>
              <w:right w:val="single" w:sz="4" w:space="0" w:color="000000"/>
            </w:tcBorders>
            <w:shd w:val="clear" w:color="auto" w:fill="auto"/>
            <w:noWrap/>
            <w:vAlign w:val="center"/>
            <w:hideMark/>
          </w:tcPr>
          <w:p w14:paraId="6E3DD45A" w14:textId="77777777" w:rsidR="00A81F93" w:rsidRPr="00842F6D" w:rsidRDefault="00A81F93" w:rsidP="00C95E79">
            <w:pPr>
              <w:spacing w:after="0" w:line="240" w:lineRule="auto"/>
              <w:jc w:val="center"/>
              <w:rPr>
                <w:rFonts w:ascii="Arial" w:hAnsi="Arial" w:cs="Arial"/>
              </w:rPr>
            </w:pPr>
            <w:r w:rsidRPr="00842F6D">
              <w:rPr>
                <w:rFonts w:ascii="Arial" w:hAnsi="Arial" w:cs="Arial"/>
              </w:rPr>
              <w:t>23A</w:t>
            </w:r>
          </w:p>
        </w:tc>
        <w:tc>
          <w:tcPr>
            <w:tcW w:w="1171" w:type="dxa"/>
            <w:tcBorders>
              <w:top w:val="nil"/>
              <w:left w:val="nil"/>
              <w:bottom w:val="single" w:sz="4" w:space="0" w:color="000000"/>
              <w:right w:val="single" w:sz="4" w:space="0" w:color="000000"/>
            </w:tcBorders>
            <w:vAlign w:val="center"/>
          </w:tcPr>
          <w:p w14:paraId="55086732"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43592AB" w14:textId="77777777" w:rsidR="00A81F93" w:rsidRPr="00C7026A" w:rsidRDefault="00A81F93" w:rsidP="00C95E79">
            <w:pPr>
              <w:spacing w:after="0"/>
              <w:rPr>
                <w:rFonts w:ascii="Arial" w:hAnsi="Arial" w:cs="Arial"/>
              </w:rPr>
            </w:pPr>
          </w:p>
        </w:tc>
      </w:tr>
      <w:tr w:rsidR="00A81F93" w14:paraId="56348D06" w14:textId="36486A56"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9EDAEF6" w14:textId="77777777" w:rsidR="00A81F93" w:rsidRPr="00842F6D" w:rsidRDefault="00A81F93" w:rsidP="00C95E79">
            <w:pPr>
              <w:spacing w:after="0" w:line="240" w:lineRule="auto"/>
              <w:rPr>
                <w:rFonts w:ascii="Arial" w:hAnsi="Arial" w:cs="Arial"/>
              </w:rPr>
            </w:pPr>
            <w:r w:rsidRPr="00842F6D">
              <w:rPr>
                <w:rFonts w:ascii="Arial" w:hAnsi="Arial" w:cs="Arial"/>
              </w:rPr>
              <w:t>Valdemoro B</w:t>
            </w:r>
          </w:p>
        </w:tc>
        <w:tc>
          <w:tcPr>
            <w:tcW w:w="2320" w:type="dxa"/>
            <w:tcBorders>
              <w:top w:val="nil"/>
              <w:left w:val="nil"/>
              <w:bottom w:val="single" w:sz="4" w:space="0" w:color="000000"/>
              <w:right w:val="single" w:sz="4" w:space="0" w:color="000000"/>
            </w:tcBorders>
            <w:shd w:val="clear" w:color="auto" w:fill="auto"/>
            <w:noWrap/>
            <w:vAlign w:val="center"/>
            <w:hideMark/>
          </w:tcPr>
          <w:p w14:paraId="3E5DFA8B" w14:textId="77777777" w:rsidR="00A81F93" w:rsidRPr="00842F6D" w:rsidRDefault="00A81F93" w:rsidP="00C95E79">
            <w:pPr>
              <w:spacing w:after="0" w:line="240" w:lineRule="auto"/>
              <w:jc w:val="center"/>
              <w:rPr>
                <w:rFonts w:ascii="Arial" w:hAnsi="Arial" w:cs="Arial"/>
              </w:rPr>
            </w:pPr>
            <w:r w:rsidRPr="00842F6D">
              <w:rPr>
                <w:rFonts w:ascii="Arial" w:hAnsi="Arial" w:cs="Arial"/>
              </w:rPr>
              <w:t>23B</w:t>
            </w:r>
          </w:p>
        </w:tc>
        <w:tc>
          <w:tcPr>
            <w:tcW w:w="1171" w:type="dxa"/>
            <w:tcBorders>
              <w:top w:val="nil"/>
              <w:left w:val="nil"/>
              <w:bottom w:val="single" w:sz="4" w:space="0" w:color="000000"/>
              <w:right w:val="single" w:sz="4" w:space="0" w:color="000000"/>
            </w:tcBorders>
            <w:vAlign w:val="center"/>
          </w:tcPr>
          <w:p w14:paraId="366184E8"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13243246" w14:textId="77777777" w:rsidR="00A81F93" w:rsidRDefault="00A81F93" w:rsidP="00C95E79">
            <w:pPr>
              <w:spacing w:after="0"/>
              <w:rPr>
                <w:rFonts w:ascii="Arial" w:hAnsi="Arial" w:cs="Arial"/>
              </w:rPr>
            </w:pPr>
          </w:p>
        </w:tc>
      </w:tr>
      <w:tr w:rsidR="00A81F93" w14:paraId="20B0DDEB" w14:textId="6EA9506A"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91309BA" w14:textId="77777777" w:rsidR="00A81F93" w:rsidRPr="00842F6D" w:rsidRDefault="00A81F93" w:rsidP="00C95E79">
            <w:pPr>
              <w:spacing w:after="0" w:line="240" w:lineRule="auto"/>
              <w:rPr>
                <w:rFonts w:ascii="Arial" w:hAnsi="Arial" w:cs="Arial"/>
              </w:rPr>
            </w:pPr>
            <w:r w:rsidRPr="00842F6D">
              <w:rPr>
                <w:rFonts w:ascii="Arial" w:hAnsi="Arial" w:cs="Arial"/>
              </w:rPr>
              <w:t>Pinto</w:t>
            </w:r>
          </w:p>
        </w:tc>
        <w:tc>
          <w:tcPr>
            <w:tcW w:w="2320" w:type="dxa"/>
            <w:tcBorders>
              <w:top w:val="nil"/>
              <w:left w:val="nil"/>
              <w:bottom w:val="single" w:sz="4" w:space="0" w:color="000000"/>
              <w:right w:val="single" w:sz="4" w:space="0" w:color="000000"/>
            </w:tcBorders>
            <w:shd w:val="clear" w:color="auto" w:fill="auto"/>
            <w:noWrap/>
            <w:vAlign w:val="center"/>
            <w:hideMark/>
          </w:tcPr>
          <w:p w14:paraId="2A6909A6" w14:textId="77777777" w:rsidR="00A81F93" w:rsidRPr="00842F6D" w:rsidRDefault="00A81F93" w:rsidP="00C95E79">
            <w:pPr>
              <w:spacing w:after="0" w:line="240" w:lineRule="auto"/>
              <w:jc w:val="center"/>
              <w:rPr>
                <w:rFonts w:ascii="Arial" w:hAnsi="Arial" w:cs="Arial"/>
              </w:rPr>
            </w:pPr>
            <w:r w:rsidRPr="00842F6D">
              <w:rPr>
                <w:rFonts w:ascii="Arial" w:hAnsi="Arial" w:cs="Arial"/>
              </w:rPr>
              <w:t>24</w:t>
            </w:r>
          </w:p>
        </w:tc>
        <w:tc>
          <w:tcPr>
            <w:tcW w:w="1171" w:type="dxa"/>
            <w:tcBorders>
              <w:top w:val="nil"/>
              <w:left w:val="nil"/>
              <w:bottom w:val="single" w:sz="4" w:space="0" w:color="000000"/>
              <w:right w:val="single" w:sz="4" w:space="0" w:color="000000"/>
            </w:tcBorders>
            <w:vAlign w:val="center"/>
          </w:tcPr>
          <w:p w14:paraId="1AA4006C"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07EDA0E" w14:textId="77777777" w:rsidR="00A81F93" w:rsidRPr="00C7026A" w:rsidRDefault="00A81F93" w:rsidP="00C95E79">
            <w:pPr>
              <w:spacing w:after="0"/>
              <w:rPr>
                <w:rFonts w:ascii="Arial" w:hAnsi="Arial" w:cs="Arial"/>
              </w:rPr>
            </w:pPr>
          </w:p>
        </w:tc>
      </w:tr>
      <w:tr w:rsidR="00A81F93" w14:paraId="157EC7AC" w14:textId="4D804C7D"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C3E3A11" w14:textId="77777777" w:rsidR="00A81F93" w:rsidRPr="00842F6D" w:rsidRDefault="00A81F93" w:rsidP="00C95E79">
            <w:pPr>
              <w:spacing w:after="0" w:line="240" w:lineRule="auto"/>
              <w:rPr>
                <w:rFonts w:ascii="Arial" w:hAnsi="Arial" w:cs="Arial"/>
              </w:rPr>
            </w:pPr>
            <w:r w:rsidRPr="00842F6D">
              <w:rPr>
                <w:rFonts w:ascii="Arial" w:hAnsi="Arial" w:cs="Arial"/>
              </w:rPr>
              <w:t>Getafe-Industrial</w:t>
            </w:r>
          </w:p>
        </w:tc>
        <w:tc>
          <w:tcPr>
            <w:tcW w:w="2320" w:type="dxa"/>
            <w:tcBorders>
              <w:top w:val="nil"/>
              <w:left w:val="nil"/>
              <w:bottom w:val="single" w:sz="4" w:space="0" w:color="000000"/>
              <w:right w:val="single" w:sz="4" w:space="0" w:color="000000"/>
            </w:tcBorders>
            <w:shd w:val="clear" w:color="auto" w:fill="auto"/>
            <w:noWrap/>
            <w:vAlign w:val="center"/>
            <w:hideMark/>
          </w:tcPr>
          <w:p w14:paraId="3A4672C5" w14:textId="77777777" w:rsidR="00A81F93" w:rsidRPr="00842F6D" w:rsidRDefault="00A81F93" w:rsidP="00C95E79">
            <w:pPr>
              <w:spacing w:after="0" w:line="240" w:lineRule="auto"/>
              <w:jc w:val="center"/>
              <w:rPr>
                <w:rFonts w:ascii="Arial" w:hAnsi="Arial" w:cs="Arial"/>
              </w:rPr>
            </w:pPr>
            <w:r w:rsidRPr="00842F6D">
              <w:rPr>
                <w:rFonts w:ascii="Arial" w:hAnsi="Arial" w:cs="Arial"/>
              </w:rPr>
              <w:t>25</w:t>
            </w:r>
          </w:p>
        </w:tc>
        <w:tc>
          <w:tcPr>
            <w:tcW w:w="1171" w:type="dxa"/>
            <w:tcBorders>
              <w:top w:val="nil"/>
              <w:left w:val="nil"/>
              <w:bottom w:val="single" w:sz="4" w:space="0" w:color="000000"/>
              <w:right w:val="single" w:sz="4" w:space="0" w:color="000000"/>
            </w:tcBorders>
            <w:vAlign w:val="center"/>
          </w:tcPr>
          <w:p w14:paraId="3BADCC2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E03258F" w14:textId="77777777" w:rsidR="00A81F93" w:rsidRPr="00C7026A" w:rsidRDefault="00A81F93" w:rsidP="00C95E79">
            <w:pPr>
              <w:spacing w:after="0"/>
              <w:rPr>
                <w:rFonts w:ascii="Arial" w:hAnsi="Arial" w:cs="Arial"/>
              </w:rPr>
            </w:pPr>
          </w:p>
        </w:tc>
      </w:tr>
      <w:tr w:rsidR="00A81F93" w14:paraId="009F75D4" w14:textId="69C4CA18"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BBEC57C" w14:textId="77777777" w:rsidR="00A81F93" w:rsidRPr="00842F6D" w:rsidRDefault="00A81F93" w:rsidP="00C95E79">
            <w:pPr>
              <w:spacing w:after="0" w:line="240" w:lineRule="auto"/>
              <w:rPr>
                <w:rFonts w:ascii="Arial" w:hAnsi="Arial" w:cs="Arial"/>
              </w:rPr>
            </w:pPr>
            <w:r w:rsidRPr="00842F6D">
              <w:rPr>
                <w:rFonts w:ascii="Arial" w:hAnsi="Arial" w:cs="Arial"/>
              </w:rPr>
              <w:t>El Casar</w:t>
            </w:r>
          </w:p>
        </w:tc>
        <w:tc>
          <w:tcPr>
            <w:tcW w:w="2320" w:type="dxa"/>
            <w:tcBorders>
              <w:top w:val="nil"/>
              <w:left w:val="nil"/>
              <w:bottom w:val="single" w:sz="4" w:space="0" w:color="000000"/>
              <w:right w:val="single" w:sz="4" w:space="0" w:color="000000"/>
            </w:tcBorders>
            <w:shd w:val="clear" w:color="auto" w:fill="auto"/>
            <w:noWrap/>
            <w:vAlign w:val="center"/>
            <w:hideMark/>
          </w:tcPr>
          <w:p w14:paraId="20AB0223" w14:textId="77777777" w:rsidR="00A81F93" w:rsidRPr="00842F6D" w:rsidRDefault="00A81F93" w:rsidP="00C95E79">
            <w:pPr>
              <w:spacing w:after="0" w:line="240" w:lineRule="auto"/>
              <w:jc w:val="center"/>
              <w:rPr>
                <w:rFonts w:ascii="Arial" w:hAnsi="Arial" w:cs="Arial"/>
              </w:rPr>
            </w:pPr>
            <w:r w:rsidRPr="00842F6D">
              <w:rPr>
                <w:rFonts w:ascii="Arial" w:hAnsi="Arial" w:cs="Arial"/>
              </w:rPr>
              <w:t>26</w:t>
            </w:r>
          </w:p>
        </w:tc>
        <w:tc>
          <w:tcPr>
            <w:tcW w:w="1171" w:type="dxa"/>
            <w:tcBorders>
              <w:top w:val="nil"/>
              <w:left w:val="nil"/>
              <w:bottom w:val="single" w:sz="4" w:space="0" w:color="000000"/>
              <w:right w:val="single" w:sz="4" w:space="0" w:color="000000"/>
            </w:tcBorders>
            <w:vAlign w:val="center"/>
          </w:tcPr>
          <w:p w14:paraId="5B7DB541"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D89F12E" w14:textId="77777777" w:rsidR="00A81F93" w:rsidRPr="00C7026A" w:rsidRDefault="00A81F93" w:rsidP="00C95E79">
            <w:pPr>
              <w:spacing w:after="0"/>
              <w:rPr>
                <w:rFonts w:ascii="Arial" w:hAnsi="Arial" w:cs="Arial"/>
              </w:rPr>
            </w:pPr>
          </w:p>
        </w:tc>
      </w:tr>
      <w:tr w:rsidR="00A81F93" w14:paraId="0F851F32" w14:textId="6FF65237" w:rsidTr="0081404D">
        <w:trPr>
          <w:trHeight w:val="315"/>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077F91F" w14:textId="77777777" w:rsidR="00A81F93" w:rsidRPr="00842F6D" w:rsidRDefault="00A81F93" w:rsidP="00C95E79">
            <w:pPr>
              <w:spacing w:after="0" w:line="240" w:lineRule="auto"/>
              <w:rPr>
                <w:rFonts w:ascii="Arial" w:hAnsi="Arial" w:cs="Arial"/>
              </w:rPr>
            </w:pPr>
            <w:r w:rsidRPr="00842F6D">
              <w:rPr>
                <w:rFonts w:ascii="Arial" w:hAnsi="Arial" w:cs="Arial"/>
              </w:rPr>
              <w:t>Getafe-Sector 3</w:t>
            </w:r>
          </w:p>
        </w:tc>
        <w:tc>
          <w:tcPr>
            <w:tcW w:w="2320" w:type="dxa"/>
            <w:tcBorders>
              <w:top w:val="nil"/>
              <w:left w:val="nil"/>
              <w:bottom w:val="single" w:sz="4" w:space="0" w:color="000000"/>
              <w:right w:val="single" w:sz="4" w:space="0" w:color="000000"/>
            </w:tcBorders>
            <w:shd w:val="clear" w:color="auto" w:fill="auto"/>
            <w:noWrap/>
            <w:vAlign w:val="center"/>
            <w:hideMark/>
          </w:tcPr>
          <w:p w14:paraId="159CC919" w14:textId="77777777" w:rsidR="00A81F93" w:rsidRPr="00842F6D" w:rsidRDefault="00A81F93" w:rsidP="00C95E79">
            <w:pPr>
              <w:spacing w:after="0" w:line="240" w:lineRule="auto"/>
              <w:jc w:val="center"/>
              <w:rPr>
                <w:rFonts w:ascii="Arial" w:hAnsi="Arial" w:cs="Arial"/>
              </w:rPr>
            </w:pPr>
            <w:r w:rsidRPr="00842F6D">
              <w:rPr>
                <w:rFonts w:ascii="Arial" w:hAnsi="Arial" w:cs="Arial"/>
              </w:rPr>
              <w:t>27</w:t>
            </w:r>
          </w:p>
        </w:tc>
        <w:tc>
          <w:tcPr>
            <w:tcW w:w="1171" w:type="dxa"/>
            <w:tcBorders>
              <w:top w:val="nil"/>
              <w:left w:val="nil"/>
              <w:bottom w:val="single" w:sz="4" w:space="0" w:color="000000"/>
              <w:right w:val="single" w:sz="4" w:space="0" w:color="000000"/>
            </w:tcBorders>
            <w:vAlign w:val="center"/>
          </w:tcPr>
          <w:p w14:paraId="3ADB70D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7BD0662" w14:textId="77777777" w:rsidR="00A81F93" w:rsidRPr="00C7026A" w:rsidRDefault="00A81F93" w:rsidP="00C95E79">
            <w:pPr>
              <w:spacing w:after="0"/>
              <w:rPr>
                <w:rFonts w:ascii="Arial" w:hAnsi="Arial" w:cs="Arial"/>
              </w:rPr>
            </w:pPr>
          </w:p>
        </w:tc>
      </w:tr>
      <w:tr w:rsidR="00A81F93" w14:paraId="143FE163" w14:textId="09AAC7EE"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10A819B" w14:textId="77777777" w:rsidR="00A81F93" w:rsidRPr="00842F6D" w:rsidRDefault="00A81F93" w:rsidP="00C95E79">
            <w:pPr>
              <w:spacing w:after="0" w:line="240" w:lineRule="auto"/>
              <w:rPr>
                <w:rFonts w:ascii="Arial" w:hAnsi="Arial" w:cs="Arial"/>
              </w:rPr>
            </w:pPr>
            <w:r w:rsidRPr="00842F6D">
              <w:rPr>
                <w:rFonts w:ascii="Arial" w:hAnsi="Arial" w:cs="Arial"/>
              </w:rPr>
              <w:t>Alonso de Mendoza</w:t>
            </w:r>
          </w:p>
        </w:tc>
        <w:tc>
          <w:tcPr>
            <w:tcW w:w="2320" w:type="dxa"/>
            <w:tcBorders>
              <w:top w:val="nil"/>
              <w:left w:val="nil"/>
              <w:bottom w:val="single" w:sz="4" w:space="0" w:color="000000"/>
              <w:right w:val="single" w:sz="4" w:space="0" w:color="000000"/>
            </w:tcBorders>
            <w:shd w:val="clear" w:color="auto" w:fill="auto"/>
            <w:noWrap/>
            <w:vAlign w:val="center"/>
            <w:hideMark/>
          </w:tcPr>
          <w:p w14:paraId="0B1AD2E1" w14:textId="77777777" w:rsidR="00A81F93" w:rsidRPr="00842F6D" w:rsidRDefault="00A81F93" w:rsidP="00C95E79">
            <w:pPr>
              <w:spacing w:after="0" w:line="240" w:lineRule="auto"/>
              <w:jc w:val="center"/>
              <w:rPr>
                <w:rFonts w:ascii="Arial" w:hAnsi="Arial" w:cs="Arial"/>
              </w:rPr>
            </w:pPr>
            <w:r w:rsidRPr="00842F6D">
              <w:rPr>
                <w:rFonts w:ascii="Arial" w:hAnsi="Arial" w:cs="Arial"/>
              </w:rPr>
              <w:t>28</w:t>
            </w:r>
          </w:p>
        </w:tc>
        <w:tc>
          <w:tcPr>
            <w:tcW w:w="1171" w:type="dxa"/>
            <w:tcBorders>
              <w:top w:val="nil"/>
              <w:left w:val="nil"/>
              <w:bottom w:val="single" w:sz="4" w:space="0" w:color="000000"/>
              <w:right w:val="single" w:sz="4" w:space="0" w:color="000000"/>
            </w:tcBorders>
            <w:vAlign w:val="center"/>
          </w:tcPr>
          <w:p w14:paraId="1F18C4B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7C49F45" w14:textId="77777777" w:rsidR="00A81F93" w:rsidRPr="00C7026A" w:rsidRDefault="00A81F93" w:rsidP="00C95E79">
            <w:pPr>
              <w:spacing w:after="0"/>
              <w:rPr>
                <w:rFonts w:ascii="Arial" w:hAnsi="Arial" w:cs="Arial"/>
              </w:rPr>
            </w:pPr>
          </w:p>
        </w:tc>
      </w:tr>
      <w:tr w:rsidR="00A81F93" w14:paraId="72D7A993" w14:textId="4D1F018B"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1B64B92" w14:textId="77777777" w:rsidR="00A81F93" w:rsidRPr="00842F6D" w:rsidRDefault="00A81F93" w:rsidP="00C95E79">
            <w:pPr>
              <w:spacing w:after="0" w:line="240" w:lineRule="auto"/>
              <w:rPr>
                <w:rFonts w:ascii="Arial" w:hAnsi="Arial" w:cs="Arial"/>
              </w:rPr>
            </w:pPr>
            <w:r w:rsidRPr="00842F6D">
              <w:rPr>
                <w:rFonts w:ascii="Arial" w:hAnsi="Arial" w:cs="Arial"/>
              </w:rPr>
              <w:t>Las Margaritas</w:t>
            </w:r>
          </w:p>
        </w:tc>
        <w:tc>
          <w:tcPr>
            <w:tcW w:w="2320" w:type="dxa"/>
            <w:tcBorders>
              <w:top w:val="nil"/>
              <w:left w:val="nil"/>
              <w:bottom w:val="single" w:sz="4" w:space="0" w:color="000000"/>
              <w:right w:val="single" w:sz="4" w:space="0" w:color="000000"/>
            </w:tcBorders>
            <w:shd w:val="clear" w:color="auto" w:fill="auto"/>
            <w:noWrap/>
            <w:vAlign w:val="center"/>
            <w:hideMark/>
          </w:tcPr>
          <w:p w14:paraId="797E15DC" w14:textId="77777777" w:rsidR="00A81F93" w:rsidRPr="00842F6D" w:rsidRDefault="00A81F93" w:rsidP="00C95E79">
            <w:pPr>
              <w:spacing w:after="0" w:line="240" w:lineRule="auto"/>
              <w:jc w:val="center"/>
              <w:rPr>
                <w:rFonts w:ascii="Arial" w:hAnsi="Arial" w:cs="Arial"/>
              </w:rPr>
            </w:pPr>
            <w:r w:rsidRPr="00842F6D">
              <w:rPr>
                <w:rFonts w:ascii="Arial" w:hAnsi="Arial" w:cs="Arial"/>
              </w:rPr>
              <w:t>29</w:t>
            </w:r>
          </w:p>
        </w:tc>
        <w:tc>
          <w:tcPr>
            <w:tcW w:w="1171" w:type="dxa"/>
            <w:tcBorders>
              <w:top w:val="nil"/>
              <w:left w:val="nil"/>
              <w:bottom w:val="single" w:sz="4" w:space="0" w:color="000000"/>
              <w:right w:val="single" w:sz="4" w:space="0" w:color="000000"/>
            </w:tcBorders>
            <w:vAlign w:val="center"/>
          </w:tcPr>
          <w:p w14:paraId="75199E37"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98B057E" w14:textId="77777777" w:rsidR="00A81F93" w:rsidRPr="00C7026A" w:rsidRDefault="00A81F93" w:rsidP="00C95E79">
            <w:pPr>
              <w:spacing w:after="0"/>
              <w:rPr>
                <w:rFonts w:ascii="Arial" w:hAnsi="Arial" w:cs="Arial"/>
              </w:rPr>
            </w:pPr>
          </w:p>
        </w:tc>
      </w:tr>
      <w:tr w:rsidR="00A81F93" w14:paraId="799F8EBA" w14:textId="255E7E0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6916782" w14:textId="77777777" w:rsidR="00A81F93" w:rsidRPr="00842F6D" w:rsidRDefault="00A81F93" w:rsidP="00C95E79">
            <w:pPr>
              <w:spacing w:after="0" w:line="240" w:lineRule="auto"/>
              <w:rPr>
                <w:rFonts w:ascii="Arial" w:hAnsi="Arial" w:cs="Arial"/>
              </w:rPr>
            </w:pPr>
            <w:r w:rsidRPr="00842F6D">
              <w:rPr>
                <w:rFonts w:ascii="Arial" w:hAnsi="Arial" w:cs="Arial"/>
              </w:rPr>
              <w:t xml:space="preserve">El Bercial </w:t>
            </w:r>
          </w:p>
        </w:tc>
        <w:tc>
          <w:tcPr>
            <w:tcW w:w="2320" w:type="dxa"/>
            <w:tcBorders>
              <w:top w:val="nil"/>
              <w:left w:val="nil"/>
              <w:bottom w:val="single" w:sz="4" w:space="0" w:color="000000"/>
              <w:right w:val="single" w:sz="4" w:space="0" w:color="000000"/>
            </w:tcBorders>
            <w:shd w:val="clear" w:color="auto" w:fill="auto"/>
            <w:noWrap/>
            <w:vAlign w:val="center"/>
            <w:hideMark/>
          </w:tcPr>
          <w:p w14:paraId="233CD0DA" w14:textId="77777777" w:rsidR="00A81F93" w:rsidRPr="00842F6D" w:rsidRDefault="00A81F93" w:rsidP="00C95E79">
            <w:pPr>
              <w:spacing w:after="0" w:line="240" w:lineRule="auto"/>
              <w:jc w:val="center"/>
              <w:rPr>
                <w:rFonts w:ascii="Arial" w:hAnsi="Arial" w:cs="Arial"/>
              </w:rPr>
            </w:pPr>
            <w:r w:rsidRPr="00842F6D">
              <w:rPr>
                <w:rFonts w:ascii="Arial" w:hAnsi="Arial" w:cs="Arial"/>
              </w:rPr>
              <w:t>30</w:t>
            </w:r>
          </w:p>
        </w:tc>
        <w:tc>
          <w:tcPr>
            <w:tcW w:w="1171" w:type="dxa"/>
            <w:tcBorders>
              <w:top w:val="nil"/>
              <w:left w:val="nil"/>
              <w:bottom w:val="single" w:sz="4" w:space="0" w:color="000000"/>
              <w:right w:val="single" w:sz="4" w:space="0" w:color="000000"/>
            </w:tcBorders>
            <w:vAlign w:val="center"/>
          </w:tcPr>
          <w:p w14:paraId="6F2500E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514ADED" w14:textId="77777777" w:rsidR="00A81F93" w:rsidRPr="00C7026A" w:rsidRDefault="00A81F93" w:rsidP="00C95E79">
            <w:pPr>
              <w:spacing w:after="0"/>
              <w:rPr>
                <w:rFonts w:ascii="Arial" w:hAnsi="Arial" w:cs="Arial"/>
              </w:rPr>
            </w:pPr>
          </w:p>
        </w:tc>
      </w:tr>
      <w:tr w:rsidR="00A81F93" w14:paraId="71625677" w14:textId="75613476"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933716C" w14:textId="77777777" w:rsidR="00A81F93" w:rsidRPr="00842F6D" w:rsidRDefault="00A81F93" w:rsidP="00C95E79">
            <w:pPr>
              <w:spacing w:after="0" w:line="240" w:lineRule="auto"/>
              <w:rPr>
                <w:rFonts w:ascii="Arial" w:hAnsi="Arial" w:cs="Arial"/>
              </w:rPr>
            </w:pPr>
            <w:r w:rsidRPr="00842F6D">
              <w:rPr>
                <w:rFonts w:ascii="Arial" w:hAnsi="Arial" w:cs="Arial"/>
              </w:rPr>
              <w:t>Puente Alcocer</w:t>
            </w:r>
          </w:p>
        </w:tc>
        <w:tc>
          <w:tcPr>
            <w:tcW w:w="2320" w:type="dxa"/>
            <w:tcBorders>
              <w:top w:val="nil"/>
              <w:left w:val="nil"/>
              <w:bottom w:val="single" w:sz="4" w:space="0" w:color="000000"/>
              <w:right w:val="single" w:sz="4" w:space="0" w:color="000000"/>
            </w:tcBorders>
            <w:shd w:val="clear" w:color="auto" w:fill="auto"/>
            <w:noWrap/>
            <w:vAlign w:val="center"/>
            <w:hideMark/>
          </w:tcPr>
          <w:p w14:paraId="4593462D" w14:textId="77777777" w:rsidR="00A81F93" w:rsidRPr="00842F6D" w:rsidRDefault="00A81F93" w:rsidP="00C95E79">
            <w:pPr>
              <w:spacing w:after="0" w:line="240" w:lineRule="auto"/>
              <w:jc w:val="center"/>
              <w:rPr>
                <w:rFonts w:ascii="Arial" w:hAnsi="Arial" w:cs="Arial"/>
              </w:rPr>
            </w:pPr>
            <w:r w:rsidRPr="00842F6D">
              <w:rPr>
                <w:rFonts w:ascii="Arial" w:hAnsi="Arial" w:cs="Arial"/>
              </w:rPr>
              <w:t>31</w:t>
            </w:r>
          </w:p>
        </w:tc>
        <w:tc>
          <w:tcPr>
            <w:tcW w:w="1171" w:type="dxa"/>
            <w:tcBorders>
              <w:top w:val="nil"/>
              <w:left w:val="nil"/>
              <w:bottom w:val="single" w:sz="4" w:space="0" w:color="000000"/>
              <w:right w:val="single" w:sz="4" w:space="0" w:color="000000"/>
            </w:tcBorders>
            <w:vAlign w:val="center"/>
          </w:tcPr>
          <w:p w14:paraId="3DF8159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D268B21" w14:textId="77777777" w:rsidR="00A81F93" w:rsidRPr="00C7026A" w:rsidRDefault="00A81F93" w:rsidP="00C95E79">
            <w:pPr>
              <w:spacing w:after="0"/>
              <w:rPr>
                <w:rFonts w:ascii="Arial" w:hAnsi="Arial" w:cs="Arial"/>
              </w:rPr>
            </w:pPr>
          </w:p>
        </w:tc>
      </w:tr>
      <w:tr w:rsidR="00A81F93" w14:paraId="75B5300E" w14:textId="3AB438FF"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49C0E09" w14:textId="77777777" w:rsidR="00A81F93" w:rsidRPr="00842F6D" w:rsidRDefault="00A81F93" w:rsidP="00C95E79">
            <w:pPr>
              <w:spacing w:after="0" w:line="240" w:lineRule="auto"/>
              <w:rPr>
                <w:rFonts w:ascii="Arial" w:hAnsi="Arial" w:cs="Arial"/>
              </w:rPr>
            </w:pPr>
            <w:r w:rsidRPr="00842F6D">
              <w:rPr>
                <w:rFonts w:ascii="Arial" w:hAnsi="Arial" w:cs="Arial"/>
              </w:rPr>
              <w:t>Villaverde Bajo A</w:t>
            </w:r>
          </w:p>
        </w:tc>
        <w:tc>
          <w:tcPr>
            <w:tcW w:w="2320" w:type="dxa"/>
            <w:tcBorders>
              <w:top w:val="nil"/>
              <w:left w:val="nil"/>
              <w:bottom w:val="single" w:sz="4" w:space="0" w:color="000000"/>
              <w:right w:val="single" w:sz="4" w:space="0" w:color="000000"/>
            </w:tcBorders>
            <w:shd w:val="clear" w:color="auto" w:fill="auto"/>
            <w:noWrap/>
            <w:vAlign w:val="center"/>
            <w:hideMark/>
          </w:tcPr>
          <w:p w14:paraId="51D36462" w14:textId="77777777" w:rsidR="00A81F93" w:rsidRPr="00842F6D" w:rsidRDefault="00A81F93" w:rsidP="00C95E79">
            <w:pPr>
              <w:spacing w:after="0" w:line="240" w:lineRule="auto"/>
              <w:jc w:val="center"/>
              <w:rPr>
                <w:rFonts w:ascii="Arial" w:hAnsi="Arial" w:cs="Arial"/>
              </w:rPr>
            </w:pPr>
            <w:r w:rsidRPr="00842F6D">
              <w:rPr>
                <w:rFonts w:ascii="Arial" w:hAnsi="Arial" w:cs="Arial"/>
              </w:rPr>
              <w:t>32A</w:t>
            </w:r>
          </w:p>
        </w:tc>
        <w:tc>
          <w:tcPr>
            <w:tcW w:w="1171" w:type="dxa"/>
            <w:tcBorders>
              <w:top w:val="nil"/>
              <w:left w:val="nil"/>
              <w:bottom w:val="single" w:sz="4" w:space="0" w:color="000000"/>
              <w:right w:val="single" w:sz="4" w:space="0" w:color="000000"/>
            </w:tcBorders>
            <w:vAlign w:val="center"/>
          </w:tcPr>
          <w:p w14:paraId="35BED9C5"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EFB5778" w14:textId="77777777" w:rsidR="00A81F93" w:rsidRPr="00C7026A" w:rsidRDefault="00A81F93" w:rsidP="00C95E79">
            <w:pPr>
              <w:spacing w:after="0"/>
              <w:rPr>
                <w:rFonts w:ascii="Arial" w:hAnsi="Arial" w:cs="Arial"/>
              </w:rPr>
            </w:pPr>
          </w:p>
        </w:tc>
      </w:tr>
      <w:tr w:rsidR="00A81F93" w14:paraId="21E92434" w14:textId="7B575F59"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30192F4" w14:textId="77777777" w:rsidR="00A81F93" w:rsidRPr="00842F6D" w:rsidRDefault="00A81F93" w:rsidP="00C95E79">
            <w:pPr>
              <w:spacing w:after="0" w:line="240" w:lineRule="auto"/>
              <w:rPr>
                <w:rFonts w:ascii="Arial" w:hAnsi="Arial" w:cs="Arial"/>
              </w:rPr>
            </w:pPr>
            <w:r w:rsidRPr="00842F6D">
              <w:rPr>
                <w:rFonts w:ascii="Arial" w:hAnsi="Arial" w:cs="Arial"/>
              </w:rPr>
              <w:t>Villaverde Bajo B</w:t>
            </w:r>
          </w:p>
        </w:tc>
        <w:tc>
          <w:tcPr>
            <w:tcW w:w="2320" w:type="dxa"/>
            <w:tcBorders>
              <w:top w:val="nil"/>
              <w:left w:val="nil"/>
              <w:bottom w:val="single" w:sz="4" w:space="0" w:color="000000"/>
              <w:right w:val="single" w:sz="4" w:space="0" w:color="000000"/>
            </w:tcBorders>
            <w:shd w:val="clear" w:color="auto" w:fill="auto"/>
            <w:noWrap/>
            <w:vAlign w:val="center"/>
            <w:hideMark/>
          </w:tcPr>
          <w:p w14:paraId="2E6F7CDF" w14:textId="77777777" w:rsidR="00A81F93" w:rsidRPr="00842F6D" w:rsidRDefault="00A81F93" w:rsidP="00C95E79">
            <w:pPr>
              <w:spacing w:after="0" w:line="240" w:lineRule="auto"/>
              <w:jc w:val="center"/>
              <w:rPr>
                <w:rFonts w:ascii="Arial" w:hAnsi="Arial" w:cs="Arial"/>
              </w:rPr>
            </w:pPr>
            <w:r w:rsidRPr="00842F6D">
              <w:rPr>
                <w:rFonts w:ascii="Arial" w:hAnsi="Arial" w:cs="Arial"/>
              </w:rPr>
              <w:t>32B</w:t>
            </w:r>
          </w:p>
        </w:tc>
        <w:tc>
          <w:tcPr>
            <w:tcW w:w="1171" w:type="dxa"/>
            <w:tcBorders>
              <w:top w:val="nil"/>
              <w:left w:val="nil"/>
              <w:bottom w:val="single" w:sz="4" w:space="0" w:color="000000"/>
              <w:right w:val="single" w:sz="4" w:space="0" w:color="000000"/>
            </w:tcBorders>
            <w:vAlign w:val="center"/>
          </w:tcPr>
          <w:p w14:paraId="061655E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1F1C17B" w14:textId="77777777" w:rsidR="00A81F93" w:rsidRPr="00C7026A" w:rsidRDefault="00A81F93" w:rsidP="00C95E79">
            <w:pPr>
              <w:spacing w:after="0"/>
              <w:rPr>
                <w:rFonts w:ascii="Arial" w:hAnsi="Arial" w:cs="Arial"/>
              </w:rPr>
            </w:pPr>
          </w:p>
        </w:tc>
      </w:tr>
      <w:tr w:rsidR="00A81F93" w14:paraId="2454698F" w14:textId="1298781C"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81EB0B7" w14:textId="77777777" w:rsidR="00A81F93" w:rsidRPr="00842F6D" w:rsidRDefault="00A81F93" w:rsidP="00C95E79">
            <w:pPr>
              <w:spacing w:after="0" w:line="240" w:lineRule="auto"/>
              <w:rPr>
                <w:rFonts w:ascii="Arial" w:hAnsi="Arial" w:cs="Arial"/>
              </w:rPr>
            </w:pPr>
            <w:r w:rsidRPr="00842F6D">
              <w:rPr>
                <w:rFonts w:ascii="Arial" w:hAnsi="Arial" w:cs="Arial"/>
              </w:rPr>
              <w:t>Orcasitas</w:t>
            </w:r>
          </w:p>
        </w:tc>
        <w:tc>
          <w:tcPr>
            <w:tcW w:w="2320" w:type="dxa"/>
            <w:tcBorders>
              <w:top w:val="nil"/>
              <w:left w:val="nil"/>
              <w:bottom w:val="single" w:sz="4" w:space="0" w:color="000000"/>
              <w:right w:val="single" w:sz="4" w:space="0" w:color="000000"/>
            </w:tcBorders>
            <w:shd w:val="clear" w:color="auto" w:fill="auto"/>
            <w:noWrap/>
            <w:vAlign w:val="center"/>
            <w:hideMark/>
          </w:tcPr>
          <w:p w14:paraId="1C6E1D72" w14:textId="77777777" w:rsidR="00A81F93" w:rsidRPr="00842F6D" w:rsidRDefault="00A81F93" w:rsidP="00C95E79">
            <w:pPr>
              <w:spacing w:after="0" w:line="240" w:lineRule="auto"/>
              <w:jc w:val="center"/>
              <w:rPr>
                <w:rFonts w:ascii="Arial" w:hAnsi="Arial" w:cs="Arial"/>
              </w:rPr>
            </w:pPr>
            <w:r w:rsidRPr="00842F6D">
              <w:rPr>
                <w:rFonts w:ascii="Arial" w:hAnsi="Arial" w:cs="Arial"/>
              </w:rPr>
              <w:t>33</w:t>
            </w:r>
          </w:p>
        </w:tc>
        <w:tc>
          <w:tcPr>
            <w:tcW w:w="1171" w:type="dxa"/>
            <w:tcBorders>
              <w:top w:val="nil"/>
              <w:left w:val="nil"/>
              <w:bottom w:val="single" w:sz="4" w:space="0" w:color="000000"/>
              <w:right w:val="single" w:sz="4" w:space="0" w:color="000000"/>
            </w:tcBorders>
            <w:vAlign w:val="center"/>
          </w:tcPr>
          <w:p w14:paraId="476C646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E447746" w14:textId="77777777" w:rsidR="00A81F93" w:rsidRPr="00C7026A" w:rsidRDefault="00A81F93" w:rsidP="00C95E79">
            <w:pPr>
              <w:spacing w:after="0"/>
              <w:rPr>
                <w:rFonts w:ascii="Arial" w:hAnsi="Arial" w:cs="Arial"/>
              </w:rPr>
            </w:pPr>
          </w:p>
        </w:tc>
      </w:tr>
      <w:tr w:rsidR="00A81F93" w14:paraId="7069C2F9" w14:textId="23A0C5F9"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56257E2" w14:textId="77777777" w:rsidR="00A81F93" w:rsidRPr="00842F6D" w:rsidRDefault="00A81F93" w:rsidP="00C95E79">
            <w:pPr>
              <w:spacing w:after="0" w:line="240" w:lineRule="auto"/>
              <w:rPr>
                <w:rFonts w:ascii="Arial" w:hAnsi="Arial" w:cs="Arial"/>
              </w:rPr>
            </w:pPr>
            <w:r w:rsidRPr="00842F6D">
              <w:rPr>
                <w:rFonts w:ascii="Arial" w:hAnsi="Arial" w:cs="Arial"/>
              </w:rPr>
              <w:t>San Fermín-Orcasur</w:t>
            </w:r>
          </w:p>
        </w:tc>
        <w:tc>
          <w:tcPr>
            <w:tcW w:w="2320" w:type="dxa"/>
            <w:tcBorders>
              <w:top w:val="nil"/>
              <w:left w:val="nil"/>
              <w:bottom w:val="single" w:sz="4" w:space="0" w:color="000000"/>
              <w:right w:val="single" w:sz="4" w:space="0" w:color="000000"/>
            </w:tcBorders>
            <w:shd w:val="clear" w:color="auto" w:fill="auto"/>
            <w:noWrap/>
            <w:vAlign w:val="center"/>
            <w:hideMark/>
          </w:tcPr>
          <w:p w14:paraId="38D25723" w14:textId="77777777" w:rsidR="00A81F93" w:rsidRPr="00842F6D" w:rsidRDefault="00A81F93" w:rsidP="00C95E79">
            <w:pPr>
              <w:spacing w:after="0" w:line="240" w:lineRule="auto"/>
              <w:jc w:val="center"/>
              <w:rPr>
                <w:rFonts w:ascii="Arial" w:hAnsi="Arial" w:cs="Arial"/>
              </w:rPr>
            </w:pPr>
            <w:r w:rsidRPr="00842F6D">
              <w:rPr>
                <w:rFonts w:ascii="Arial" w:hAnsi="Arial" w:cs="Arial"/>
              </w:rPr>
              <w:t>34</w:t>
            </w:r>
          </w:p>
        </w:tc>
        <w:tc>
          <w:tcPr>
            <w:tcW w:w="1171" w:type="dxa"/>
            <w:tcBorders>
              <w:top w:val="nil"/>
              <w:left w:val="nil"/>
              <w:bottom w:val="single" w:sz="4" w:space="0" w:color="000000"/>
              <w:right w:val="single" w:sz="4" w:space="0" w:color="000000"/>
            </w:tcBorders>
            <w:vAlign w:val="center"/>
          </w:tcPr>
          <w:p w14:paraId="7865B1F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9D79993" w14:textId="77777777" w:rsidR="00A81F93" w:rsidRPr="00C7026A" w:rsidRDefault="00A81F93" w:rsidP="00C95E79">
            <w:pPr>
              <w:spacing w:after="0"/>
              <w:rPr>
                <w:rFonts w:ascii="Arial" w:hAnsi="Arial" w:cs="Arial"/>
              </w:rPr>
            </w:pPr>
          </w:p>
        </w:tc>
      </w:tr>
      <w:tr w:rsidR="00A81F93" w14:paraId="1D12B487" w14:textId="0F2B9E7B"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469ADBD" w14:textId="77777777" w:rsidR="00A81F93" w:rsidRPr="00842F6D" w:rsidRDefault="00A81F93" w:rsidP="00C95E79">
            <w:pPr>
              <w:spacing w:after="0" w:line="240" w:lineRule="auto"/>
              <w:rPr>
                <w:rFonts w:ascii="Arial" w:hAnsi="Arial" w:cs="Arial"/>
              </w:rPr>
            </w:pPr>
            <w:r w:rsidRPr="00842F6D">
              <w:rPr>
                <w:rFonts w:ascii="Arial" w:hAnsi="Arial" w:cs="Arial"/>
              </w:rPr>
              <w:t>12 De Octubre</w:t>
            </w:r>
          </w:p>
        </w:tc>
        <w:tc>
          <w:tcPr>
            <w:tcW w:w="2320" w:type="dxa"/>
            <w:tcBorders>
              <w:top w:val="nil"/>
              <w:left w:val="nil"/>
              <w:bottom w:val="single" w:sz="4" w:space="0" w:color="000000"/>
              <w:right w:val="single" w:sz="4" w:space="0" w:color="000000"/>
            </w:tcBorders>
            <w:shd w:val="clear" w:color="auto" w:fill="auto"/>
            <w:noWrap/>
            <w:vAlign w:val="center"/>
            <w:hideMark/>
          </w:tcPr>
          <w:p w14:paraId="053AF911" w14:textId="77777777" w:rsidR="00A81F93" w:rsidRPr="00842F6D" w:rsidRDefault="00A81F93" w:rsidP="00C95E79">
            <w:pPr>
              <w:spacing w:after="0" w:line="240" w:lineRule="auto"/>
              <w:jc w:val="center"/>
              <w:rPr>
                <w:rFonts w:ascii="Arial" w:hAnsi="Arial" w:cs="Arial"/>
              </w:rPr>
            </w:pPr>
            <w:r w:rsidRPr="00842F6D">
              <w:rPr>
                <w:rFonts w:ascii="Arial" w:hAnsi="Arial" w:cs="Arial"/>
              </w:rPr>
              <w:t>35</w:t>
            </w:r>
          </w:p>
        </w:tc>
        <w:tc>
          <w:tcPr>
            <w:tcW w:w="1171" w:type="dxa"/>
            <w:tcBorders>
              <w:top w:val="nil"/>
              <w:left w:val="nil"/>
              <w:bottom w:val="single" w:sz="4" w:space="0" w:color="000000"/>
              <w:right w:val="single" w:sz="4" w:space="0" w:color="000000"/>
            </w:tcBorders>
            <w:vAlign w:val="center"/>
          </w:tcPr>
          <w:p w14:paraId="4271A6A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76B94C0" w14:textId="77777777" w:rsidR="00A81F93" w:rsidRPr="00C7026A" w:rsidRDefault="00A81F93" w:rsidP="00C95E79">
            <w:pPr>
              <w:spacing w:after="0"/>
              <w:rPr>
                <w:rFonts w:ascii="Arial" w:hAnsi="Arial" w:cs="Arial"/>
              </w:rPr>
            </w:pPr>
          </w:p>
        </w:tc>
      </w:tr>
      <w:tr w:rsidR="00A81F93" w14:paraId="2F1CD7FA" w14:textId="153648D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1A45570" w14:textId="77777777" w:rsidR="00A81F93" w:rsidRPr="00842F6D" w:rsidRDefault="00A81F93" w:rsidP="00C95E79">
            <w:pPr>
              <w:spacing w:after="0" w:line="240" w:lineRule="auto"/>
              <w:rPr>
                <w:rFonts w:ascii="Arial" w:hAnsi="Arial" w:cs="Arial"/>
              </w:rPr>
            </w:pPr>
            <w:r w:rsidRPr="00842F6D">
              <w:rPr>
                <w:rFonts w:ascii="Arial" w:hAnsi="Arial" w:cs="Arial"/>
              </w:rPr>
              <w:t>Humanes</w:t>
            </w:r>
          </w:p>
        </w:tc>
        <w:tc>
          <w:tcPr>
            <w:tcW w:w="2320" w:type="dxa"/>
            <w:tcBorders>
              <w:top w:val="nil"/>
              <w:left w:val="nil"/>
              <w:bottom w:val="single" w:sz="4" w:space="0" w:color="000000"/>
              <w:right w:val="single" w:sz="4" w:space="0" w:color="000000"/>
            </w:tcBorders>
            <w:shd w:val="clear" w:color="auto" w:fill="auto"/>
            <w:noWrap/>
            <w:vAlign w:val="center"/>
            <w:hideMark/>
          </w:tcPr>
          <w:p w14:paraId="486EA4F2" w14:textId="77777777" w:rsidR="00A81F93" w:rsidRPr="00842F6D" w:rsidRDefault="00A81F93" w:rsidP="00C95E79">
            <w:pPr>
              <w:spacing w:after="0" w:line="240" w:lineRule="auto"/>
              <w:jc w:val="center"/>
              <w:rPr>
                <w:rFonts w:ascii="Arial" w:hAnsi="Arial" w:cs="Arial"/>
              </w:rPr>
            </w:pPr>
            <w:r w:rsidRPr="00842F6D">
              <w:rPr>
                <w:rFonts w:ascii="Arial" w:hAnsi="Arial" w:cs="Arial"/>
              </w:rPr>
              <w:t>36</w:t>
            </w:r>
          </w:p>
        </w:tc>
        <w:tc>
          <w:tcPr>
            <w:tcW w:w="1171" w:type="dxa"/>
            <w:tcBorders>
              <w:top w:val="nil"/>
              <w:left w:val="nil"/>
              <w:bottom w:val="single" w:sz="4" w:space="0" w:color="000000"/>
              <w:right w:val="single" w:sz="4" w:space="0" w:color="000000"/>
            </w:tcBorders>
            <w:vAlign w:val="center"/>
          </w:tcPr>
          <w:p w14:paraId="57BAAA1C"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E9537B2" w14:textId="77777777" w:rsidR="00A81F93" w:rsidRPr="00C7026A" w:rsidRDefault="00A81F93" w:rsidP="00C95E79">
            <w:pPr>
              <w:spacing w:after="0"/>
              <w:rPr>
                <w:rFonts w:ascii="Arial" w:hAnsi="Arial" w:cs="Arial"/>
              </w:rPr>
            </w:pPr>
          </w:p>
        </w:tc>
      </w:tr>
      <w:tr w:rsidR="00A81F93" w14:paraId="292BA3BA" w14:textId="1D868E7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0966991" w14:textId="77777777" w:rsidR="00A81F93" w:rsidRPr="00842F6D" w:rsidRDefault="00A81F93" w:rsidP="00C95E79">
            <w:pPr>
              <w:spacing w:after="0" w:line="240" w:lineRule="auto"/>
              <w:rPr>
                <w:rFonts w:ascii="Arial" w:hAnsi="Arial" w:cs="Arial"/>
              </w:rPr>
            </w:pPr>
            <w:r w:rsidRPr="00842F6D">
              <w:rPr>
                <w:rFonts w:ascii="Arial" w:hAnsi="Arial" w:cs="Arial"/>
              </w:rPr>
              <w:t>Fuenlabrada</w:t>
            </w:r>
          </w:p>
        </w:tc>
        <w:tc>
          <w:tcPr>
            <w:tcW w:w="2320" w:type="dxa"/>
            <w:tcBorders>
              <w:top w:val="nil"/>
              <w:left w:val="nil"/>
              <w:bottom w:val="single" w:sz="4" w:space="0" w:color="000000"/>
              <w:right w:val="single" w:sz="4" w:space="0" w:color="000000"/>
            </w:tcBorders>
            <w:shd w:val="clear" w:color="auto" w:fill="auto"/>
            <w:noWrap/>
            <w:vAlign w:val="center"/>
            <w:hideMark/>
          </w:tcPr>
          <w:p w14:paraId="255C87B0" w14:textId="77777777" w:rsidR="00A81F93" w:rsidRPr="00842F6D" w:rsidRDefault="00A81F93" w:rsidP="00C95E79">
            <w:pPr>
              <w:spacing w:after="0" w:line="240" w:lineRule="auto"/>
              <w:jc w:val="center"/>
              <w:rPr>
                <w:rFonts w:ascii="Arial" w:hAnsi="Arial" w:cs="Arial"/>
              </w:rPr>
            </w:pPr>
            <w:r w:rsidRPr="00842F6D">
              <w:rPr>
                <w:rFonts w:ascii="Arial" w:hAnsi="Arial" w:cs="Arial"/>
              </w:rPr>
              <w:t>37</w:t>
            </w:r>
          </w:p>
        </w:tc>
        <w:tc>
          <w:tcPr>
            <w:tcW w:w="1171" w:type="dxa"/>
            <w:tcBorders>
              <w:top w:val="nil"/>
              <w:left w:val="nil"/>
              <w:bottom w:val="single" w:sz="4" w:space="0" w:color="000000"/>
              <w:right w:val="single" w:sz="4" w:space="0" w:color="000000"/>
            </w:tcBorders>
            <w:vAlign w:val="center"/>
          </w:tcPr>
          <w:p w14:paraId="69CE44A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E144D29" w14:textId="77777777" w:rsidR="00A81F93" w:rsidRPr="00C7026A" w:rsidRDefault="00A81F93" w:rsidP="00C95E79">
            <w:pPr>
              <w:spacing w:after="0"/>
              <w:rPr>
                <w:rFonts w:ascii="Arial" w:hAnsi="Arial" w:cs="Arial"/>
              </w:rPr>
            </w:pPr>
          </w:p>
        </w:tc>
      </w:tr>
      <w:tr w:rsidR="00A81F93" w14:paraId="39143A76" w14:textId="7BE1073E"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A34E074" w14:textId="77777777" w:rsidR="00A81F93" w:rsidRPr="00842F6D" w:rsidRDefault="00A81F93" w:rsidP="00C95E79">
            <w:pPr>
              <w:spacing w:after="0" w:line="240" w:lineRule="auto"/>
              <w:rPr>
                <w:rFonts w:ascii="Arial" w:hAnsi="Arial" w:cs="Arial"/>
              </w:rPr>
            </w:pPr>
            <w:r w:rsidRPr="00842F6D">
              <w:rPr>
                <w:rFonts w:ascii="Arial" w:hAnsi="Arial" w:cs="Arial"/>
              </w:rPr>
              <w:t>La Serna-Fuenlabrada A</w:t>
            </w:r>
          </w:p>
        </w:tc>
        <w:tc>
          <w:tcPr>
            <w:tcW w:w="2320" w:type="dxa"/>
            <w:tcBorders>
              <w:top w:val="nil"/>
              <w:left w:val="nil"/>
              <w:bottom w:val="single" w:sz="4" w:space="0" w:color="000000"/>
              <w:right w:val="single" w:sz="4" w:space="0" w:color="000000"/>
            </w:tcBorders>
            <w:shd w:val="clear" w:color="auto" w:fill="auto"/>
            <w:noWrap/>
            <w:vAlign w:val="center"/>
            <w:hideMark/>
          </w:tcPr>
          <w:p w14:paraId="2993795D" w14:textId="77777777" w:rsidR="00A81F93" w:rsidRPr="00842F6D" w:rsidRDefault="00A81F93" w:rsidP="00C95E79">
            <w:pPr>
              <w:spacing w:after="0" w:line="240" w:lineRule="auto"/>
              <w:jc w:val="center"/>
              <w:rPr>
                <w:rFonts w:ascii="Arial" w:hAnsi="Arial" w:cs="Arial"/>
              </w:rPr>
            </w:pPr>
            <w:r w:rsidRPr="00842F6D">
              <w:rPr>
                <w:rFonts w:ascii="Arial" w:hAnsi="Arial" w:cs="Arial"/>
              </w:rPr>
              <w:t>38A</w:t>
            </w:r>
          </w:p>
        </w:tc>
        <w:tc>
          <w:tcPr>
            <w:tcW w:w="1171" w:type="dxa"/>
            <w:tcBorders>
              <w:top w:val="nil"/>
              <w:left w:val="nil"/>
              <w:bottom w:val="single" w:sz="4" w:space="0" w:color="000000"/>
              <w:right w:val="single" w:sz="4" w:space="0" w:color="000000"/>
            </w:tcBorders>
            <w:vAlign w:val="center"/>
          </w:tcPr>
          <w:p w14:paraId="19A3B99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2DFBE34" w14:textId="77777777" w:rsidR="00A81F93" w:rsidRPr="00C7026A" w:rsidRDefault="00A81F93" w:rsidP="00C95E79">
            <w:pPr>
              <w:spacing w:after="0"/>
              <w:rPr>
                <w:rFonts w:ascii="Arial" w:hAnsi="Arial" w:cs="Arial"/>
              </w:rPr>
            </w:pPr>
          </w:p>
        </w:tc>
      </w:tr>
      <w:tr w:rsidR="00A81F93" w14:paraId="17ED6C67" w14:textId="5C907AE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813A1D3" w14:textId="77777777" w:rsidR="00A81F93" w:rsidRPr="00842F6D" w:rsidRDefault="00A81F93" w:rsidP="00C95E79">
            <w:pPr>
              <w:spacing w:after="0" w:line="240" w:lineRule="auto"/>
              <w:rPr>
                <w:rFonts w:ascii="Arial" w:hAnsi="Arial" w:cs="Arial"/>
              </w:rPr>
            </w:pPr>
            <w:r w:rsidRPr="00842F6D">
              <w:rPr>
                <w:rFonts w:ascii="Arial" w:hAnsi="Arial" w:cs="Arial"/>
              </w:rPr>
              <w:t>La Serna-Fuenlabrada B</w:t>
            </w:r>
          </w:p>
        </w:tc>
        <w:tc>
          <w:tcPr>
            <w:tcW w:w="2320" w:type="dxa"/>
            <w:tcBorders>
              <w:top w:val="nil"/>
              <w:left w:val="nil"/>
              <w:bottom w:val="single" w:sz="4" w:space="0" w:color="000000"/>
              <w:right w:val="single" w:sz="4" w:space="0" w:color="000000"/>
            </w:tcBorders>
            <w:shd w:val="clear" w:color="auto" w:fill="auto"/>
            <w:noWrap/>
            <w:vAlign w:val="center"/>
            <w:hideMark/>
          </w:tcPr>
          <w:p w14:paraId="0433F725" w14:textId="77777777" w:rsidR="00A81F93" w:rsidRPr="00842F6D" w:rsidRDefault="00A81F93" w:rsidP="00C95E79">
            <w:pPr>
              <w:spacing w:after="0" w:line="240" w:lineRule="auto"/>
              <w:jc w:val="center"/>
              <w:rPr>
                <w:rFonts w:ascii="Arial" w:hAnsi="Arial" w:cs="Arial"/>
              </w:rPr>
            </w:pPr>
            <w:r w:rsidRPr="00842F6D">
              <w:rPr>
                <w:rFonts w:ascii="Arial" w:hAnsi="Arial" w:cs="Arial"/>
              </w:rPr>
              <w:t>38B</w:t>
            </w:r>
          </w:p>
        </w:tc>
        <w:tc>
          <w:tcPr>
            <w:tcW w:w="1171" w:type="dxa"/>
            <w:tcBorders>
              <w:top w:val="nil"/>
              <w:left w:val="nil"/>
              <w:bottom w:val="single" w:sz="4" w:space="0" w:color="000000"/>
              <w:right w:val="single" w:sz="4" w:space="0" w:color="000000"/>
            </w:tcBorders>
            <w:vAlign w:val="center"/>
          </w:tcPr>
          <w:p w14:paraId="589CF199"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DC8AC1E" w14:textId="77777777" w:rsidR="00A81F93" w:rsidRPr="00C7026A" w:rsidRDefault="00A81F93" w:rsidP="00C95E79">
            <w:pPr>
              <w:spacing w:after="0"/>
              <w:rPr>
                <w:rFonts w:ascii="Arial" w:hAnsi="Arial" w:cs="Arial"/>
              </w:rPr>
            </w:pPr>
          </w:p>
        </w:tc>
      </w:tr>
      <w:tr w:rsidR="00A81F93" w14:paraId="529AE4F3" w14:textId="067FD976"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A645B87" w14:textId="77777777" w:rsidR="00A81F93" w:rsidRPr="00842F6D" w:rsidRDefault="00A81F93" w:rsidP="00C95E79">
            <w:pPr>
              <w:spacing w:after="0" w:line="240" w:lineRule="auto"/>
              <w:rPr>
                <w:rFonts w:ascii="Arial" w:hAnsi="Arial" w:cs="Arial"/>
              </w:rPr>
            </w:pPr>
            <w:r w:rsidRPr="00842F6D">
              <w:rPr>
                <w:rFonts w:ascii="Arial" w:hAnsi="Arial" w:cs="Arial"/>
              </w:rPr>
              <w:t>Parque Polvoranca A</w:t>
            </w:r>
          </w:p>
        </w:tc>
        <w:tc>
          <w:tcPr>
            <w:tcW w:w="2320" w:type="dxa"/>
            <w:tcBorders>
              <w:top w:val="nil"/>
              <w:left w:val="nil"/>
              <w:bottom w:val="single" w:sz="4" w:space="0" w:color="000000"/>
              <w:right w:val="single" w:sz="4" w:space="0" w:color="000000"/>
            </w:tcBorders>
            <w:shd w:val="clear" w:color="auto" w:fill="auto"/>
            <w:noWrap/>
            <w:vAlign w:val="center"/>
            <w:hideMark/>
          </w:tcPr>
          <w:p w14:paraId="4717EEAF" w14:textId="77777777" w:rsidR="00A81F93" w:rsidRPr="00842F6D" w:rsidRDefault="00A81F93" w:rsidP="00C95E79">
            <w:pPr>
              <w:spacing w:after="0" w:line="240" w:lineRule="auto"/>
              <w:jc w:val="center"/>
              <w:rPr>
                <w:rFonts w:ascii="Arial" w:hAnsi="Arial" w:cs="Arial"/>
              </w:rPr>
            </w:pPr>
            <w:r w:rsidRPr="00842F6D">
              <w:rPr>
                <w:rFonts w:ascii="Arial" w:hAnsi="Arial" w:cs="Arial"/>
              </w:rPr>
              <w:t>39A</w:t>
            </w:r>
          </w:p>
        </w:tc>
        <w:tc>
          <w:tcPr>
            <w:tcW w:w="1171" w:type="dxa"/>
            <w:tcBorders>
              <w:top w:val="nil"/>
              <w:left w:val="nil"/>
              <w:bottom w:val="single" w:sz="4" w:space="0" w:color="000000"/>
              <w:right w:val="single" w:sz="4" w:space="0" w:color="000000"/>
            </w:tcBorders>
            <w:vAlign w:val="center"/>
          </w:tcPr>
          <w:p w14:paraId="7C2C8297"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1C6402F" w14:textId="77777777" w:rsidR="00A81F93" w:rsidRPr="00C7026A" w:rsidRDefault="00A81F93" w:rsidP="00C95E79">
            <w:pPr>
              <w:spacing w:after="0"/>
              <w:rPr>
                <w:rFonts w:ascii="Arial" w:hAnsi="Arial" w:cs="Arial"/>
              </w:rPr>
            </w:pPr>
          </w:p>
        </w:tc>
      </w:tr>
      <w:tr w:rsidR="00A81F93" w14:paraId="1E7F8BDB" w14:textId="5D992D6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B4E0F21" w14:textId="77777777" w:rsidR="00A81F93" w:rsidRPr="00842F6D" w:rsidRDefault="00A81F93" w:rsidP="00C95E79">
            <w:pPr>
              <w:spacing w:after="0" w:line="240" w:lineRule="auto"/>
              <w:rPr>
                <w:rFonts w:ascii="Arial" w:hAnsi="Arial" w:cs="Arial"/>
              </w:rPr>
            </w:pPr>
            <w:r w:rsidRPr="00842F6D">
              <w:rPr>
                <w:rFonts w:ascii="Arial" w:hAnsi="Arial" w:cs="Arial"/>
              </w:rPr>
              <w:t>Parque Polvoranca B</w:t>
            </w:r>
          </w:p>
        </w:tc>
        <w:tc>
          <w:tcPr>
            <w:tcW w:w="2320" w:type="dxa"/>
            <w:tcBorders>
              <w:top w:val="nil"/>
              <w:left w:val="nil"/>
              <w:bottom w:val="single" w:sz="4" w:space="0" w:color="000000"/>
              <w:right w:val="single" w:sz="4" w:space="0" w:color="000000"/>
            </w:tcBorders>
            <w:shd w:val="clear" w:color="auto" w:fill="auto"/>
            <w:noWrap/>
            <w:vAlign w:val="center"/>
            <w:hideMark/>
          </w:tcPr>
          <w:p w14:paraId="1CA71818" w14:textId="77777777" w:rsidR="00A81F93" w:rsidRPr="00842F6D" w:rsidRDefault="00A81F93" w:rsidP="00C95E79">
            <w:pPr>
              <w:spacing w:after="0" w:line="240" w:lineRule="auto"/>
              <w:jc w:val="center"/>
              <w:rPr>
                <w:rFonts w:ascii="Arial" w:hAnsi="Arial" w:cs="Arial"/>
              </w:rPr>
            </w:pPr>
            <w:r w:rsidRPr="00842F6D">
              <w:rPr>
                <w:rFonts w:ascii="Arial" w:hAnsi="Arial" w:cs="Arial"/>
              </w:rPr>
              <w:t>39B</w:t>
            </w:r>
          </w:p>
        </w:tc>
        <w:tc>
          <w:tcPr>
            <w:tcW w:w="1171" w:type="dxa"/>
            <w:tcBorders>
              <w:top w:val="nil"/>
              <w:left w:val="nil"/>
              <w:bottom w:val="single" w:sz="4" w:space="0" w:color="000000"/>
              <w:right w:val="single" w:sz="4" w:space="0" w:color="000000"/>
            </w:tcBorders>
            <w:vAlign w:val="center"/>
          </w:tcPr>
          <w:p w14:paraId="5153FF8C"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86EC811" w14:textId="77777777" w:rsidR="00A81F93" w:rsidRPr="00C7026A" w:rsidRDefault="00A81F93" w:rsidP="00C95E79">
            <w:pPr>
              <w:spacing w:after="0"/>
              <w:rPr>
                <w:rFonts w:ascii="Arial" w:hAnsi="Arial" w:cs="Arial"/>
              </w:rPr>
            </w:pPr>
          </w:p>
        </w:tc>
      </w:tr>
      <w:tr w:rsidR="00A81F93" w14:paraId="5E705B18" w14:textId="2CFE083F"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E251CEA" w14:textId="77777777" w:rsidR="00A81F93" w:rsidRPr="00842F6D" w:rsidRDefault="00A81F93" w:rsidP="00C95E79">
            <w:pPr>
              <w:spacing w:after="0" w:line="240" w:lineRule="auto"/>
              <w:rPr>
                <w:rFonts w:ascii="Arial" w:hAnsi="Arial" w:cs="Arial"/>
              </w:rPr>
            </w:pPr>
            <w:r w:rsidRPr="00842F6D">
              <w:rPr>
                <w:rFonts w:ascii="Arial" w:hAnsi="Arial" w:cs="Arial"/>
              </w:rPr>
              <w:t>Leganés</w:t>
            </w:r>
          </w:p>
        </w:tc>
        <w:tc>
          <w:tcPr>
            <w:tcW w:w="2320" w:type="dxa"/>
            <w:tcBorders>
              <w:top w:val="nil"/>
              <w:left w:val="nil"/>
              <w:bottom w:val="single" w:sz="4" w:space="0" w:color="000000"/>
              <w:right w:val="single" w:sz="4" w:space="0" w:color="000000"/>
            </w:tcBorders>
            <w:shd w:val="clear" w:color="auto" w:fill="auto"/>
            <w:noWrap/>
            <w:vAlign w:val="center"/>
            <w:hideMark/>
          </w:tcPr>
          <w:p w14:paraId="10D2F402" w14:textId="77777777" w:rsidR="00A81F93" w:rsidRPr="00842F6D" w:rsidRDefault="00A81F93" w:rsidP="00C95E79">
            <w:pPr>
              <w:spacing w:after="0" w:line="240" w:lineRule="auto"/>
              <w:jc w:val="center"/>
              <w:rPr>
                <w:rFonts w:ascii="Arial" w:hAnsi="Arial" w:cs="Arial"/>
              </w:rPr>
            </w:pPr>
            <w:r w:rsidRPr="00842F6D">
              <w:rPr>
                <w:rFonts w:ascii="Arial" w:hAnsi="Arial" w:cs="Arial"/>
              </w:rPr>
              <w:t>40</w:t>
            </w:r>
          </w:p>
        </w:tc>
        <w:tc>
          <w:tcPr>
            <w:tcW w:w="1171" w:type="dxa"/>
            <w:tcBorders>
              <w:top w:val="nil"/>
              <w:left w:val="nil"/>
              <w:bottom w:val="single" w:sz="4" w:space="0" w:color="000000"/>
              <w:right w:val="single" w:sz="4" w:space="0" w:color="000000"/>
            </w:tcBorders>
            <w:vAlign w:val="center"/>
          </w:tcPr>
          <w:p w14:paraId="07E7B0A5"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88F2B16" w14:textId="77777777" w:rsidR="00A81F93" w:rsidRPr="00C7026A" w:rsidRDefault="00A81F93" w:rsidP="00C95E79">
            <w:pPr>
              <w:spacing w:after="0"/>
              <w:rPr>
                <w:rFonts w:ascii="Arial" w:hAnsi="Arial" w:cs="Arial"/>
              </w:rPr>
            </w:pPr>
          </w:p>
        </w:tc>
      </w:tr>
      <w:tr w:rsidR="00A81F93" w14:paraId="0D0C8B9E" w14:textId="1774A87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763878E" w14:textId="77777777" w:rsidR="00A81F93" w:rsidRPr="00842F6D" w:rsidRDefault="00A81F93" w:rsidP="00C95E79">
            <w:pPr>
              <w:spacing w:after="0" w:line="240" w:lineRule="auto"/>
              <w:rPr>
                <w:rFonts w:ascii="Arial" w:hAnsi="Arial" w:cs="Arial"/>
              </w:rPr>
            </w:pPr>
            <w:r w:rsidRPr="00842F6D">
              <w:rPr>
                <w:rFonts w:ascii="Arial" w:hAnsi="Arial" w:cs="Arial"/>
              </w:rPr>
              <w:t>Zarzaquemada-Leganés A</w:t>
            </w:r>
          </w:p>
        </w:tc>
        <w:tc>
          <w:tcPr>
            <w:tcW w:w="2320" w:type="dxa"/>
            <w:tcBorders>
              <w:top w:val="nil"/>
              <w:left w:val="nil"/>
              <w:bottom w:val="single" w:sz="4" w:space="0" w:color="000000"/>
              <w:right w:val="single" w:sz="4" w:space="0" w:color="000000"/>
            </w:tcBorders>
            <w:shd w:val="clear" w:color="auto" w:fill="auto"/>
            <w:noWrap/>
            <w:vAlign w:val="center"/>
            <w:hideMark/>
          </w:tcPr>
          <w:p w14:paraId="60541246" w14:textId="77777777" w:rsidR="00A81F93" w:rsidRPr="00842F6D" w:rsidRDefault="00A81F93" w:rsidP="00C95E79">
            <w:pPr>
              <w:spacing w:after="0" w:line="240" w:lineRule="auto"/>
              <w:jc w:val="center"/>
              <w:rPr>
                <w:rFonts w:ascii="Arial" w:hAnsi="Arial" w:cs="Arial"/>
              </w:rPr>
            </w:pPr>
            <w:r w:rsidRPr="00842F6D">
              <w:rPr>
                <w:rFonts w:ascii="Arial" w:hAnsi="Arial" w:cs="Arial"/>
              </w:rPr>
              <w:t>41A</w:t>
            </w:r>
          </w:p>
        </w:tc>
        <w:tc>
          <w:tcPr>
            <w:tcW w:w="1171" w:type="dxa"/>
            <w:tcBorders>
              <w:top w:val="nil"/>
              <w:left w:val="nil"/>
              <w:bottom w:val="single" w:sz="4" w:space="0" w:color="000000"/>
              <w:right w:val="single" w:sz="4" w:space="0" w:color="000000"/>
            </w:tcBorders>
            <w:vAlign w:val="center"/>
          </w:tcPr>
          <w:p w14:paraId="144DF068"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16E8210" w14:textId="77777777" w:rsidR="00A81F93" w:rsidRPr="00C7026A" w:rsidRDefault="00A81F93" w:rsidP="00C95E79">
            <w:pPr>
              <w:spacing w:after="0"/>
              <w:rPr>
                <w:rFonts w:ascii="Arial" w:hAnsi="Arial" w:cs="Arial"/>
              </w:rPr>
            </w:pPr>
          </w:p>
        </w:tc>
      </w:tr>
      <w:tr w:rsidR="00A81F93" w14:paraId="1D7AF8FD" w14:textId="3780948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554EAF7" w14:textId="77777777" w:rsidR="00A81F93" w:rsidRPr="00842F6D" w:rsidRDefault="00A81F93" w:rsidP="00C95E79">
            <w:pPr>
              <w:spacing w:after="0" w:line="240" w:lineRule="auto"/>
              <w:rPr>
                <w:rFonts w:ascii="Arial" w:hAnsi="Arial" w:cs="Arial"/>
              </w:rPr>
            </w:pPr>
            <w:r w:rsidRPr="00842F6D">
              <w:rPr>
                <w:rFonts w:ascii="Arial" w:hAnsi="Arial" w:cs="Arial"/>
              </w:rPr>
              <w:t>Zarzaquemada-Leganés B</w:t>
            </w:r>
          </w:p>
        </w:tc>
        <w:tc>
          <w:tcPr>
            <w:tcW w:w="2320" w:type="dxa"/>
            <w:tcBorders>
              <w:top w:val="nil"/>
              <w:left w:val="nil"/>
              <w:bottom w:val="single" w:sz="4" w:space="0" w:color="000000"/>
              <w:right w:val="single" w:sz="4" w:space="0" w:color="000000"/>
            </w:tcBorders>
            <w:shd w:val="clear" w:color="auto" w:fill="auto"/>
            <w:noWrap/>
            <w:vAlign w:val="center"/>
            <w:hideMark/>
          </w:tcPr>
          <w:p w14:paraId="15C6D2E9" w14:textId="77777777" w:rsidR="00A81F93" w:rsidRPr="00842F6D" w:rsidRDefault="00A81F93" w:rsidP="00C95E79">
            <w:pPr>
              <w:spacing w:after="0" w:line="240" w:lineRule="auto"/>
              <w:jc w:val="center"/>
              <w:rPr>
                <w:rFonts w:ascii="Arial" w:hAnsi="Arial" w:cs="Arial"/>
              </w:rPr>
            </w:pPr>
            <w:r w:rsidRPr="00842F6D">
              <w:rPr>
                <w:rFonts w:ascii="Arial" w:hAnsi="Arial" w:cs="Arial"/>
              </w:rPr>
              <w:t>41B</w:t>
            </w:r>
          </w:p>
        </w:tc>
        <w:tc>
          <w:tcPr>
            <w:tcW w:w="1171" w:type="dxa"/>
            <w:tcBorders>
              <w:top w:val="nil"/>
              <w:left w:val="nil"/>
              <w:bottom w:val="single" w:sz="4" w:space="0" w:color="000000"/>
              <w:right w:val="single" w:sz="4" w:space="0" w:color="000000"/>
            </w:tcBorders>
            <w:vAlign w:val="center"/>
          </w:tcPr>
          <w:p w14:paraId="0795EB92"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ACFBF0F" w14:textId="77777777" w:rsidR="00A81F93" w:rsidRPr="00C7026A" w:rsidRDefault="00A81F93" w:rsidP="00C95E79">
            <w:pPr>
              <w:spacing w:after="0"/>
              <w:rPr>
                <w:rFonts w:ascii="Arial" w:hAnsi="Arial" w:cs="Arial"/>
              </w:rPr>
            </w:pPr>
          </w:p>
        </w:tc>
      </w:tr>
      <w:tr w:rsidR="00A81F93" w14:paraId="200CA37A" w14:textId="6EE19A7B"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1AEB730" w14:textId="77777777" w:rsidR="00A81F93" w:rsidRPr="00842F6D" w:rsidRDefault="00A81F93" w:rsidP="00C95E79">
            <w:pPr>
              <w:spacing w:after="0" w:line="240" w:lineRule="auto"/>
              <w:rPr>
                <w:rFonts w:ascii="Arial" w:hAnsi="Arial" w:cs="Arial"/>
              </w:rPr>
            </w:pPr>
            <w:r w:rsidRPr="00842F6D">
              <w:rPr>
                <w:rFonts w:ascii="Arial" w:hAnsi="Arial" w:cs="Arial"/>
              </w:rPr>
              <w:t>Zarzaquemada-Leganés C</w:t>
            </w:r>
          </w:p>
        </w:tc>
        <w:tc>
          <w:tcPr>
            <w:tcW w:w="2320" w:type="dxa"/>
            <w:tcBorders>
              <w:top w:val="nil"/>
              <w:left w:val="nil"/>
              <w:bottom w:val="single" w:sz="4" w:space="0" w:color="000000"/>
              <w:right w:val="single" w:sz="4" w:space="0" w:color="000000"/>
            </w:tcBorders>
            <w:shd w:val="clear" w:color="auto" w:fill="auto"/>
            <w:noWrap/>
            <w:vAlign w:val="center"/>
            <w:hideMark/>
          </w:tcPr>
          <w:p w14:paraId="76B66588" w14:textId="77777777" w:rsidR="00A81F93" w:rsidRPr="00842F6D" w:rsidRDefault="00A81F93" w:rsidP="00C95E79">
            <w:pPr>
              <w:spacing w:after="0" w:line="240" w:lineRule="auto"/>
              <w:jc w:val="center"/>
              <w:rPr>
                <w:rFonts w:ascii="Arial" w:hAnsi="Arial" w:cs="Arial"/>
              </w:rPr>
            </w:pPr>
            <w:r w:rsidRPr="00842F6D">
              <w:rPr>
                <w:rFonts w:ascii="Arial" w:hAnsi="Arial" w:cs="Arial"/>
              </w:rPr>
              <w:t>41C</w:t>
            </w:r>
          </w:p>
        </w:tc>
        <w:tc>
          <w:tcPr>
            <w:tcW w:w="1171" w:type="dxa"/>
            <w:tcBorders>
              <w:top w:val="nil"/>
              <w:left w:val="nil"/>
              <w:bottom w:val="single" w:sz="4" w:space="0" w:color="000000"/>
              <w:right w:val="single" w:sz="4" w:space="0" w:color="000000"/>
            </w:tcBorders>
            <w:vAlign w:val="center"/>
          </w:tcPr>
          <w:p w14:paraId="4E61FBF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FF0606F" w14:textId="77777777" w:rsidR="00A81F93" w:rsidRPr="00C7026A" w:rsidRDefault="00A81F93" w:rsidP="00C95E79">
            <w:pPr>
              <w:spacing w:after="0"/>
              <w:rPr>
                <w:rFonts w:ascii="Arial" w:hAnsi="Arial" w:cs="Arial"/>
              </w:rPr>
            </w:pPr>
          </w:p>
        </w:tc>
      </w:tr>
      <w:tr w:rsidR="00A81F93" w14:paraId="53D7A90D" w14:textId="23B076F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FE84A40" w14:textId="77777777" w:rsidR="00A81F93" w:rsidRPr="00842F6D" w:rsidRDefault="00A81F93" w:rsidP="00C95E79">
            <w:pPr>
              <w:spacing w:after="0" w:line="240" w:lineRule="auto"/>
              <w:rPr>
                <w:rFonts w:ascii="Arial" w:hAnsi="Arial" w:cs="Arial"/>
              </w:rPr>
            </w:pPr>
            <w:r w:rsidRPr="00842F6D">
              <w:rPr>
                <w:rFonts w:ascii="Arial" w:hAnsi="Arial" w:cs="Arial"/>
              </w:rPr>
              <w:t>Villaverde Alto</w:t>
            </w:r>
          </w:p>
        </w:tc>
        <w:tc>
          <w:tcPr>
            <w:tcW w:w="2320" w:type="dxa"/>
            <w:tcBorders>
              <w:top w:val="nil"/>
              <w:left w:val="nil"/>
              <w:bottom w:val="single" w:sz="4" w:space="0" w:color="000000"/>
              <w:right w:val="single" w:sz="4" w:space="0" w:color="000000"/>
            </w:tcBorders>
            <w:shd w:val="clear" w:color="auto" w:fill="auto"/>
            <w:noWrap/>
            <w:vAlign w:val="center"/>
            <w:hideMark/>
          </w:tcPr>
          <w:p w14:paraId="2D75454E" w14:textId="77777777" w:rsidR="00A81F93" w:rsidRPr="00842F6D" w:rsidRDefault="00A81F93" w:rsidP="00C95E79">
            <w:pPr>
              <w:spacing w:after="0" w:line="240" w:lineRule="auto"/>
              <w:jc w:val="center"/>
              <w:rPr>
                <w:rFonts w:ascii="Arial" w:hAnsi="Arial" w:cs="Arial"/>
              </w:rPr>
            </w:pPr>
            <w:r w:rsidRPr="00842F6D">
              <w:rPr>
                <w:rFonts w:ascii="Arial" w:hAnsi="Arial" w:cs="Arial"/>
              </w:rPr>
              <w:t>42</w:t>
            </w:r>
          </w:p>
        </w:tc>
        <w:tc>
          <w:tcPr>
            <w:tcW w:w="1171" w:type="dxa"/>
            <w:tcBorders>
              <w:top w:val="nil"/>
              <w:left w:val="nil"/>
              <w:bottom w:val="single" w:sz="4" w:space="0" w:color="000000"/>
              <w:right w:val="single" w:sz="4" w:space="0" w:color="000000"/>
            </w:tcBorders>
            <w:vAlign w:val="center"/>
          </w:tcPr>
          <w:p w14:paraId="06F082D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3D19AA2" w14:textId="77777777" w:rsidR="00A81F93" w:rsidRPr="00C7026A" w:rsidRDefault="00A81F93" w:rsidP="00C95E79">
            <w:pPr>
              <w:spacing w:after="0"/>
              <w:rPr>
                <w:rFonts w:ascii="Arial" w:hAnsi="Arial" w:cs="Arial"/>
              </w:rPr>
            </w:pPr>
          </w:p>
        </w:tc>
      </w:tr>
      <w:tr w:rsidR="00A81F93" w14:paraId="77D3B912" w14:textId="5B2600B5"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37D2DBE" w14:textId="77777777" w:rsidR="00A81F93" w:rsidRPr="00842F6D" w:rsidRDefault="00A81F93" w:rsidP="00C95E79">
            <w:pPr>
              <w:spacing w:after="0" w:line="240" w:lineRule="auto"/>
              <w:rPr>
                <w:rFonts w:ascii="Arial" w:hAnsi="Arial" w:cs="Arial"/>
              </w:rPr>
            </w:pPr>
            <w:r w:rsidRPr="00842F6D">
              <w:rPr>
                <w:rFonts w:ascii="Arial" w:hAnsi="Arial" w:cs="Arial"/>
              </w:rPr>
              <w:t>Móstoles-El Soto</w:t>
            </w:r>
          </w:p>
        </w:tc>
        <w:tc>
          <w:tcPr>
            <w:tcW w:w="2320" w:type="dxa"/>
            <w:tcBorders>
              <w:top w:val="nil"/>
              <w:left w:val="nil"/>
              <w:bottom w:val="single" w:sz="4" w:space="0" w:color="000000"/>
              <w:right w:val="single" w:sz="4" w:space="0" w:color="000000"/>
            </w:tcBorders>
            <w:shd w:val="clear" w:color="auto" w:fill="auto"/>
            <w:noWrap/>
            <w:vAlign w:val="center"/>
            <w:hideMark/>
          </w:tcPr>
          <w:p w14:paraId="44509994" w14:textId="77777777" w:rsidR="00A81F93" w:rsidRPr="00842F6D" w:rsidRDefault="00A81F93" w:rsidP="00C95E79">
            <w:pPr>
              <w:spacing w:after="0" w:line="240" w:lineRule="auto"/>
              <w:jc w:val="center"/>
              <w:rPr>
                <w:rFonts w:ascii="Arial" w:hAnsi="Arial" w:cs="Arial"/>
              </w:rPr>
            </w:pPr>
            <w:r w:rsidRPr="00842F6D">
              <w:rPr>
                <w:rFonts w:ascii="Arial" w:hAnsi="Arial" w:cs="Arial"/>
              </w:rPr>
              <w:t>43</w:t>
            </w:r>
          </w:p>
        </w:tc>
        <w:tc>
          <w:tcPr>
            <w:tcW w:w="1171" w:type="dxa"/>
            <w:tcBorders>
              <w:top w:val="nil"/>
              <w:left w:val="nil"/>
              <w:bottom w:val="single" w:sz="4" w:space="0" w:color="000000"/>
              <w:right w:val="single" w:sz="4" w:space="0" w:color="000000"/>
            </w:tcBorders>
            <w:vAlign w:val="center"/>
          </w:tcPr>
          <w:p w14:paraId="6320AE83"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BF60102" w14:textId="77777777" w:rsidR="00A81F93" w:rsidRPr="00C7026A" w:rsidRDefault="00A81F93" w:rsidP="00C95E79">
            <w:pPr>
              <w:spacing w:after="0"/>
              <w:rPr>
                <w:rFonts w:ascii="Arial" w:hAnsi="Arial" w:cs="Arial"/>
              </w:rPr>
            </w:pPr>
          </w:p>
        </w:tc>
      </w:tr>
      <w:tr w:rsidR="00A81F93" w14:paraId="79613B23" w14:textId="0791A117"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06FCD72" w14:textId="77777777" w:rsidR="00A81F93" w:rsidRPr="00842F6D" w:rsidRDefault="00A81F93" w:rsidP="00C95E79">
            <w:pPr>
              <w:spacing w:after="0" w:line="240" w:lineRule="auto"/>
              <w:rPr>
                <w:rFonts w:ascii="Arial" w:hAnsi="Arial" w:cs="Arial"/>
              </w:rPr>
            </w:pPr>
            <w:r w:rsidRPr="00842F6D">
              <w:rPr>
                <w:rFonts w:ascii="Arial" w:hAnsi="Arial" w:cs="Arial"/>
              </w:rPr>
              <w:t>Las Retamas-Alcorcón A</w:t>
            </w:r>
          </w:p>
        </w:tc>
        <w:tc>
          <w:tcPr>
            <w:tcW w:w="2320" w:type="dxa"/>
            <w:tcBorders>
              <w:top w:val="nil"/>
              <w:left w:val="nil"/>
              <w:bottom w:val="single" w:sz="4" w:space="0" w:color="000000"/>
              <w:right w:val="single" w:sz="4" w:space="0" w:color="000000"/>
            </w:tcBorders>
            <w:shd w:val="clear" w:color="auto" w:fill="auto"/>
            <w:noWrap/>
            <w:vAlign w:val="center"/>
            <w:hideMark/>
          </w:tcPr>
          <w:p w14:paraId="2C294317" w14:textId="77777777" w:rsidR="00A81F93" w:rsidRPr="00842F6D" w:rsidRDefault="00A81F93" w:rsidP="00C95E79">
            <w:pPr>
              <w:spacing w:after="0" w:line="240" w:lineRule="auto"/>
              <w:jc w:val="center"/>
              <w:rPr>
                <w:rFonts w:ascii="Arial" w:hAnsi="Arial" w:cs="Arial"/>
              </w:rPr>
            </w:pPr>
            <w:r w:rsidRPr="00842F6D">
              <w:rPr>
                <w:rFonts w:ascii="Arial" w:hAnsi="Arial" w:cs="Arial"/>
              </w:rPr>
              <w:t>44A</w:t>
            </w:r>
          </w:p>
        </w:tc>
        <w:tc>
          <w:tcPr>
            <w:tcW w:w="1171" w:type="dxa"/>
            <w:tcBorders>
              <w:top w:val="nil"/>
              <w:left w:val="nil"/>
              <w:bottom w:val="single" w:sz="4" w:space="0" w:color="000000"/>
              <w:right w:val="single" w:sz="4" w:space="0" w:color="000000"/>
            </w:tcBorders>
            <w:vAlign w:val="center"/>
          </w:tcPr>
          <w:p w14:paraId="45FF976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8DDB064" w14:textId="77777777" w:rsidR="00A81F93" w:rsidRPr="00C7026A" w:rsidRDefault="00A81F93" w:rsidP="00C95E79">
            <w:pPr>
              <w:spacing w:after="0"/>
              <w:rPr>
                <w:rFonts w:ascii="Arial" w:hAnsi="Arial" w:cs="Arial"/>
              </w:rPr>
            </w:pPr>
          </w:p>
        </w:tc>
      </w:tr>
      <w:tr w:rsidR="00A81F93" w14:paraId="1E23B9FC" w14:textId="6BC4DFA4"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226A84D" w14:textId="77777777" w:rsidR="00A81F93" w:rsidRPr="00842F6D" w:rsidRDefault="00A81F93" w:rsidP="00C95E79">
            <w:pPr>
              <w:spacing w:after="0" w:line="240" w:lineRule="auto"/>
              <w:rPr>
                <w:rFonts w:ascii="Arial" w:hAnsi="Arial" w:cs="Arial"/>
              </w:rPr>
            </w:pPr>
            <w:r w:rsidRPr="00842F6D">
              <w:rPr>
                <w:rFonts w:ascii="Arial" w:hAnsi="Arial" w:cs="Arial"/>
              </w:rPr>
              <w:t>Las Retamas-Alcorcón B</w:t>
            </w:r>
          </w:p>
        </w:tc>
        <w:tc>
          <w:tcPr>
            <w:tcW w:w="2320" w:type="dxa"/>
            <w:tcBorders>
              <w:top w:val="nil"/>
              <w:left w:val="nil"/>
              <w:bottom w:val="single" w:sz="4" w:space="0" w:color="000000"/>
              <w:right w:val="single" w:sz="4" w:space="0" w:color="000000"/>
            </w:tcBorders>
            <w:shd w:val="clear" w:color="auto" w:fill="auto"/>
            <w:noWrap/>
            <w:vAlign w:val="center"/>
            <w:hideMark/>
          </w:tcPr>
          <w:p w14:paraId="40134BBE" w14:textId="77777777" w:rsidR="00A81F93" w:rsidRPr="00842F6D" w:rsidRDefault="00A81F93" w:rsidP="00C95E79">
            <w:pPr>
              <w:spacing w:after="0" w:line="240" w:lineRule="auto"/>
              <w:jc w:val="center"/>
              <w:rPr>
                <w:rFonts w:ascii="Arial" w:hAnsi="Arial" w:cs="Arial"/>
              </w:rPr>
            </w:pPr>
            <w:r w:rsidRPr="00842F6D">
              <w:rPr>
                <w:rFonts w:ascii="Arial" w:hAnsi="Arial" w:cs="Arial"/>
              </w:rPr>
              <w:t>44B</w:t>
            </w:r>
          </w:p>
        </w:tc>
        <w:tc>
          <w:tcPr>
            <w:tcW w:w="1171" w:type="dxa"/>
            <w:tcBorders>
              <w:top w:val="nil"/>
              <w:left w:val="nil"/>
              <w:bottom w:val="single" w:sz="4" w:space="0" w:color="000000"/>
              <w:right w:val="single" w:sz="4" w:space="0" w:color="000000"/>
            </w:tcBorders>
            <w:vAlign w:val="center"/>
          </w:tcPr>
          <w:p w14:paraId="3F4D939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AC48565" w14:textId="77777777" w:rsidR="00A81F93" w:rsidRPr="00C7026A" w:rsidRDefault="00A81F93" w:rsidP="00C95E79">
            <w:pPr>
              <w:spacing w:after="0"/>
              <w:rPr>
                <w:rFonts w:ascii="Arial" w:hAnsi="Arial" w:cs="Arial"/>
              </w:rPr>
            </w:pPr>
          </w:p>
        </w:tc>
      </w:tr>
      <w:tr w:rsidR="00A81F93" w14:paraId="31B04D74" w14:textId="603E666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BA2BFE1" w14:textId="77777777" w:rsidR="00A81F93" w:rsidRPr="00842F6D" w:rsidRDefault="00A81F93" w:rsidP="00C95E79">
            <w:pPr>
              <w:spacing w:after="0" w:line="240" w:lineRule="auto"/>
              <w:rPr>
                <w:rFonts w:ascii="Arial" w:hAnsi="Arial" w:cs="Arial"/>
              </w:rPr>
            </w:pPr>
            <w:r w:rsidRPr="00842F6D">
              <w:rPr>
                <w:rFonts w:ascii="Arial" w:hAnsi="Arial" w:cs="Arial"/>
              </w:rPr>
              <w:t>Alcorcón Central A</w:t>
            </w:r>
          </w:p>
        </w:tc>
        <w:tc>
          <w:tcPr>
            <w:tcW w:w="2320" w:type="dxa"/>
            <w:tcBorders>
              <w:top w:val="nil"/>
              <w:left w:val="nil"/>
              <w:bottom w:val="single" w:sz="4" w:space="0" w:color="000000"/>
              <w:right w:val="single" w:sz="4" w:space="0" w:color="000000"/>
            </w:tcBorders>
            <w:shd w:val="clear" w:color="auto" w:fill="auto"/>
            <w:noWrap/>
            <w:vAlign w:val="center"/>
            <w:hideMark/>
          </w:tcPr>
          <w:p w14:paraId="0DA7F195" w14:textId="77777777" w:rsidR="00A81F93" w:rsidRPr="00842F6D" w:rsidRDefault="00A81F93" w:rsidP="00C95E79">
            <w:pPr>
              <w:spacing w:after="0" w:line="240" w:lineRule="auto"/>
              <w:jc w:val="center"/>
              <w:rPr>
                <w:rFonts w:ascii="Arial" w:hAnsi="Arial" w:cs="Arial"/>
              </w:rPr>
            </w:pPr>
            <w:r w:rsidRPr="00842F6D">
              <w:rPr>
                <w:rFonts w:ascii="Arial" w:hAnsi="Arial" w:cs="Arial"/>
              </w:rPr>
              <w:t>45A</w:t>
            </w:r>
          </w:p>
        </w:tc>
        <w:tc>
          <w:tcPr>
            <w:tcW w:w="1171" w:type="dxa"/>
            <w:tcBorders>
              <w:top w:val="nil"/>
              <w:left w:val="nil"/>
              <w:bottom w:val="single" w:sz="4" w:space="0" w:color="000000"/>
              <w:right w:val="single" w:sz="4" w:space="0" w:color="000000"/>
            </w:tcBorders>
            <w:vAlign w:val="center"/>
          </w:tcPr>
          <w:p w14:paraId="7EEBA89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4EB8137" w14:textId="77777777" w:rsidR="00A81F93" w:rsidRPr="00C7026A" w:rsidRDefault="00A81F93" w:rsidP="00C95E79">
            <w:pPr>
              <w:spacing w:after="0"/>
              <w:rPr>
                <w:rFonts w:ascii="Arial" w:hAnsi="Arial" w:cs="Arial"/>
              </w:rPr>
            </w:pPr>
          </w:p>
        </w:tc>
      </w:tr>
      <w:tr w:rsidR="00A81F93" w14:paraId="40E474B9" w14:textId="69C90839"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3981A74" w14:textId="77777777" w:rsidR="00A81F93" w:rsidRPr="00842F6D" w:rsidRDefault="00A81F93" w:rsidP="00C95E79">
            <w:pPr>
              <w:spacing w:after="0" w:line="240" w:lineRule="auto"/>
              <w:rPr>
                <w:rFonts w:ascii="Arial" w:hAnsi="Arial" w:cs="Arial"/>
              </w:rPr>
            </w:pPr>
            <w:r w:rsidRPr="00842F6D">
              <w:rPr>
                <w:rFonts w:ascii="Arial" w:hAnsi="Arial" w:cs="Arial"/>
              </w:rPr>
              <w:lastRenderedPageBreak/>
              <w:t>Alcorcón Central B</w:t>
            </w:r>
          </w:p>
        </w:tc>
        <w:tc>
          <w:tcPr>
            <w:tcW w:w="2320" w:type="dxa"/>
            <w:tcBorders>
              <w:top w:val="nil"/>
              <w:left w:val="nil"/>
              <w:bottom w:val="single" w:sz="4" w:space="0" w:color="000000"/>
              <w:right w:val="single" w:sz="4" w:space="0" w:color="000000"/>
            </w:tcBorders>
            <w:shd w:val="clear" w:color="auto" w:fill="auto"/>
            <w:noWrap/>
            <w:vAlign w:val="center"/>
            <w:hideMark/>
          </w:tcPr>
          <w:p w14:paraId="0D3BC0A4" w14:textId="77777777" w:rsidR="00A81F93" w:rsidRPr="00842F6D" w:rsidRDefault="00A81F93" w:rsidP="00C95E79">
            <w:pPr>
              <w:spacing w:after="0" w:line="240" w:lineRule="auto"/>
              <w:jc w:val="center"/>
              <w:rPr>
                <w:rFonts w:ascii="Arial" w:hAnsi="Arial" w:cs="Arial"/>
              </w:rPr>
            </w:pPr>
            <w:r w:rsidRPr="00842F6D">
              <w:rPr>
                <w:rFonts w:ascii="Arial" w:hAnsi="Arial" w:cs="Arial"/>
              </w:rPr>
              <w:t>45B</w:t>
            </w:r>
          </w:p>
        </w:tc>
        <w:tc>
          <w:tcPr>
            <w:tcW w:w="1171" w:type="dxa"/>
            <w:tcBorders>
              <w:top w:val="nil"/>
              <w:left w:val="nil"/>
              <w:bottom w:val="single" w:sz="4" w:space="0" w:color="000000"/>
              <w:right w:val="single" w:sz="4" w:space="0" w:color="000000"/>
            </w:tcBorders>
            <w:vAlign w:val="center"/>
          </w:tcPr>
          <w:p w14:paraId="485A07A7"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04D6C77" w14:textId="77777777" w:rsidR="00A81F93" w:rsidRPr="00C7026A" w:rsidRDefault="00A81F93" w:rsidP="00C95E79">
            <w:pPr>
              <w:spacing w:after="0"/>
              <w:rPr>
                <w:rFonts w:ascii="Arial" w:hAnsi="Arial" w:cs="Arial"/>
              </w:rPr>
            </w:pPr>
          </w:p>
        </w:tc>
      </w:tr>
      <w:tr w:rsidR="00A81F93" w14:paraId="1298DC38" w14:textId="1546F17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75EBBFE" w14:textId="77777777" w:rsidR="00A81F93" w:rsidRPr="00842F6D" w:rsidRDefault="00A81F93" w:rsidP="00C95E79">
            <w:pPr>
              <w:spacing w:after="0" w:line="240" w:lineRule="auto"/>
              <w:rPr>
                <w:rFonts w:ascii="Arial" w:hAnsi="Arial" w:cs="Arial"/>
              </w:rPr>
            </w:pPr>
            <w:r w:rsidRPr="00842F6D">
              <w:rPr>
                <w:rFonts w:ascii="Arial" w:hAnsi="Arial" w:cs="Arial"/>
              </w:rPr>
              <w:t>San José de Valderas</w:t>
            </w:r>
          </w:p>
        </w:tc>
        <w:tc>
          <w:tcPr>
            <w:tcW w:w="2320" w:type="dxa"/>
            <w:tcBorders>
              <w:top w:val="nil"/>
              <w:left w:val="nil"/>
              <w:bottom w:val="single" w:sz="4" w:space="0" w:color="000000"/>
              <w:right w:val="single" w:sz="4" w:space="0" w:color="000000"/>
            </w:tcBorders>
            <w:shd w:val="clear" w:color="auto" w:fill="auto"/>
            <w:noWrap/>
            <w:vAlign w:val="center"/>
            <w:hideMark/>
          </w:tcPr>
          <w:p w14:paraId="285ED07F" w14:textId="77777777" w:rsidR="00A81F93" w:rsidRPr="00842F6D" w:rsidRDefault="00A81F93" w:rsidP="00C95E79">
            <w:pPr>
              <w:spacing w:after="0" w:line="240" w:lineRule="auto"/>
              <w:jc w:val="center"/>
              <w:rPr>
                <w:rFonts w:ascii="Arial" w:hAnsi="Arial" w:cs="Arial"/>
              </w:rPr>
            </w:pPr>
            <w:r w:rsidRPr="00842F6D">
              <w:rPr>
                <w:rFonts w:ascii="Arial" w:hAnsi="Arial" w:cs="Arial"/>
              </w:rPr>
              <w:t>46</w:t>
            </w:r>
          </w:p>
        </w:tc>
        <w:tc>
          <w:tcPr>
            <w:tcW w:w="1171" w:type="dxa"/>
            <w:tcBorders>
              <w:top w:val="nil"/>
              <w:left w:val="nil"/>
              <w:bottom w:val="single" w:sz="4" w:space="0" w:color="000000"/>
              <w:right w:val="single" w:sz="4" w:space="0" w:color="000000"/>
            </w:tcBorders>
            <w:vAlign w:val="center"/>
          </w:tcPr>
          <w:p w14:paraId="58716E1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DA93837" w14:textId="77777777" w:rsidR="00A81F93" w:rsidRPr="00C7026A" w:rsidRDefault="00A81F93" w:rsidP="00C95E79">
            <w:pPr>
              <w:spacing w:after="0"/>
              <w:rPr>
                <w:rFonts w:ascii="Arial" w:hAnsi="Arial" w:cs="Arial"/>
              </w:rPr>
            </w:pPr>
          </w:p>
        </w:tc>
      </w:tr>
      <w:tr w:rsidR="00A81F93" w14:paraId="4B3C7A51" w14:textId="3FDE90B7"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D4519DA" w14:textId="77777777" w:rsidR="00A81F93" w:rsidRPr="00842F6D" w:rsidRDefault="00A81F93" w:rsidP="00C95E79">
            <w:pPr>
              <w:spacing w:after="0" w:line="240" w:lineRule="auto"/>
              <w:rPr>
                <w:rFonts w:ascii="Arial" w:hAnsi="Arial" w:cs="Arial"/>
              </w:rPr>
            </w:pPr>
            <w:r w:rsidRPr="00842F6D">
              <w:rPr>
                <w:rFonts w:ascii="Arial" w:hAnsi="Arial" w:cs="Arial"/>
              </w:rPr>
              <w:t>Aviación Española</w:t>
            </w:r>
          </w:p>
        </w:tc>
        <w:tc>
          <w:tcPr>
            <w:tcW w:w="2320" w:type="dxa"/>
            <w:tcBorders>
              <w:top w:val="nil"/>
              <w:left w:val="nil"/>
              <w:bottom w:val="single" w:sz="4" w:space="0" w:color="000000"/>
              <w:right w:val="single" w:sz="4" w:space="0" w:color="000000"/>
            </w:tcBorders>
            <w:shd w:val="clear" w:color="auto" w:fill="auto"/>
            <w:noWrap/>
            <w:vAlign w:val="center"/>
            <w:hideMark/>
          </w:tcPr>
          <w:p w14:paraId="2EFD7AF1" w14:textId="77777777" w:rsidR="00A81F93" w:rsidRPr="00842F6D" w:rsidRDefault="00A81F93" w:rsidP="00C95E79">
            <w:pPr>
              <w:spacing w:after="0" w:line="240" w:lineRule="auto"/>
              <w:jc w:val="center"/>
              <w:rPr>
                <w:rFonts w:ascii="Arial" w:hAnsi="Arial" w:cs="Arial"/>
              </w:rPr>
            </w:pPr>
            <w:r w:rsidRPr="00842F6D">
              <w:rPr>
                <w:rFonts w:ascii="Arial" w:hAnsi="Arial" w:cs="Arial"/>
              </w:rPr>
              <w:t>47</w:t>
            </w:r>
          </w:p>
        </w:tc>
        <w:tc>
          <w:tcPr>
            <w:tcW w:w="1171" w:type="dxa"/>
            <w:tcBorders>
              <w:top w:val="nil"/>
              <w:left w:val="nil"/>
              <w:bottom w:val="single" w:sz="4" w:space="0" w:color="000000"/>
              <w:right w:val="single" w:sz="4" w:space="0" w:color="000000"/>
            </w:tcBorders>
            <w:vAlign w:val="center"/>
          </w:tcPr>
          <w:p w14:paraId="4D62329C"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8628430" w14:textId="77777777" w:rsidR="00A81F93" w:rsidRPr="00C7026A" w:rsidRDefault="00A81F93" w:rsidP="00C95E79">
            <w:pPr>
              <w:spacing w:after="0"/>
              <w:rPr>
                <w:rFonts w:ascii="Arial" w:hAnsi="Arial" w:cs="Arial"/>
              </w:rPr>
            </w:pPr>
          </w:p>
        </w:tc>
      </w:tr>
      <w:tr w:rsidR="00A81F93" w14:paraId="7BC7E305" w14:textId="5675F8C2"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A2D41A0" w14:textId="77777777" w:rsidR="00A81F93" w:rsidRPr="00842F6D" w:rsidRDefault="00A81F93" w:rsidP="00C95E79">
            <w:pPr>
              <w:spacing w:after="0" w:line="240" w:lineRule="auto"/>
              <w:rPr>
                <w:rFonts w:ascii="Arial" w:hAnsi="Arial" w:cs="Arial"/>
              </w:rPr>
            </w:pPr>
            <w:r w:rsidRPr="00842F6D">
              <w:rPr>
                <w:rFonts w:ascii="Arial" w:hAnsi="Arial" w:cs="Arial"/>
              </w:rPr>
              <w:t>Aluche</w:t>
            </w:r>
          </w:p>
        </w:tc>
        <w:tc>
          <w:tcPr>
            <w:tcW w:w="2320" w:type="dxa"/>
            <w:tcBorders>
              <w:top w:val="nil"/>
              <w:left w:val="nil"/>
              <w:bottom w:val="single" w:sz="4" w:space="0" w:color="000000"/>
              <w:right w:val="single" w:sz="4" w:space="0" w:color="000000"/>
            </w:tcBorders>
            <w:shd w:val="clear" w:color="auto" w:fill="auto"/>
            <w:noWrap/>
            <w:vAlign w:val="center"/>
            <w:hideMark/>
          </w:tcPr>
          <w:p w14:paraId="653B8CE9" w14:textId="77777777" w:rsidR="00A81F93" w:rsidRPr="00842F6D" w:rsidRDefault="00A81F93" w:rsidP="00C95E79">
            <w:pPr>
              <w:spacing w:after="0" w:line="240" w:lineRule="auto"/>
              <w:jc w:val="center"/>
              <w:rPr>
                <w:rFonts w:ascii="Arial" w:hAnsi="Arial" w:cs="Arial"/>
              </w:rPr>
            </w:pPr>
            <w:r w:rsidRPr="00842F6D">
              <w:rPr>
                <w:rFonts w:ascii="Arial" w:hAnsi="Arial" w:cs="Arial"/>
              </w:rPr>
              <w:t>48</w:t>
            </w:r>
          </w:p>
        </w:tc>
        <w:tc>
          <w:tcPr>
            <w:tcW w:w="1171" w:type="dxa"/>
            <w:tcBorders>
              <w:top w:val="nil"/>
              <w:left w:val="nil"/>
              <w:bottom w:val="single" w:sz="4" w:space="0" w:color="000000"/>
              <w:right w:val="single" w:sz="4" w:space="0" w:color="000000"/>
            </w:tcBorders>
            <w:vAlign w:val="center"/>
          </w:tcPr>
          <w:p w14:paraId="3899B52A"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6D503B8" w14:textId="77777777" w:rsidR="00A81F93" w:rsidRPr="00C7026A" w:rsidRDefault="00A81F93" w:rsidP="00C95E79">
            <w:pPr>
              <w:spacing w:after="0"/>
              <w:rPr>
                <w:rFonts w:ascii="Arial" w:hAnsi="Arial" w:cs="Arial"/>
              </w:rPr>
            </w:pPr>
          </w:p>
        </w:tc>
      </w:tr>
      <w:tr w:rsidR="00A81F93" w14:paraId="223F23DF" w14:textId="34FC6A22"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E5D440F" w14:textId="77777777" w:rsidR="00A81F93" w:rsidRPr="00842F6D" w:rsidRDefault="00A81F93" w:rsidP="00C95E79">
            <w:pPr>
              <w:spacing w:after="0" w:line="240" w:lineRule="auto"/>
              <w:rPr>
                <w:rFonts w:ascii="Arial" w:hAnsi="Arial" w:cs="Arial"/>
              </w:rPr>
            </w:pPr>
            <w:r w:rsidRPr="00842F6D">
              <w:rPr>
                <w:rFonts w:ascii="Arial" w:hAnsi="Arial" w:cs="Arial"/>
              </w:rPr>
              <w:t>Colonia Jardín</w:t>
            </w:r>
          </w:p>
        </w:tc>
        <w:tc>
          <w:tcPr>
            <w:tcW w:w="2320" w:type="dxa"/>
            <w:tcBorders>
              <w:top w:val="nil"/>
              <w:left w:val="nil"/>
              <w:bottom w:val="single" w:sz="4" w:space="0" w:color="000000"/>
              <w:right w:val="single" w:sz="4" w:space="0" w:color="000000"/>
            </w:tcBorders>
            <w:shd w:val="clear" w:color="auto" w:fill="auto"/>
            <w:noWrap/>
            <w:vAlign w:val="center"/>
            <w:hideMark/>
          </w:tcPr>
          <w:p w14:paraId="1B08B610" w14:textId="77777777" w:rsidR="00A81F93" w:rsidRPr="00842F6D" w:rsidRDefault="00A81F93" w:rsidP="00C95E79">
            <w:pPr>
              <w:spacing w:after="0" w:line="240" w:lineRule="auto"/>
              <w:jc w:val="center"/>
              <w:rPr>
                <w:rFonts w:ascii="Arial" w:hAnsi="Arial" w:cs="Arial"/>
              </w:rPr>
            </w:pPr>
            <w:r w:rsidRPr="00842F6D">
              <w:rPr>
                <w:rFonts w:ascii="Arial" w:hAnsi="Arial" w:cs="Arial"/>
              </w:rPr>
              <w:t>49</w:t>
            </w:r>
          </w:p>
        </w:tc>
        <w:tc>
          <w:tcPr>
            <w:tcW w:w="1171" w:type="dxa"/>
            <w:tcBorders>
              <w:top w:val="nil"/>
              <w:left w:val="nil"/>
              <w:bottom w:val="single" w:sz="4" w:space="0" w:color="000000"/>
              <w:right w:val="single" w:sz="4" w:space="0" w:color="000000"/>
            </w:tcBorders>
            <w:vAlign w:val="center"/>
          </w:tcPr>
          <w:p w14:paraId="383D49A5"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2806E58" w14:textId="77777777" w:rsidR="00A81F93" w:rsidRPr="00C7026A" w:rsidRDefault="00A81F93" w:rsidP="00C95E79">
            <w:pPr>
              <w:spacing w:after="0"/>
              <w:rPr>
                <w:rFonts w:ascii="Arial" w:hAnsi="Arial" w:cs="Arial"/>
              </w:rPr>
            </w:pPr>
          </w:p>
        </w:tc>
      </w:tr>
      <w:tr w:rsidR="00A81F93" w14:paraId="0ACF648A" w14:textId="2416179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B4FEF2F" w14:textId="77777777" w:rsidR="00A81F93" w:rsidRPr="00842F6D" w:rsidRDefault="00A81F93" w:rsidP="00C95E79">
            <w:pPr>
              <w:spacing w:after="0" w:line="240" w:lineRule="auto"/>
              <w:rPr>
                <w:rFonts w:ascii="Arial" w:hAnsi="Arial" w:cs="Arial"/>
              </w:rPr>
            </w:pPr>
            <w:r w:rsidRPr="00842F6D">
              <w:rPr>
                <w:rFonts w:ascii="Arial" w:hAnsi="Arial" w:cs="Arial"/>
              </w:rPr>
              <w:t>Avenida de Portugal</w:t>
            </w:r>
          </w:p>
        </w:tc>
        <w:tc>
          <w:tcPr>
            <w:tcW w:w="2320" w:type="dxa"/>
            <w:tcBorders>
              <w:top w:val="nil"/>
              <w:left w:val="nil"/>
              <w:bottom w:val="single" w:sz="4" w:space="0" w:color="000000"/>
              <w:right w:val="single" w:sz="4" w:space="0" w:color="000000"/>
            </w:tcBorders>
            <w:shd w:val="clear" w:color="auto" w:fill="auto"/>
            <w:noWrap/>
            <w:vAlign w:val="center"/>
            <w:hideMark/>
          </w:tcPr>
          <w:p w14:paraId="7497E1B8" w14:textId="77777777" w:rsidR="00A81F93" w:rsidRPr="00842F6D" w:rsidRDefault="00A81F93" w:rsidP="00C95E79">
            <w:pPr>
              <w:spacing w:after="0" w:line="240" w:lineRule="auto"/>
              <w:jc w:val="center"/>
              <w:rPr>
                <w:rFonts w:ascii="Arial" w:hAnsi="Arial" w:cs="Arial"/>
              </w:rPr>
            </w:pPr>
            <w:r w:rsidRPr="00842F6D">
              <w:rPr>
                <w:rFonts w:ascii="Arial" w:hAnsi="Arial" w:cs="Arial"/>
              </w:rPr>
              <w:t>50</w:t>
            </w:r>
          </w:p>
        </w:tc>
        <w:tc>
          <w:tcPr>
            <w:tcW w:w="1171" w:type="dxa"/>
            <w:tcBorders>
              <w:top w:val="nil"/>
              <w:left w:val="nil"/>
              <w:bottom w:val="single" w:sz="4" w:space="0" w:color="000000"/>
              <w:right w:val="single" w:sz="4" w:space="0" w:color="000000"/>
            </w:tcBorders>
            <w:vAlign w:val="center"/>
          </w:tcPr>
          <w:p w14:paraId="01BB5598"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7E92B0DF" w14:textId="77777777" w:rsidR="00A81F93" w:rsidRDefault="00A81F93" w:rsidP="00C95E79">
            <w:pPr>
              <w:spacing w:after="0"/>
              <w:rPr>
                <w:rFonts w:ascii="Arial" w:hAnsi="Arial" w:cs="Arial"/>
              </w:rPr>
            </w:pPr>
          </w:p>
        </w:tc>
      </w:tr>
      <w:tr w:rsidR="00A81F93" w14:paraId="1F8D29CF" w14:textId="5C9858B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150BE14" w14:textId="77777777" w:rsidR="00A81F93" w:rsidRPr="00842F6D" w:rsidRDefault="00A81F93" w:rsidP="00C95E79">
            <w:pPr>
              <w:spacing w:after="0" w:line="240" w:lineRule="auto"/>
              <w:rPr>
                <w:rFonts w:ascii="Arial" w:hAnsi="Arial" w:cs="Arial"/>
              </w:rPr>
            </w:pPr>
            <w:r w:rsidRPr="00842F6D">
              <w:rPr>
                <w:rFonts w:ascii="Arial" w:hAnsi="Arial" w:cs="Arial"/>
              </w:rPr>
              <w:t>Boadilla del Monte</w:t>
            </w:r>
          </w:p>
        </w:tc>
        <w:tc>
          <w:tcPr>
            <w:tcW w:w="2320" w:type="dxa"/>
            <w:tcBorders>
              <w:top w:val="nil"/>
              <w:left w:val="nil"/>
              <w:bottom w:val="single" w:sz="4" w:space="0" w:color="000000"/>
              <w:right w:val="single" w:sz="4" w:space="0" w:color="000000"/>
            </w:tcBorders>
            <w:shd w:val="clear" w:color="auto" w:fill="auto"/>
            <w:noWrap/>
            <w:vAlign w:val="center"/>
            <w:hideMark/>
          </w:tcPr>
          <w:p w14:paraId="2198DBBA" w14:textId="77777777" w:rsidR="00A81F93" w:rsidRPr="00842F6D" w:rsidRDefault="00A81F93" w:rsidP="00C95E79">
            <w:pPr>
              <w:spacing w:after="0" w:line="240" w:lineRule="auto"/>
              <w:jc w:val="center"/>
              <w:rPr>
                <w:rFonts w:ascii="Arial" w:hAnsi="Arial" w:cs="Arial"/>
              </w:rPr>
            </w:pPr>
            <w:r w:rsidRPr="00842F6D">
              <w:rPr>
                <w:rFonts w:ascii="Arial" w:hAnsi="Arial" w:cs="Arial"/>
              </w:rPr>
              <w:t>51</w:t>
            </w:r>
          </w:p>
        </w:tc>
        <w:tc>
          <w:tcPr>
            <w:tcW w:w="1171" w:type="dxa"/>
            <w:tcBorders>
              <w:top w:val="nil"/>
              <w:left w:val="nil"/>
              <w:bottom w:val="single" w:sz="4" w:space="0" w:color="000000"/>
              <w:right w:val="single" w:sz="4" w:space="0" w:color="000000"/>
            </w:tcBorders>
            <w:vAlign w:val="center"/>
          </w:tcPr>
          <w:p w14:paraId="00322A4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B914312" w14:textId="77777777" w:rsidR="00A81F93" w:rsidRPr="00C7026A" w:rsidRDefault="00A81F93" w:rsidP="00C95E79">
            <w:pPr>
              <w:spacing w:after="0"/>
              <w:rPr>
                <w:rFonts w:ascii="Arial" w:hAnsi="Arial" w:cs="Arial"/>
              </w:rPr>
            </w:pPr>
          </w:p>
        </w:tc>
      </w:tr>
      <w:tr w:rsidR="00A81F93" w14:paraId="5DAE74D4" w14:textId="6EC6DF6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589A446" w14:textId="77777777" w:rsidR="00A81F93" w:rsidRPr="00842F6D" w:rsidRDefault="00A81F93" w:rsidP="00C95E79">
            <w:pPr>
              <w:spacing w:after="0" w:line="240" w:lineRule="auto"/>
              <w:rPr>
                <w:rFonts w:ascii="Arial" w:hAnsi="Arial" w:cs="Arial"/>
              </w:rPr>
            </w:pPr>
            <w:r w:rsidRPr="00842F6D">
              <w:rPr>
                <w:rFonts w:ascii="Arial" w:hAnsi="Arial" w:cs="Arial"/>
              </w:rPr>
              <w:t>Cercedilla A</w:t>
            </w:r>
          </w:p>
        </w:tc>
        <w:tc>
          <w:tcPr>
            <w:tcW w:w="2320" w:type="dxa"/>
            <w:tcBorders>
              <w:top w:val="nil"/>
              <w:left w:val="nil"/>
              <w:bottom w:val="single" w:sz="4" w:space="0" w:color="000000"/>
              <w:right w:val="single" w:sz="4" w:space="0" w:color="000000"/>
            </w:tcBorders>
            <w:shd w:val="clear" w:color="auto" w:fill="auto"/>
            <w:noWrap/>
            <w:vAlign w:val="center"/>
            <w:hideMark/>
          </w:tcPr>
          <w:p w14:paraId="0C6FCA87" w14:textId="77777777" w:rsidR="00A81F93" w:rsidRPr="00842F6D" w:rsidRDefault="00A81F93" w:rsidP="00C95E79">
            <w:pPr>
              <w:spacing w:after="0" w:line="240" w:lineRule="auto"/>
              <w:jc w:val="center"/>
              <w:rPr>
                <w:rFonts w:ascii="Arial" w:hAnsi="Arial" w:cs="Arial"/>
              </w:rPr>
            </w:pPr>
            <w:r w:rsidRPr="00842F6D">
              <w:rPr>
                <w:rFonts w:ascii="Arial" w:hAnsi="Arial" w:cs="Arial"/>
              </w:rPr>
              <w:t>52A</w:t>
            </w:r>
          </w:p>
        </w:tc>
        <w:tc>
          <w:tcPr>
            <w:tcW w:w="1171" w:type="dxa"/>
            <w:tcBorders>
              <w:top w:val="nil"/>
              <w:left w:val="nil"/>
              <w:bottom w:val="single" w:sz="4" w:space="0" w:color="000000"/>
              <w:right w:val="single" w:sz="4" w:space="0" w:color="000000"/>
            </w:tcBorders>
            <w:vAlign w:val="center"/>
          </w:tcPr>
          <w:p w14:paraId="37B96041"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E7578C3" w14:textId="77777777" w:rsidR="00A81F93" w:rsidRPr="00C7026A" w:rsidRDefault="00A81F93" w:rsidP="00C95E79">
            <w:pPr>
              <w:spacing w:after="0"/>
              <w:rPr>
                <w:rFonts w:ascii="Arial" w:hAnsi="Arial" w:cs="Arial"/>
              </w:rPr>
            </w:pPr>
          </w:p>
        </w:tc>
      </w:tr>
      <w:tr w:rsidR="00A81F93" w14:paraId="6E560E7C" w14:textId="5BA6C4E7"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8C4D358" w14:textId="77777777" w:rsidR="00A81F93" w:rsidRPr="00842F6D" w:rsidRDefault="00A81F93" w:rsidP="00C95E79">
            <w:pPr>
              <w:spacing w:after="0" w:line="240" w:lineRule="auto"/>
              <w:rPr>
                <w:rFonts w:ascii="Arial" w:hAnsi="Arial" w:cs="Arial"/>
              </w:rPr>
            </w:pPr>
            <w:r w:rsidRPr="00842F6D">
              <w:rPr>
                <w:rFonts w:ascii="Arial" w:hAnsi="Arial" w:cs="Arial"/>
              </w:rPr>
              <w:t>Cercedilla B</w:t>
            </w:r>
          </w:p>
        </w:tc>
        <w:tc>
          <w:tcPr>
            <w:tcW w:w="2320" w:type="dxa"/>
            <w:tcBorders>
              <w:top w:val="nil"/>
              <w:left w:val="nil"/>
              <w:bottom w:val="single" w:sz="4" w:space="0" w:color="000000"/>
              <w:right w:val="single" w:sz="4" w:space="0" w:color="000000"/>
            </w:tcBorders>
            <w:shd w:val="clear" w:color="auto" w:fill="auto"/>
            <w:noWrap/>
            <w:vAlign w:val="center"/>
            <w:hideMark/>
          </w:tcPr>
          <w:p w14:paraId="01EC80C8" w14:textId="77777777" w:rsidR="00A81F93" w:rsidRPr="00842F6D" w:rsidRDefault="00A81F93" w:rsidP="00C95E79">
            <w:pPr>
              <w:spacing w:after="0" w:line="240" w:lineRule="auto"/>
              <w:jc w:val="center"/>
              <w:rPr>
                <w:rFonts w:ascii="Arial" w:hAnsi="Arial" w:cs="Arial"/>
              </w:rPr>
            </w:pPr>
            <w:r w:rsidRPr="00842F6D">
              <w:rPr>
                <w:rFonts w:ascii="Arial" w:hAnsi="Arial" w:cs="Arial"/>
              </w:rPr>
              <w:t>52B</w:t>
            </w:r>
          </w:p>
        </w:tc>
        <w:tc>
          <w:tcPr>
            <w:tcW w:w="1171" w:type="dxa"/>
            <w:tcBorders>
              <w:top w:val="nil"/>
              <w:left w:val="nil"/>
              <w:bottom w:val="single" w:sz="4" w:space="0" w:color="000000"/>
              <w:right w:val="single" w:sz="4" w:space="0" w:color="000000"/>
            </w:tcBorders>
            <w:vAlign w:val="center"/>
          </w:tcPr>
          <w:p w14:paraId="691539C4"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7DCB99F" w14:textId="77777777" w:rsidR="00A81F93" w:rsidRDefault="00A81F93" w:rsidP="00C95E79">
            <w:pPr>
              <w:spacing w:after="0"/>
              <w:rPr>
                <w:rFonts w:ascii="Arial" w:hAnsi="Arial" w:cs="Arial"/>
              </w:rPr>
            </w:pPr>
          </w:p>
        </w:tc>
      </w:tr>
      <w:tr w:rsidR="00A81F93" w14:paraId="1D423B5B" w14:textId="59C9CB39"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676ACAB" w14:textId="77777777" w:rsidR="00A81F93" w:rsidRPr="00842F6D" w:rsidRDefault="00A81F93" w:rsidP="00C95E79">
            <w:pPr>
              <w:spacing w:after="0" w:line="240" w:lineRule="auto"/>
              <w:rPr>
                <w:rFonts w:ascii="Arial" w:hAnsi="Arial" w:cs="Arial"/>
              </w:rPr>
            </w:pPr>
            <w:r w:rsidRPr="00842F6D">
              <w:rPr>
                <w:rFonts w:ascii="Arial" w:hAnsi="Arial" w:cs="Arial"/>
              </w:rPr>
              <w:t>Cercedilla C</w:t>
            </w:r>
          </w:p>
        </w:tc>
        <w:tc>
          <w:tcPr>
            <w:tcW w:w="2320" w:type="dxa"/>
            <w:tcBorders>
              <w:top w:val="nil"/>
              <w:left w:val="nil"/>
              <w:bottom w:val="single" w:sz="4" w:space="0" w:color="000000"/>
              <w:right w:val="single" w:sz="4" w:space="0" w:color="000000"/>
            </w:tcBorders>
            <w:shd w:val="clear" w:color="auto" w:fill="auto"/>
            <w:noWrap/>
            <w:vAlign w:val="center"/>
            <w:hideMark/>
          </w:tcPr>
          <w:p w14:paraId="41CB259D" w14:textId="77777777" w:rsidR="00A81F93" w:rsidRPr="00842F6D" w:rsidRDefault="00A81F93" w:rsidP="00C95E79">
            <w:pPr>
              <w:spacing w:after="0" w:line="240" w:lineRule="auto"/>
              <w:jc w:val="center"/>
              <w:rPr>
                <w:rFonts w:ascii="Arial" w:hAnsi="Arial" w:cs="Arial"/>
              </w:rPr>
            </w:pPr>
            <w:r w:rsidRPr="00842F6D">
              <w:rPr>
                <w:rFonts w:ascii="Arial" w:hAnsi="Arial" w:cs="Arial"/>
              </w:rPr>
              <w:t>52C</w:t>
            </w:r>
          </w:p>
        </w:tc>
        <w:tc>
          <w:tcPr>
            <w:tcW w:w="1171" w:type="dxa"/>
            <w:tcBorders>
              <w:top w:val="nil"/>
              <w:left w:val="nil"/>
              <w:bottom w:val="single" w:sz="4" w:space="0" w:color="000000"/>
              <w:right w:val="single" w:sz="4" w:space="0" w:color="000000"/>
            </w:tcBorders>
            <w:vAlign w:val="center"/>
          </w:tcPr>
          <w:p w14:paraId="296EDDDD"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D8627F8" w14:textId="77777777" w:rsidR="00A81F93" w:rsidRPr="00C7026A" w:rsidRDefault="00A81F93" w:rsidP="00C95E79">
            <w:pPr>
              <w:spacing w:after="0"/>
              <w:rPr>
                <w:rFonts w:ascii="Arial" w:hAnsi="Arial" w:cs="Arial"/>
              </w:rPr>
            </w:pPr>
          </w:p>
        </w:tc>
      </w:tr>
      <w:tr w:rsidR="00A81F93" w14:paraId="613E9269" w14:textId="0EB81BE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0EBE442" w14:textId="77777777" w:rsidR="00A81F93" w:rsidRPr="00842F6D" w:rsidRDefault="00A81F93" w:rsidP="00C95E79">
            <w:pPr>
              <w:spacing w:after="0" w:line="240" w:lineRule="auto"/>
              <w:rPr>
                <w:rFonts w:ascii="Arial" w:hAnsi="Arial" w:cs="Arial"/>
              </w:rPr>
            </w:pPr>
            <w:r w:rsidRPr="00842F6D">
              <w:rPr>
                <w:rFonts w:ascii="Arial" w:hAnsi="Arial" w:cs="Arial"/>
              </w:rPr>
              <w:t>Los Molinos-Guadarrama</w:t>
            </w:r>
          </w:p>
        </w:tc>
        <w:tc>
          <w:tcPr>
            <w:tcW w:w="2320" w:type="dxa"/>
            <w:tcBorders>
              <w:top w:val="nil"/>
              <w:left w:val="nil"/>
              <w:bottom w:val="single" w:sz="4" w:space="0" w:color="000000"/>
              <w:right w:val="single" w:sz="4" w:space="0" w:color="000000"/>
            </w:tcBorders>
            <w:shd w:val="clear" w:color="auto" w:fill="auto"/>
            <w:noWrap/>
            <w:vAlign w:val="center"/>
            <w:hideMark/>
          </w:tcPr>
          <w:p w14:paraId="44A0756B" w14:textId="77777777" w:rsidR="00A81F93" w:rsidRPr="00842F6D" w:rsidRDefault="00A81F93" w:rsidP="00C95E79">
            <w:pPr>
              <w:spacing w:after="0" w:line="240" w:lineRule="auto"/>
              <w:jc w:val="center"/>
              <w:rPr>
                <w:rFonts w:ascii="Arial" w:hAnsi="Arial" w:cs="Arial"/>
              </w:rPr>
            </w:pPr>
            <w:r w:rsidRPr="00842F6D">
              <w:rPr>
                <w:rFonts w:ascii="Arial" w:hAnsi="Arial" w:cs="Arial"/>
              </w:rPr>
              <w:t>53</w:t>
            </w:r>
          </w:p>
        </w:tc>
        <w:tc>
          <w:tcPr>
            <w:tcW w:w="1171" w:type="dxa"/>
            <w:tcBorders>
              <w:top w:val="nil"/>
              <w:left w:val="nil"/>
              <w:bottom w:val="single" w:sz="4" w:space="0" w:color="000000"/>
              <w:right w:val="single" w:sz="4" w:space="0" w:color="000000"/>
            </w:tcBorders>
            <w:vAlign w:val="center"/>
          </w:tcPr>
          <w:p w14:paraId="5AC5619C"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48133958" w14:textId="77777777" w:rsidR="00A81F93" w:rsidRPr="00C7026A" w:rsidRDefault="00A81F93" w:rsidP="00C95E79">
            <w:pPr>
              <w:spacing w:after="0"/>
              <w:rPr>
                <w:rFonts w:ascii="Arial" w:hAnsi="Arial" w:cs="Arial"/>
              </w:rPr>
            </w:pPr>
          </w:p>
        </w:tc>
      </w:tr>
      <w:tr w:rsidR="00A81F93" w14:paraId="6BD79B1D" w14:textId="248BC94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8839FD6" w14:textId="77777777" w:rsidR="00A81F93" w:rsidRPr="00842F6D" w:rsidRDefault="00A81F93" w:rsidP="00C95E79">
            <w:pPr>
              <w:spacing w:after="0" w:line="240" w:lineRule="auto"/>
              <w:rPr>
                <w:rFonts w:ascii="Arial" w:hAnsi="Arial" w:cs="Arial"/>
              </w:rPr>
            </w:pPr>
            <w:r w:rsidRPr="00842F6D">
              <w:rPr>
                <w:rFonts w:ascii="Arial" w:hAnsi="Arial" w:cs="Arial"/>
              </w:rPr>
              <w:t>Collado Mediano</w:t>
            </w:r>
          </w:p>
        </w:tc>
        <w:tc>
          <w:tcPr>
            <w:tcW w:w="2320" w:type="dxa"/>
            <w:tcBorders>
              <w:top w:val="nil"/>
              <w:left w:val="nil"/>
              <w:bottom w:val="single" w:sz="4" w:space="0" w:color="000000"/>
              <w:right w:val="single" w:sz="4" w:space="0" w:color="000000"/>
            </w:tcBorders>
            <w:shd w:val="clear" w:color="auto" w:fill="auto"/>
            <w:noWrap/>
            <w:vAlign w:val="center"/>
            <w:hideMark/>
          </w:tcPr>
          <w:p w14:paraId="2C97987B" w14:textId="77777777" w:rsidR="00A81F93" w:rsidRPr="00842F6D" w:rsidRDefault="00A81F93" w:rsidP="00C95E79">
            <w:pPr>
              <w:spacing w:after="0" w:line="240" w:lineRule="auto"/>
              <w:jc w:val="center"/>
              <w:rPr>
                <w:rFonts w:ascii="Arial" w:hAnsi="Arial" w:cs="Arial"/>
              </w:rPr>
            </w:pPr>
            <w:r w:rsidRPr="00842F6D">
              <w:rPr>
                <w:rFonts w:ascii="Arial" w:hAnsi="Arial" w:cs="Arial"/>
              </w:rPr>
              <w:t>54</w:t>
            </w:r>
          </w:p>
        </w:tc>
        <w:tc>
          <w:tcPr>
            <w:tcW w:w="1171" w:type="dxa"/>
            <w:tcBorders>
              <w:top w:val="nil"/>
              <w:left w:val="nil"/>
              <w:bottom w:val="single" w:sz="4" w:space="0" w:color="000000"/>
              <w:right w:val="single" w:sz="4" w:space="0" w:color="000000"/>
            </w:tcBorders>
            <w:vAlign w:val="center"/>
          </w:tcPr>
          <w:p w14:paraId="4EC161F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1B64AC5" w14:textId="77777777" w:rsidR="00A81F93" w:rsidRPr="00C7026A" w:rsidRDefault="00A81F93" w:rsidP="00C95E79">
            <w:pPr>
              <w:spacing w:after="0"/>
              <w:rPr>
                <w:rFonts w:ascii="Arial" w:hAnsi="Arial" w:cs="Arial"/>
              </w:rPr>
            </w:pPr>
          </w:p>
        </w:tc>
      </w:tr>
      <w:tr w:rsidR="00A81F93" w14:paraId="4D42211F" w14:textId="695F191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966A0B2" w14:textId="77777777" w:rsidR="00A81F93" w:rsidRPr="00842F6D" w:rsidRDefault="00A81F93" w:rsidP="00C95E79">
            <w:pPr>
              <w:spacing w:after="0" w:line="240" w:lineRule="auto"/>
              <w:rPr>
                <w:rFonts w:ascii="Arial" w:hAnsi="Arial" w:cs="Arial"/>
              </w:rPr>
            </w:pPr>
            <w:r w:rsidRPr="00842F6D">
              <w:rPr>
                <w:rFonts w:ascii="Arial" w:hAnsi="Arial" w:cs="Arial"/>
              </w:rPr>
              <w:t>Alpedrete</w:t>
            </w:r>
          </w:p>
        </w:tc>
        <w:tc>
          <w:tcPr>
            <w:tcW w:w="2320" w:type="dxa"/>
            <w:tcBorders>
              <w:top w:val="nil"/>
              <w:left w:val="nil"/>
              <w:bottom w:val="single" w:sz="4" w:space="0" w:color="000000"/>
              <w:right w:val="single" w:sz="4" w:space="0" w:color="000000"/>
            </w:tcBorders>
            <w:shd w:val="clear" w:color="auto" w:fill="auto"/>
            <w:noWrap/>
            <w:vAlign w:val="center"/>
            <w:hideMark/>
          </w:tcPr>
          <w:p w14:paraId="012F9B91" w14:textId="77777777" w:rsidR="00A81F93" w:rsidRPr="00842F6D" w:rsidRDefault="00A81F93" w:rsidP="00C95E79">
            <w:pPr>
              <w:spacing w:after="0" w:line="240" w:lineRule="auto"/>
              <w:jc w:val="center"/>
              <w:rPr>
                <w:rFonts w:ascii="Arial" w:hAnsi="Arial" w:cs="Arial"/>
              </w:rPr>
            </w:pPr>
            <w:r w:rsidRPr="00842F6D">
              <w:rPr>
                <w:rFonts w:ascii="Arial" w:hAnsi="Arial" w:cs="Arial"/>
              </w:rPr>
              <w:t>55</w:t>
            </w:r>
          </w:p>
        </w:tc>
        <w:tc>
          <w:tcPr>
            <w:tcW w:w="1171" w:type="dxa"/>
            <w:tcBorders>
              <w:top w:val="nil"/>
              <w:left w:val="nil"/>
              <w:bottom w:val="single" w:sz="4" w:space="0" w:color="000000"/>
              <w:right w:val="single" w:sz="4" w:space="0" w:color="000000"/>
            </w:tcBorders>
            <w:vAlign w:val="center"/>
          </w:tcPr>
          <w:p w14:paraId="1A6FC76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0528A09" w14:textId="77777777" w:rsidR="00A81F93" w:rsidRPr="00C7026A" w:rsidRDefault="00A81F93" w:rsidP="00C95E79">
            <w:pPr>
              <w:spacing w:after="0"/>
              <w:rPr>
                <w:rFonts w:ascii="Arial" w:hAnsi="Arial" w:cs="Arial"/>
              </w:rPr>
            </w:pPr>
          </w:p>
        </w:tc>
      </w:tr>
      <w:tr w:rsidR="00A81F93" w14:paraId="1F116679" w14:textId="7986265A"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CFD9204" w14:textId="77777777" w:rsidR="00A81F93" w:rsidRPr="00842F6D" w:rsidRDefault="00A81F93" w:rsidP="00C95E79">
            <w:pPr>
              <w:spacing w:after="0" w:line="240" w:lineRule="auto"/>
              <w:rPr>
                <w:rFonts w:ascii="Arial" w:hAnsi="Arial" w:cs="Arial"/>
              </w:rPr>
            </w:pPr>
            <w:r w:rsidRPr="00842F6D">
              <w:rPr>
                <w:rFonts w:ascii="Arial" w:hAnsi="Arial" w:cs="Arial"/>
              </w:rPr>
              <w:t>Villalba</w:t>
            </w:r>
          </w:p>
        </w:tc>
        <w:tc>
          <w:tcPr>
            <w:tcW w:w="2320" w:type="dxa"/>
            <w:tcBorders>
              <w:top w:val="nil"/>
              <w:left w:val="nil"/>
              <w:bottom w:val="single" w:sz="4" w:space="0" w:color="000000"/>
              <w:right w:val="single" w:sz="4" w:space="0" w:color="000000"/>
            </w:tcBorders>
            <w:shd w:val="clear" w:color="auto" w:fill="auto"/>
            <w:noWrap/>
            <w:vAlign w:val="center"/>
            <w:hideMark/>
          </w:tcPr>
          <w:p w14:paraId="26D78D41" w14:textId="77777777" w:rsidR="00A81F93" w:rsidRPr="00842F6D" w:rsidRDefault="00A81F93" w:rsidP="00C95E79">
            <w:pPr>
              <w:spacing w:after="0" w:line="240" w:lineRule="auto"/>
              <w:jc w:val="center"/>
              <w:rPr>
                <w:rFonts w:ascii="Arial" w:hAnsi="Arial" w:cs="Arial"/>
              </w:rPr>
            </w:pPr>
            <w:r w:rsidRPr="00842F6D">
              <w:rPr>
                <w:rFonts w:ascii="Arial" w:hAnsi="Arial" w:cs="Arial"/>
              </w:rPr>
              <w:t>56</w:t>
            </w:r>
          </w:p>
        </w:tc>
        <w:tc>
          <w:tcPr>
            <w:tcW w:w="1171" w:type="dxa"/>
            <w:tcBorders>
              <w:top w:val="nil"/>
              <w:left w:val="nil"/>
              <w:bottom w:val="single" w:sz="4" w:space="0" w:color="000000"/>
              <w:right w:val="single" w:sz="4" w:space="0" w:color="000000"/>
            </w:tcBorders>
            <w:vAlign w:val="center"/>
          </w:tcPr>
          <w:p w14:paraId="3652BC5F"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A7A358C" w14:textId="77777777" w:rsidR="00A81F93" w:rsidRDefault="00A81F93" w:rsidP="00C95E79">
            <w:pPr>
              <w:spacing w:after="0"/>
              <w:rPr>
                <w:rFonts w:ascii="Arial" w:hAnsi="Arial" w:cs="Arial"/>
              </w:rPr>
            </w:pPr>
          </w:p>
        </w:tc>
      </w:tr>
      <w:tr w:rsidR="00A81F93" w14:paraId="50E61578" w14:textId="2D64FE79"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9950140" w14:textId="77777777" w:rsidR="00A81F93" w:rsidRPr="00842F6D" w:rsidRDefault="00A81F93" w:rsidP="00C95E79">
            <w:pPr>
              <w:spacing w:after="0" w:line="240" w:lineRule="auto"/>
              <w:rPr>
                <w:rFonts w:ascii="Arial" w:hAnsi="Arial" w:cs="Arial"/>
              </w:rPr>
            </w:pPr>
            <w:r w:rsidRPr="00842F6D">
              <w:rPr>
                <w:rFonts w:ascii="Arial" w:hAnsi="Arial" w:cs="Arial"/>
              </w:rPr>
              <w:t>Las Zorreras-Navalquejigo</w:t>
            </w:r>
          </w:p>
        </w:tc>
        <w:tc>
          <w:tcPr>
            <w:tcW w:w="2320" w:type="dxa"/>
            <w:tcBorders>
              <w:top w:val="nil"/>
              <w:left w:val="nil"/>
              <w:bottom w:val="single" w:sz="4" w:space="0" w:color="000000"/>
              <w:right w:val="single" w:sz="4" w:space="0" w:color="000000"/>
            </w:tcBorders>
            <w:shd w:val="clear" w:color="auto" w:fill="auto"/>
            <w:noWrap/>
            <w:vAlign w:val="center"/>
            <w:hideMark/>
          </w:tcPr>
          <w:p w14:paraId="645DF786" w14:textId="77777777" w:rsidR="00A81F93" w:rsidRPr="00842F6D" w:rsidRDefault="00A81F93" w:rsidP="00C95E79">
            <w:pPr>
              <w:spacing w:after="0" w:line="240" w:lineRule="auto"/>
              <w:jc w:val="center"/>
              <w:rPr>
                <w:rFonts w:ascii="Arial" w:hAnsi="Arial" w:cs="Arial"/>
              </w:rPr>
            </w:pPr>
            <w:r w:rsidRPr="00842F6D">
              <w:rPr>
                <w:rFonts w:ascii="Arial" w:hAnsi="Arial" w:cs="Arial"/>
              </w:rPr>
              <w:t>57</w:t>
            </w:r>
          </w:p>
        </w:tc>
        <w:tc>
          <w:tcPr>
            <w:tcW w:w="1171" w:type="dxa"/>
            <w:tcBorders>
              <w:top w:val="nil"/>
              <w:left w:val="nil"/>
              <w:bottom w:val="single" w:sz="4" w:space="0" w:color="000000"/>
              <w:right w:val="single" w:sz="4" w:space="0" w:color="000000"/>
            </w:tcBorders>
            <w:vAlign w:val="center"/>
          </w:tcPr>
          <w:p w14:paraId="03EDB28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6832DCB" w14:textId="77777777" w:rsidR="00A81F93" w:rsidRPr="00C7026A" w:rsidRDefault="00A81F93" w:rsidP="00C95E79">
            <w:pPr>
              <w:spacing w:after="0"/>
              <w:rPr>
                <w:rFonts w:ascii="Arial" w:hAnsi="Arial" w:cs="Arial"/>
              </w:rPr>
            </w:pPr>
          </w:p>
        </w:tc>
      </w:tr>
      <w:tr w:rsidR="00A81F93" w14:paraId="7634EDE7" w14:textId="4180835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5D27A2E" w14:textId="77777777" w:rsidR="00A81F93" w:rsidRPr="00842F6D" w:rsidRDefault="00A81F93" w:rsidP="00C95E79">
            <w:pPr>
              <w:spacing w:after="0" w:line="240" w:lineRule="auto"/>
              <w:rPr>
                <w:rFonts w:ascii="Arial" w:hAnsi="Arial" w:cs="Arial"/>
              </w:rPr>
            </w:pPr>
            <w:r w:rsidRPr="00842F6D">
              <w:rPr>
                <w:rFonts w:ascii="Arial" w:hAnsi="Arial" w:cs="Arial"/>
              </w:rPr>
              <w:t>El Escorial</w:t>
            </w:r>
          </w:p>
        </w:tc>
        <w:tc>
          <w:tcPr>
            <w:tcW w:w="2320" w:type="dxa"/>
            <w:tcBorders>
              <w:top w:val="nil"/>
              <w:left w:val="nil"/>
              <w:bottom w:val="single" w:sz="4" w:space="0" w:color="000000"/>
              <w:right w:val="single" w:sz="4" w:space="0" w:color="000000"/>
            </w:tcBorders>
            <w:shd w:val="clear" w:color="auto" w:fill="auto"/>
            <w:noWrap/>
            <w:vAlign w:val="center"/>
            <w:hideMark/>
          </w:tcPr>
          <w:p w14:paraId="16A60B88" w14:textId="77777777" w:rsidR="00A81F93" w:rsidRPr="00842F6D" w:rsidRDefault="00A81F93" w:rsidP="00C95E79">
            <w:pPr>
              <w:spacing w:after="0" w:line="240" w:lineRule="auto"/>
              <w:jc w:val="center"/>
              <w:rPr>
                <w:rFonts w:ascii="Arial" w:hAnsi="Arial" w:cs="Arial"/>
              </w:rPr>
            </w:pPr>
            <w:r w:rsidRPr="00842F6D">
              <w:rPr>
                <w:rFonts w:ascii="Arial" w:hAnsi="Arial" w:cs="Arial"/>
              </w:rPr>
              <w:t>58</w:t>
            </w:r>
          </w:p>
        </w:tc>
        <w:tc>
          <w:tcPr>
            <w:tcW w:w="1171" w:type="dxa"/>
            <w:tcBorders>
              <w:top w:val="nil"/>
              <w:left w:val="nil"/>
              <w:bottom w:val="single" w:sz="4" w:space="0" w:color="000000"/>
              <w:right w:val="single" w:sz="4" w:space="0" w:color="000000"/>
            </w:tcBorders>
            <w:vAlign w:val="center"/>
          </w:tcPr>
          <w:p w14:paraId="7B152B8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7A3A613C" w14:textId="77777777" w:rsidR="00A81F93" w:rsidRPr="00C7026A" w:rsidRDefault="00A81F93" w:rsidP="00C95E79">
            <w:pPr>
              <w:spacing w:after="0"/>
              <w:rPr>
                <w:rFonts w:ascii="Arial" w:hAnsi="Arial" w:cs="Arial"/>
              </w:rPr>
            </w:pPr>
          </w:p>
        </w:tc>
      </w:tr>
      <w:tr w:rsidR="00A81F93" w14:paraId="032EF5F7" w14:textId="2CB13E73"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797B8EB" w14:textId="77777777" w:rsidR="00A81F93" w:rsidRPr="00842F6D" w:rsidRDefault="00A81F93" w:rsidP="00C95E79">
            <w:pPr>
              <w:spacing w:after="0" w:line="240" w:lineRule="auto"/>
              <w:rPr>
                <w:rFonts w:ascii="Arial" w:hAnsi="Arial" w:cs="Arial"/>
              </w:rPr>
            </w:pPr>
            <w:r w:rsidRPr="00842F6D">
              <w:rPr>
                <w:rFonts w:ascii="Arial" w:hAnsi="Arial" w:cs="Arial"/>
              </w:rPr>
              <w:t>Galapagar-La Navata</w:t>
            </w:r>
          </w:p>
        </w:tc>
        <w:tc>
          <w:tcPr>
            <w:tcW w:w="2320" w:type="dxa"/>
            <w:tcBorders>
              <w:top w:val="nil"/>
              <w:left w:val="nil"/>
              <w:bottom w:val="single" w:sz="4" w:space="0" w:color="000000"/>
              <w:right w:val="single" w:sz="4" w:space="0" w:color="000000"/>
            </w:tcBorders>
            <w:shd w:val="clear" w:color="auto" w:fill="auto"/>
            <w:noWrap/>
            <w:vAlign w:val="center"/>
            <w:hideMark/>
          </w:tcPr>
          <w:p w14:paraId="429DEEE8" w14:textId="77777777" w:rsidR="00A81F93" w:rsidRPr="00842F6D" w:rsidRDefault="00A81F93" w:rsidP="00C95E79">
            <w:pPr>
              <w:spacing w:after="0" w:line="240" w:lineRule="auto"/>
              <w:jc w:val="center"/>
              <w:rPr>
                <w:rFonts w:ascii="Arial" w:hAnsi="Arial" w:cs="Arial"/>
              </w:rPr>
            </w:pPr>
            <w:r w:rsidRPr="00842F6D">
              <w:rPr>
                <w:rFonts w:ascii="Arial" w:hAnsi="Arial" w:cs="Arial"/>
              </w:rPr>
              <w:t>59</w:t>
            </w:r>
          </w:p>
        </w:tc>
        <w:tc>
          <w:tcPr>
            <w:tcW w:w="1171" w:type="dxa"/>
            <w:tcBorders>
              <w:top w:val="nil"/>
              <w:left w:val="nil"/>
              <w:bottom w:val="single" w:sz="4" w:space="0" w:color="000000"/>
              <w:right w:val="single" w:sz="4" w:space="0" w:color="000000"/>
            </w:tcBorders>
            <w:vAlign w:val="center"/>
          </w:tcPr>
          <w:p w14:paraId="3FE3047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6B57ACD" w14:textId="77777777" w:rsidR="00A81F93" w:rsidRPr="00C7026A" w:rsidRDefault="00A81F93" w:rsidP="00C95E79">
            <w:pPr>
              <w:spacing w:after="0"/>
              <w:rPr>
                <w:rFonts w:ascii="Arial" w:hAnsi="Arial" w:cs="Arial"/>
              </w:rPr>
            </w:pPr>
          </w:p>
        </w:tc>
      </w:tr>
      <w:tr w:rsidR="00A81F93" w14:paraId="3964328E" w14:textId="1B34C6B8"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B9EC911" w14:textId="77777777" w:rsidR="00A81F93" w:rsidRPr="00842F6D" w:rsidRDefault="00A81F93" w:rsidP="00C95E79">
            <w:pPr>
              <w:spacing w:after="0" w:line="240" w:lineRule="auto"/>
              <w:rPr>
                <w:rFonts w:ascii="Arial" w:hAnsi="Arial" w:cs="Arial"/>
              </w:rPr>
            </w:pPr>
            <w:r w:rsidRPr="00842F6D">
              <w:rPr>
                <w:rFonts w:ascii="Arial" w:hAnsi="Arial" w:cs="Arial"/>
              </w:rPr>
              <w:t>Torrelodones</w:t>
            </w:r>
          </w:p>
        </w:tc>
        <w:tc>
          <w:tcPr>
            <w:tcW w:w="2320" w:type="dxa"/>
            <w:tcBorders>
              <w:top w:val="nil"/>
              <w:left w:val="nil"/>
              <w:bottom w:val="single" w:sz="4" w:space="0" w:color="000000"/>
              <w:right w:val="single" w:sz="4" w:space="0" w:color="000000"/>
            </w:tcBorders>
            <w:shd w:val="clear" w:color="auto" w:fill="auto"/>
            <w:noWrap/>
            <w:vAlign w:val="center"/>
            <w:hideMark/>
          </w:tcPr>
          <w:p w14:paraId="55945DD4" w14:textId="77777777" w:rsidR="00A81F93" w:rsidRPr="00842F6D" w:rsidRDefault="00A81F93" w:rsidP="00C95E79">
            <w:pPr>
              <w:spacing w:after="0" w:line="240" w:lineRule="auto"/>
              <w:jc w:val="center"/>
              <w:rPr>
                <w:rFonts w:ascii="Arial" w:hAnsi="Arial" w:cs="Arial"/>
              </w:rPr>
            </w:pPr>
            <w:r w:rsidRPr="00842F6D">
              <w:rPr>
                <w:rFonts w:ascii="Arial" w:hAnsi="Arial" w:cs="Arial"/>
              </w:rPr>
              <w:t>60</w:t>
            </w:r>
          </w:p>
        </w:tc>
        <w:tc>
          <w:tcPr>
            <w:tcW w:w="1171" w:type="dxa"/>
            <w:tcBorders>
              <w:top w:val="nil"/>
              <w:left w:val="nil"/>
              <w:bottom w:val="single" w:sz="4" w:space="0" w:color="000000"/>
              <w:right w:val="single" w:sz="4" w:space="0" w:color="000000"/>
            </w:tcBorders>
            <w:vAlign w:val="center"/>
          </w:tcPr>
          <w:p w14:paraId="37E077E4"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2B835D1" w14:textId="77777777" w:rsidR="00A81F93" w:rsidRPr="00C7026A" w:rsidRDefault="00A81F93" w:rsidP="00C95E79">
            <w:pPr>
              <w:spacing w:after="0"/>
              <w:rPr>
                <w:rFonts w:ascii="Arial" w:hAnsi="Arial" w:cs="Arial"/>
              </w:rPr>
            </w:pPr>
          </w:p>
        </w:tc>
      </w:tr>
      <w:tr w:rsidR="00A81F93" w14:paraId="1BB6DCBB" w14:textId="7FF57CDF"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3F44B6D" w14:textId="77777777" w:rsidR="00A81F93" w:rsidRPr="00842F6D" w:rsidRDefault="00A81F93" w:rsidP="00C95E79">
            <w:pPr>
              <w:spacing w:after="0" w:line="240" w:lineRule="auto"/>
              <w:rPr>
                <w:rFonts w:ascii="Arial" w:hAnsi="Arial" w:cs="Arial"/>
              </w:rPr>
            </w:pPr>
            <w:r w:rsidRPr="00842F6D">
              <w:rPr>
                <w:rFonts w:ascii="Arial" w:hAnsi="Arial" w:cs="Arial"/>
              </w:rPr>
              <w:t>Las Matas</w:t>
            </w:r>
          </w:p>
        </w:tc>
        <w:tc>
          <w:tcPr>
            <w:tcW w:w="2320" w:type="dxa"/>
            <w:tcBorders>
              <w:top w:val="nil"/>
              <w:left w:val="nil"/>
              <w:bottom w:val="single" w:sz="4" w:space="0" w:color="000000"/>
              <w:right w:val="single" w:sz="4" w:space="0" w:color="000000"/>
            </w:tcBorders>
            <w:shd w:val="clear" w:color="auto" w:fill="auto"/>
            <w:noWrap/>
            <w:vAlign w:val="center"/>
            <w:hideMark/>
          </w:tcPr>
          <w:p w14:paraId="5DFE6645" w14:textId="77777777" w:rsidR="00A81F93" w:rsidRPr="00842F6D" w:rsidRDefault="00A81F93" w:rsidP="00C95E79">
            <w:pPr>
              <w:spacing w:after="0" w:line="240" w:lineRule="auto"/>
              <w:jc w:val="center"/>
              <w:rPr>
                <w:rFonts w:ascii="Arial" w:hAnsi="Arial" w:cs="Arial"/>
              </w:rPr>
            </w:pPr>
            <w:r w:rsidRPr="00842F6D">
              <w:rPr>
                <w:rFonts w:ascii="Arial" w:hAnsi="Arial" w:cs="Arial"/>
              </w:rPr>
              <w:t>61</w:t>
            </w:r>
          </w:p>
        </w:tc>
        <w:tc>
          <w:tcPr>
            <w:tcW w:w="1171" w:type="dxa"/>
            <w:tcBorders>
              <w:top w:val="nil"/>
              <w:left w:val="nil"/>
              <w:bottom w:val="single" w:sz="4" w:space="0" w:color="000000"/>
              <w:right w:val="single" w:sz="4" w:space="0" w:color="000000"/>
            </w:tcBorders>
            <w:vAlign w:val="center"/>
          </w:tcPr>
          <w:p w14:paraId="03A63E7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7C47113" w14:textId="77777777" w:rsidR="00A81F93" w:rsidRPr="00C7026A" w:rsidRDefault="00A81F93" w:rsidP="00C95E79">
            <w:pPr>
              <w:spacing w:after="0"/>
              <w:rPr>
                <w:rFonts w:ascii="Arial" w:hAnsi="Arial" w:cs="Arial"/>
              </w:rPr>
            </w:pPr>
          </w:p>
        </w:tc>
      </w:tr>
      <w:tr w:rsidR="00A81F93" w14:paraId="4BC1006C" w14:textId="16329556"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13EBDAF" w14:textId="77777777" w:rsidR="00A81F93" w:rsidRPr="00842F6D" w:rsidRDefault="00A81F93" w:rsidP="00C95E79">
            <w:pPr>
              <w:spacing w:after="0" w:line="240" w:lineRule="auto"/>
              <w:rPr>
                <w:rFonts w:ascii="Arial" w:hAnsi="Arial" w:cs="Arial"/>
              </w:rPr>
            </w:pPr>
            <w:r w:rsidRPr="00842F6D">
              <w:rPr>
                <w:rFonts w:ascii="Arial" w:hAnsi="Arial" w:cs="Arial"/>
              </w:rPr>
              <w:t>Pinar de Las Rozas A</w:t>
            </w:r>
          </w:p>
        </w:tc>
        <w:tc>
          <w:tcPr>
            <w:tcW w:w="2320" w:type="dxa"/>
            <w:tcBorders>
              <w:top w:val="nil"/>
              <w:left w:val="nil"/>
              <w:bottom w:val="single" w:sz="4" w:space="0" w:color="000000"/>
              <w:right w:val="single" w:sz="4" w:space="0" w:color="000000"/>
            </w:tcBorders>
            <w:shd w:val="clear" w:color="auto" w:fill="auto"/>
            <w:noWrap/>
            <w:vAlign w:val="center"/>
            <w:hideMark/>
          </w:tcPr>
          <w:p w14:paraId="6EFFD4EA" w14:textId="77777777" w:rsidR="00A81F93" w:rsidRPr="00842F6D" w:rsidRDefault="00A81F93" w:rsidP="00C95E79">
            <w:pPr>
              <w:spacing w:after="0" w:line="240" w:lineRule="auto"/>
              <w:jc w:val="center"/>
              <w:rPr>
                <w:rFonts w:ascii="Arial" w:hAnsi="Arial" w:cs="Arial"/>
              </w:rPr>
            </w:pPr>
            <w:r w:rsidRPr="00842F6D">
              <w:rPr>
                <w:rFonts w:ascii="Arial" w:hAnsi="Arial" w:cs="Arial"/>
              </w:rPr>
              <w:t>62A</w:t>
            </w:r>
          </w:p>
        </w:tc>
        <w:tc>
          <w:tcPr>
            <w:tcW w:w="1171" w:type="dxa"/>
            <w:tcBorders>
              <w:top w:val="nil"/>
              <w:left w:val="nil"/>
              <w:bottom w:val="single" w:sz="4" w:space="0" w:color="000000"/>
              <w:right w:val="single" w:sz="4" w:space="0" w:color="000000"/>
            </w:tcBorders>
            <w:vAlign w:val="center"/>
          </w:tcPr>
          <w:p w14:paraId="6797F5E3"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D97B6E5" w14:textId="77777777" w:rsidR="00A81F93" w:rsidRDefault="00A81F93" w:rsidP="00C95E79">
            <w:pPr>
              <w:spacing w:after="0"/>
              <w:rPr>
                <w:rFonts w:ascii="Arial" w:hAnsi="Arial" w:cs="Arial"/>
              </w:rPr>
            </w:pPr>
          </w:p>
        </w:tc>
      </w:tr>
      <w:tr w:rsidR="00A81F93" w14:paraId="6516D879" w14:textId="305040F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63A0BD8" w14:textId="77777777" w:rsidR="00A81F93" w:rsidRPr="00842F6D" w:rsidRDefault="00A81F93" w:rsidP="00C95E79">
            <w:pPr>
              <w:spacing w:after="0" w:line="240" w:lineRule="auto"/>
              <w:rPr>
                <w:rFonts w:ascii="Arial" w:hAnsi="Arial" w:cs="Arial"/>
              </w:rPr>
            </w:pPr>
            <w:r w:rsidRPr="00842F6D">
              <w:rPr>
                <w:rFonts w:ascii="Arial" w:hAnsi="Arial" w:cs="Arial"/>
              </w:rPr>
              <w:t>Pinar de Las Rozas B</w:t>
            </w:r>
          </w:p>
        </w:tc>
        <w:tc>
          <w:tcPr>
            <w:tcW w:w="2320" w:type="dxa"/>
            <w:tcBorders>
              <w:top w:val="nil"/>
              <w:left w:val="nil"/>
              <w:bottom w:val="single" w:sz="4" w:space="0" w:color="000000"/>
              <w:right w:val="single" w:sz="4" w:space="0" w:color="000000"/>
            </w:tcBorders>
            <w:shd w:val="clear" w:color="auto" w:fill="auto"/>
            <w:noWrap/>
            <w:vAlign w:val="center"/>
            <w:hideMark/>
          </w:tcPr>
          <w:p w14:paraId="3BE54ACA" w14:textId="77777777" w:rsidR="00A81F93" w:rsidRPr="00842F6D" w:rsidRDefault="00A81F93" w:rsidP="00C95E79">
            <w:pPr>
              <w:spacing w:after="0" w:line="240" w:lineRule="auto"/>
              <w:jc w:val="center"/>
              <w:rPr>
                <w:rFonts w:ascii="Arial" w:hAnsi="Arial" w:cs="Arial"/>
              </w:rPr>
            </w:pPr>
            <w:r w:rsidRPr="00842F6D">
              <w:rPr>
                <w:rFonts w:ascii="Arial" w:hAnsi="Arial" w:cs="Arial"/>
              </w:rPr>
              <w:t>62B</w:t>
            </w:r>
          </w:p>
        </w:tc>
        <w:tc>
          <w:tcPr>
            <w:tcW w:w="1171" w:type="dxa"/>
            <w:tcBorders>
              <w:top w:val="nil"/>
              <w:left w:val="nil"/>
              <w:bottom w:val="single" w:sz="4" w:space="0" w:color="000000"/>
              <w:right w:val="single" w:sz="4" w:space="0" w:color="000000"/>
            </w:tcBorders>
            <w:vAlign w:val="center"/>
          </w:tcPr>
          <w:p w14:paraId="667301BF"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1D8178C" w14:textId="77777777" w:rsidR="00A81F93" w:rsidRPr="00C7026A" w:rsidRDefault="00A81F93" w:rsidP="00C95E79">
            <w:pPr>
              <w:spacing w:after="0"/>
              <w:rPr>
                <w:rFonts w:ascii="Arial" w:hAnsi="Arial" w:cs="Arial"/>
              </w:rPr>
            </w:pPr>
          </w:p>
        </w:tc>
      </w:tr>
      <w:tr w:rsidR="00A81F93" w14:paraId="7343C744" w14:textId="2A0C1FF7"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387B7CDD" w14:textId="77777777" w:rsidR="00A81F93" w:rsidRPr="00842F6D" w:rsidRDefault="00A81F93" w:rsidP="00C95E79">
            <w:pPr>
              <w:spacing w:after="0" w:line="240" w:lineRule="auto"/>
              <w:rPr>
                <w:rFonts w:ascii="Arial" w:hAnsi="Arial" w:cs="Arial"/>
              </w:rPr>
            </w:pPr>
            <w:r w:rsidRPr="00842F6D">
              <w:rPr>
                <w:rFonts w:ascii="Arial" w:hAnsi="Arial" w:cs="Arial"/>
              </w:rPr>
              <w:t>Las Rozas A</w:t>
            </w:r>
          </w:p>
        </w:tc>
        <w:tc>
          <w:tcPr>
            <w:tcW w:w="2320" w:type="dxa"/>
            <w:tcBorders>
              <w:top w:val="nil"/>
              <w:left w:val="nil"/>
              <w:bottom w:val="single" w:sz="4" w:space="0" w:color="000000"/>
              <w:right w:val="single" w:sz="4" w:space="0" w:color="000000"/>
            </w:tcBorders>
            <w:shd w:val="clear" w:color="auto" w:fill="auto"/>
            <w:noWrap/>
            <w:vAlign w:val="center"/>
            <w:hideMark/>
          </w:tcPr>
          <w:p w14:paraId="7471FB21" w14:textId="77777777" w:rsidR="00A81F93" w:rsidRPr="00842F6D" w:rsidRDefault="00A81F93" w:rsidP="00C95E79">
            <w:pPr>
              <w:spacing w:after="0" w:line="240" w:lineRule="auto"/>
              <w:jc w:val="center"/>
              <w:rPr>
                <w:rFonts w:ascii="Arial" w:hAnsi="Arial" w:cs="Arial"/>
              </w:rPr>
            </w:pPr>
            <w:r w:rsidRPr="00842F6D">
              <w:rPr>
                <w:rFonts w:ascii="Arial" w:hAnsi="Arial" w:cs="Arial"/>
              </w:rPr>
              <w:t>63A</w:t>
            </w:r>
          </w:p>
        </w:tc>
        <w:tc>
          <w:tcPr>
            <w:tcW w:w="1171" w:type="dxa"/>
            <w:tcBorders>
              <w:top w:val="nil"/>
              <w:left w:val="nil"/>
              <w:bottom w:val="single" w:sz="4" w:space="0" w:color="000000"/>
              <w:right w:val="single" w:sz="4" w:space="0" w:color="000000"/>
            </w:tcBorders>
            <w:vAlign w:val="center"/>
          </w:tcPr>
          <w:p w14:paraId="53BC20D1"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E3312DC" w14:textId="77777777" w:rsidR="00A81F93" w:rsidRPr="00C7026A" w:rsidRDefault="00A81F93" w:rsidP="00C95E79">
            <w:pPr>
              <w:spacing w:after="0"/>
              <w:rPr>
                <w:rFonts w:ascii="Arial" w:hAnsi="Arial" w:cs="Arial"/>
              </w:rPr>
            </w:pPr>
          </w:p>
        </w:tc>
      </w:tr>
      <w:tr w:rsidR="00A81F93" w14:paraId="0B03DF5C" w14:textId="78674A6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A4077A3" w14:textId="77777777" w:rsidR="00A81F93" w:rsidRPr="00842F6D" w:rsidRDefault="00A81F93" w:rsidP="00C95E79">
            <w:pPr>
              <w:spacing w:after="0" w:line="240" w:lineRule="auto"/>
              <w:rPr>
                <w:rFonts w:ascii="Arial" w:hAnsi="Arial" w:cs="Arial"/>
              </w:rPr>
            </w:pPr>
            <w:r w:rsidRPr="00842F6D">
              <w:rPr>
                <w:rFonts w:ascii="Arial" w:hAnsi="Arial" w:cs="Arial"/>
              </w:rPr>
              <w:t>Las Rozas B</w:t>
            </w:r>
          </w:p>
        </w:tc>
        <w:tc>
          <w:tcPr>
            <w:tcW w:w="2320" w:type="dxa"/>
            <w:tcBorders>
              <w:top w:val="nil"/>
              <w:left w:val="nil"/>
              <w:bottom w:val="single" w:sz="4" w:space="0" w:color="000000"/>
              <w:right w:val="single" w:sz="4" w:space="0" w:color="000000"/>
            </w:tcBorders>
            <w:shd w:val="clear" w:color="auto" w:fill="auto"/>
            <w:noWrap/>
            <w:vAlign w:val="center"/>
            <w:hideMark/>
          </w:tcPr>
          <w:p w14:paraId="663A6C79" w14:textId="77777777" w:rsidR="00A81F93" w:rsidRPr="00842F6D" w:rsidRDefault="00A81F93" w:rsidP="00C95E79">
            <w:pPr>
              <w:spacing w:after="0" w:line="240" w:lineRule="auto"/>
              <w:jc w:val="center"/>
              <w:rPr>
                <w:rFonts w:ascii="Arial" w:hAnsi="Arial" w:cs="Arial"/>
              </w:rPr>
            </w:pPr>
            <w:r w:rsidRPr="00842F6D">
              <w:rPr>
                <w:rFonts w:ascii="Arial" w:hAnsi="Arial" w:cs="Arial"/>
              </w:rPr>
              <w:t>63B</w:t>
            </w:r>
          </w:p>
        </w:tc>
        <w:tc>
          <w:tcPr>
            <w:tcW w:w="1171" w:type="dxa"/>
            <w:tcBorders>
              <w:top w:val="nil"/>
              <w:left w:val="nil"/>
              <w:bottom w:val="single" w:sz="4" w:space="0" w:color="000000"/>
              <w:right w:val="single" w:sz="4" w:space="0" w:color="000000"/>
            </w:tcBorders>
            <w:vAlign w:val="center"/>
          </w:tcPr>
          <w:p w14:paraId="6A604A00"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D9D3784" w14:textId="77777777" w:rsidR="00A81F93" w:rsidRDefault="00A81F93" w:rsidP="00C95E79">
            <w:pPr>
              <w:spacing w:after="0"/>
              <w:rPr>
                <w:rFonts w:ascii="Arial" w:hAnsi="Arial" w:cs="Arial"/>
              </w:rPr>
            </w:pPr>
          </w:p>
        </w:tc>
      </w:tr>
      <w:tr w:rsidR="00A81F93" w14:paraId="7322EF20" w14:textId="0367998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E9C7B7A" w14:textId="77777777" w:rsidR="00A81F93" w:rsidRPr="00842F6D" w:rsidRDefault="00A81F93" w:rsidP="00C95E79">
            <w:pPr>
              <w:spacing w:after="0" w:line="240" w:lineRule="auto"/>
              <w:rPr>
                <w:rFonts w:ascii="Arial" w:hAnsi="Arial" w:cs="Arial"/>
              </w:rPr>
            </w:pPr>
            <w:r w:rsidRPr="00842F6D">
              <w:rPr>
                <w:rFonts w:ascii="Arial" w:hAnsi="Arial" w:cs="Arial"/>
              </w:rPr>
              <w:t>Majadahonda A</w:t>
            </w:r>
          </w:p>
        </w:tc>
        <w:tc>
          <w:tcPr>
            <w:tcW w:w="2320" w:type="dxa"/>
            <w:tcBorders>
              <w:top w:val="nil"/>
              <w:left w:val="nil"/>
              <w:bottom w:val="single" w:sz="4" w:space="0" w:color="000000"/>
              <w:right w:val="single" w:sz="4" w:space="0" w:color="000000"/>
            </w:tcBorders>
            <w:shd w:val="clear" w:color="auto" w:fill="auto"/>
            <w:noWrap/>
            <w:vAlign w:val="center"/>
            <w:hideMark/>
          </w:tcPr>
          <w:p w14:paraId="4439D3DB" w14:textId="77777777" w:rsidR="00A81F93" w:rsidRPr="00842F6D" w:rsidRDefault="00A81F93" w:rsidP="00C95E79">
            <w:pPr>
              <w:spacing w:after="0" w:line="240" w:lineRule="auto"/>
              <w:jc w:val="center"/>
              <w:rPr>
                <w:rFonts w:ascii="Arial" w:hAnsi="Arial" w:cs="Arial"/>
              </w:rPr>
            </w:pPr>
            <w:r w:rsidRPr="00842F6D">
              <w:rPr>
                <w:rFonts w:ascii="Arial" w:hAnsi="Arial" w:cs="Arial"/>
              </w:rPr>
              <w:t>64A</w:t>
            </w:r>
          </w:p>
        </w:tc>
        <w:tc>
          <w:tcPr>
            <w:tcW w:w="1171" w:type="dxa"/>
            <w:tcBorders>
              <w:top w:val="nil"/>
              <w:left w:val="nil"/>
              <w:bottom w:val="single" w:sz="4" w:space="0" w:color="000000"/>
              <w:right w:val="single" w:sz="4" w:space="0" w:color="000000"/>
            </w:tcBorders>
            <w:vAlign w:val="center"/>
          </w:tcPr>
          <w:p w14:paraId="79815EE8"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38786F1C" w14:textId="77777777" w:rsidR="00A81F93" w:rsidRDefault="00A81F93" w:rsidP="00C95E79">
            <w:pPr>
              <w:spacing w:after="0"/>
              <w:rPr>
                <w:rFonts w:ascii="Arial" w:hAnsi="Arial" w:cs="Arial"/>
              </w:rPr>
            </w:pPr>
          </w:p>
        </w:tc>
      </w:tr>
      <w:tr w:rsidR="00A81F93" w14:paraId="663484E7" w14:textId="7F4B541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E3CA0C7" w14:textId="77777777" w:rsidR="00A81F93" w:rsidRPr="00842F6D" w:rsidRDefault="00A81F93" w:rsidP="00C95E79">
            <w:pPr>
              <w:spacing w:after="0" w:line="240" w:lineRule="auto"/>
              <w:rPr>
                <w:rFonts w:ascii="Arial" w:hAnsi="Arial" w:cs="Arial"/>
              </w:rPr>
            </w:pPr>
            <w:r w:rsidRPr="00842F6D">
              <w:rPr>
                <w:rFonts w:ascii="Arial" w:hAnsi="Arial" w:cs="Arial"/>
              </w:rPr>
              <w:t>Majadahonda B</w:t>
            </w:r>
          </w:p>
        </w:tc>
        <w:tc>
          <w:tcPr>
            <w:tcW w:w="2320" w:type="dxa"/>
            <w:tcBorders>
              <w:top w:val="nil"/>
              <w:left w:val="nil"/>
              <w:bottom w:val="single" w:sz="4" w:space="0" w:color="000000"/>
              <w:right w:val="single" w:sz="4" w:space="0" w:color="000000"/>
            </w:tcBorders>
            <w:shd w:val="clear" w:color="auto" w:fill="auto"/>
            <w:noWrap/>
            <w:vAlign w:val="center"/>
            <w:hideMark/>
          </w:tcPr>
          <w:p w14:paraId="16F0B967" w14:textId="77777777" w:rsidR="00A81F93" w:rsidRPr="00842F6D" w:rsidRDefault="00A81F93" w:rsidP="00C95E79">
            <w:pPr>
              <w:spacing w:after="0" w:line="240" w:lineRule="auto"/>
              <w:jc w:val="center"/>
              <w:rPr>
                <w:rFonts w:ascii="Arial" w:hAnsi="Arial" w:cs="Arial"/>
              </w:rPr>
            </w:pPr>
            <w:r w:rsidRPr="00842F6D">
              <w:rPr>
                <w:rFonts w:ascii="Arial" w:hAnsi="Arial" w:cs="Arial"/>
              </w:rPr>
              <w:t>64B</w:t>
            </w:r>
          </w:p>
        </w:tc>
        <w:tc>
          <w:tcPr>
            <w:tcW w:w="1171" w:type="dxa"/>
            <w:tcBorders>
              <w:top w:val="nil"/>
              <w:left w:val="nil"/>
              <w:bottom w:val="single" w:sz="4" w:space="0" w:color="000000"/>
              <w:right w:val="single" w:sz="4" w:space="0" w:color="000000"/>
            </w:tcBorders>
            <w:vAlign w:val="center"/>
          </w:tcPr>
          <w:p w14:paraId="2C05665B"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7E51AA6" w14:textId="77777777" w:rsidR="00A81F93" w:rsidRPr="00C7026A" w:rsidRDefault="00A81F93" w:rsidP="00C95E79">
            <w:pPr>
              <w:spacing w:after="0"/>
              <w:rPr>
                <w:rFonts w:ascii="Arial" w:hAnsi="Arial" w:cs="Arial"/>
              </w:rPr>
            </w:pPr>
          </w:p>
        </w:tc>
      </w:tr>
      <w:tr w:rsidR="00A81F93" w14:paraId="0298F0F5" w14:textId="7B3BF93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7DB7594" w14:textId="77777777" w:rsidR="00A81F93" w:rsidRPr="00842F6D" w:rsidRDefault="00A81F93" w:rsidP="00C95E79">
            <w:pPr>
              <w:spacing w:after="0" w:line="240" w:lineRule="auto"/>
              <w:rPr>
                <w:rFonts w:ascii="Arial" w:hAnsi="Arial" w:cs="Arial"/>
              </w:rPr>
            </w:pPr>
            <w:r w:rsidRPr="00842F6D">
              <w:rPr>
                <w:rFonts w:ascii="Arial" w:hAnsi="Arial" w:cs="Arial"/>
              </w:rPr>
              <w:t>El Barrial-Centro Comercial-Pozuelo</w:t>
            </w:r>
          </w:p>
        </w:tc>
        <w:tc>
          <w:tcPr>
            <w:tcW w:w="2320" w:type="dxa"/>
            <w:tcBorders>
              <w:top w:val="nil"/>
              <w:left w:val="nil"/>
              <w:bottom w:val="single" w:sz="4" w:space="0" w:color="000000"/>
              <w:right w:val="single" w:sz="4" w:space="0" w:color="000000"/>
            </w:tcBorders>
            <w:shd w:val="clear" w:color="auto" w:fill="auto"/>
            <w:noWrap/>
            <w:vAlign w:val="center"/>
            <w:hideMark/>
          </w:tcPr>
          <w:p w14:paraId="093A5236" w14:textId="77777777" w:rsidR="00A81F93" w:rsidRPr="00842F6D" w:rsidRDefault="00A81F93" w:rsidP="00C95E79">
            <w:pPr>
              <w:spacing w:after="0" w:line="240" w:lineRule="auto"/>
              <w:jc w:val="center"/>
              <w:rPr>
                <w:rFonts w:ascii="Arial" w:hAnsi="Arial" w:cs="Arial"/>
              </w:rPr>
            </w:pPr>
            <w:r w:rsidRPr="00842F6D">
              <w:rPr>
                <w:rFonts w:ascii="Arial" w:hAnsi="Arial" w:cs="Arial"/>
              </w:rPr>
              <w:t>65</w:t>
            </w:r>
          </w:p>
        </w:tc>
        <w:tc>
          <w:tcPr>
            <w:tcW w:w="1171" w:type="dxa"/>
            <w:tcBorders>
              <w:top w:val="nil"/>
              <w:left w:val="nil"/>
              <w:bottom w:val="single" w:sz="4" w:space="0" w:color="000000"/>
              <w:right w:val="single" w:sz="4" w:space="0" w:color="000000"/>
            </w:tcBorders>
            <w:vAlign w:val="center"/>
          </w:tcPr>
          <w:p w14:paraId="1D7091E0"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46D3B10E" w14:textId="77777777" w:rsidR="00A81F93" w:rsidRDefault="00A81F93" w:rsidP="00C95E79">
            <w:pPr>
              <w:spacing w:after="0"/>
              <w:rPr>
                <w:rFonts w:ascii="Arial" w:hAnsi="Arial" w:cs="Arial"/>
              </w:rPr>
            </w:pPr>
          </w:p>
        </w:tc>
      </w:tr>
      <w:tr w:rsidR="00A81F93" w14:paraId="14A8D78C" w14:textId="423C416C"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40608B6B" w14:textId="77777777" w:rsidR="00A81F93" w:rsidRPr="00842F6D" w:rsidRDefault="00A81F93" w:rsidP="00C95E79">
            <w:pPr>
              <w:spacing w:after="0" w:line="240" w:lineRule="auto"/>
              <w:rPr>
                <w:rFonts w:ascii="Arial" w:hAnsi="Arial" w:cs="Arial"/>
              </w:rPr>
            </w:pPr>
            <w:r w:rsidRPr="00842F6D">
              <w:rPr>
                <w:rFonts w:ascii="Arial" w:hAnsi="Arial" w:cs="Arial"/>
              </w:rPr>
              <w:t>Aravaca</w:t>
            </w:r>
          </w:p>
        </w:tc>
        <w:tc>
          <w:tcPr>
            <w:tcW w:w="2320" w:type="dxa"/>
            <w:tcBorders>
              <w:top w:val="nil"/>
              <w:left w:val="nil"/>
              <w:bottom w:val="single" w:sz="4" w:space="0" w:color="000000"/>
              <w:right w:val="single" w:sz="4" w:space="0" w:color="000000"/>
            </w:tcBorders>
            <w:shd w:val="clear" w:color="auto" w:fill="auto"/>
            <w:noWrap/>
            <w:vAlign w:val="center"/>
            <w:hideMark/>
          </w:tcPr>
          <w:p w14:paraId="52D16C5A" w14:textId="77777777" w:rsidR="00A81F93" w:rsidRPr="00842F6D" w:rsidRDefault="00A81F93" w:rsidP="00C95E79">
            <w:pPr>
              <w:spacing w:after="0" w:line="240" w:lineRule="auto"/>
              <w:jc w:val="center"/>
              <w:rPr>
                <w:rFonts w:ascii="Arial" w:hAnsi="Arial" w:cs="Arial"/>
              </w:rPr>
            </w:pPr>
            <w:r w:rsidRPr="00842F6D">
              <w:rPr>
                <w:rFonts w:ascii="Arial" w:hAnsi="Arial" w:cs="Arial"/>
              </w:rPr>
              <w:t>66</w:t>
            </w:r>
          </w:p>
        </w:tc>
        <w:tc>
          <w:tcPr>
            <w:tcW w:w="1171" w:type="dxa"/>
            <w:tcBorders>
              <w:top w:val="nil"/>
              <w:left w:val="nil"/>
              <w:bottom w:val="single" w:sz="4" w:space="0" w:color="000000"/>
              <w:right w:val="single" w:sz="4" w:space="0" w:color="000000"/>
            </w:tcBorders>
            <w:vAlign w:val="center"/>
          </w:tcPr>
          <w:p w14:paraId="4736996D"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CA6B62F" w14:textId="77777777" w:rsidR="00A81F93" w:rsidRPr="00C7026A" w:rsidRDefault="00A81F93" w:rsidP="00C95E79">
            <w:pPr>
              <w:spacing w:after="0"/>
              <w:rPr>
                <w:rFonts w:ascii="Arial" w:hAnsi="Arial" w:cs="Arial"/>
              </w:rPr>
            </w:pPr>
          </w:p>
        </w:tc>
      </w:tr>
      <w:tr w:rsidR="00A81F93" w14:paraId="455C453B" w14:textId="42A7FCC5"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C61CD62" w14:textId="77777777" w:rsidR="00A81F93" w:rsidRPr="00842F6D" w:rsidRDefault="00A81F93" w:rsidP="00C95E79">
            <w:pPr>
              <w:spacing w:after="0" w:line="240" w:lineRule="auto"/>
              <w:rPr>
                <w:rFonts w:ascii="Arial" w:hAnsi="Arial" w:cs="Arial"/>
              </w:rPr>
            </w:pPr>
            <w:r w:rsidRPr="00842F6D">
              <w:rPr>
                <w:rFonts w:ascii="Arial" w:hAnsi="Arial" w:cs="Arial"/>
              </w:rPr>
              <w:t>Moncloa-Ciudad Universitaria</w:t>
            </w:r>
          </w:p>
        </w:tc>
        <w:tc>
          <w:tcPr>
            <w:tcW w:w="2320" w:type="dxa"/>
            <w:tcBorders>
              <w:top w:val="nil"/>
              <w:left w:val="nil"/>
              <w:bottom w:val="single" w:sz="4" w:space="0" w:color="000000"/>
              <w:right w:val="single" w:sz="4" w:space="0" w:color="000000"/>
            </w:tcBorders>
            <w:shd w:val="clear" w:color="auto" w:fill="auto"/>
            <w:noWrap/>
            <w:vAlign w:val="center"/>
            <w:hideMark/>
          </w:tcPr>
          <w:p w14:paraId="3F10F2EE" w14:textId="77777777" w:rsidR="00A81F93" w:rsidRPr="00842F6D" w:rsidRDefault="00A81F93" w:rsidP="00C95E79">
            <w:pPr>
              <w:spacing w:after="0" w:line="240" w:lineRule="auto"/>
              <w:jc w:val="center"/>
              <w:rPr>
                <w:rFonts w:ascii="Arial" w:hAnsi="Arial" w:cs="Arial"/>
              </w:rPr>
            </w:pPr>
            <w:r w:rsidRPr="00842F6D">
              <w:rPr>
                <w:rFonts w:ascii="Arial" w:hAnsi="Arial" w:cs="Arial"/>
              </w:rPr>
              <w:t>67</w:t>
            </w:r>
          </w:p>
        </w:tc>
        <w:tc>
          <w:tcPr>
            <w:tcW w:w="1171" w:type="dxa"/>
            <w:tcBorders>
              <w:top w:val="nil"/>
              <w:left w:val="nil"/>
              <w:bottom w:val="single" w:sz="4" w:space="0" w:color="000000"/>
              <w:right w:val="single" w:sz="4" w:space="0" w:color="000000"/>
            </w:tcBorders>
            <w:vAlign w:val="center"/>
          </w:tcPr>
          <w:p w14:paraId="0844757F"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4198E749" w14:textId="77777777" w:rsidR="00A81F93" w:rsidRDefault="00A81F93" w:rsidP="00C95E79">
            <w:pPr>
              <w:spacing w:after="0"/>
              <w:rPr>
                <w:rFonts w:ascii="Arial" w:hAnsi="Arial" w:cs="Arial"/>
              </w:rPr>
            </w:pPr>
          </w:p>
        </w:tc>
      </w:tr>
      <w:tr w:rsidR="00A81F93" w14:paraId="7165B54E" w14:textId="21EDAD9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FD8B5D5" w14:textId="77777777" w:rsidR="00A81F93" w:rsidRPr="00842F6D" w:rsidRDefault="00A81F93" w:rsidP="00C95E79">
            <w:pPr>
              <w:spacing w:after="0" w:line="240" w:lineRule="auto"/>
              <w:rPr>
                <w:rFonts w:ascii="Arial" w:hAnsi="Arial" w:cs="Arial"/>
              </w:rPr>
            </w:pPr>
            <w:r w:rsidRPr="00842F6D">
              <w:rPr>
                <w:rFonts w:ascii="Arial" w:hAnsi="Arial" w:cs="Arial"/>
              </w:rPr>
              <w:t>Colmenar Viejo A</w:t>
            </w:r>
          </w:p>
        </w:tc>
        <w:tc>
          <w:tcPr>
            <w:tcW w:w="2320" w:type="dxa"/>
            <w:tcBorders>
              <w:top w:val="nil"/>
              <w:left w:val="nil"/>
              <w:bottom w:val="single" w:sz="4" w:space="0" w:color="000000"/>
              <w:right w:val="single" w:sz="4" w:space="0" w:color="000000"/>
            </w:tcBorders>
            <w:shd w:val="clear" w:color="auto" w:fill="auto"/>
            <w:noWrap/>
            <w:vAlign w:val="center"/>
            <w:hideMark/>
          </w:tcPr>
          <w:p w14:paraId="37C49E92" w14:textId="77777777" w:rsidR="00A81F93" w:rsidRPr="00842F6D" w:rsidRDefault="00A81F93" w:rsidP="00C95E79">
            <w:pPr>
              <w:spacing w:after="0" w:line="240" w:lineRule="auto"/>
              <w:jc w:val="center"/>
              <w:rPr>
                <w:rFonts w:ascii="Arial" w:hAnsi="Arial" w:cs="Arial"/>
              </w:rPr>
            </w:pPr>
            <w:r w:rsidRPr="00842F6D">
              <w:rPr>
                <w:rFonts w:ascii="Arial" w:hAnsi="Arial" w:cs="Arial"/>
              </w:rPr>
              <w:t>68A</w:t>
            </w:r>
          </w:p>
        </w:tc>
        <w:tc>
          <w:tcPr>
            <w:tcW w:w="1171" w:type="dxa"/>
            <w:tcBorders>
              <w:top w:val="nil"/>
              <w:left w:val="nil"/>
              <w:bottom w:val="single" w:sz="4" w:space="0" w:color="000000"/>
              <w:right w:val="single" w:sz="4" w:space="0" w:color="000000"/>
            </w:tcBorders>
            <w:vAlign w:val="center"/>
          </w:tcPr>
          <w:p w14:paraId="0D0419FD"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628698B" w14:textId="77777777" w:rsidR="00A81F93" w:rsidRPr="00C7026A" w:rsidRDefault="00A81F93" w:rsidP="00C95E79">
            <w:pPr>
              <w:spacing w:after="0"/>
              <w:rPr>
                <w:rFonts w:ascii="Arial" w:hAnsi="Arial" w:cs="Arial"/>
              </w:rPr>
            </w:pPr>
          </w:p>
        </w:tc>
      </w:tr>
      <w:tr w:rsidR="00A81F93" w14:paraId="55C7FFCD" w14:textId="4765D97B"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5E96C97" w14:textId="77777777" w:rsidR="00A81F93" w:rsidRPr="00842F6D" w:rsidRDefault="00A81F93" w:rsidP="00C95E79">
            <w:pPr>
              <w:spacing w:after="0" w:line="240" w:lineRule="auto"/>
              <w:rPr>
                <w:rFonts w:ascii="Arial" w:hAnsi="Arial" w:cs="Arial"/>
              </w:rPr>
            </w:pPr>
            <w:r w:rsidRPr="00842F6D">
              <w:rPr>
                <w:rFonts w:ascii="Arial" w:hAnsi="Arial" w:cs="Arial"/>
              </w:rPr>
              <w:t>Colmenar Viejo B</w:t>
            </w:r>
          </w:p>
        </w:tc>
        <w:tc>
          <w:tcPr>
            <w:tcW w:w="2320" w:type="dxa"/>
            <w:tcBorders>
              <w:top w:val="nil"/>
              <w:left w:val="nil"/>
              <w:bottom w:val="single" w:sz="4" w:space="0" w:color="000000"/>
              <w:right w:val="single" w:sz="4" w:space="0" w:color="000000"/>
            </w:tcBorders>
            <w:shd w:val="clear" w:color="auto" w:fill="auto"/>
            <w:noWrap/>
            <w:vAlign w:val="center"/>
            <w:hideMark/>
          </w:tcPr>
          <w:p w14:paraId="46F7D56A" w14:textId="77777777" w:rsidR="00A81F93" w:rsidRPr="00842F6D" w:rsidRDefault="00A81F93" w:rsidP="00C95E79">
            <w:pPr>
              <w:spacing w:after="0" w:line="240" w:lineRule="auto"/>
              <w:jc w:val="center"/>
              <w:rPr>
                <w:rFonts w:ascii="Arial" w:hAnsi="Arial" w:cs="Arial"/>
              </w:rPr>
            </w:pPr>
            <w:r w:rsidRPr="00842F6D">
              <w:rPr>
                <w:rFonts w:ascii="Arial" w:hAnsi="Arial" w:cs="Arial"/>
              </w:rPr>
              <w:t>68B</w:t>
            </w:r>
          </w:p>
        </w:tc>
        <w:tc>
          <w:tcPr>
            <w:tcW w:w="1171" w:type="dxa"/>
            <w:tcBorders>
              <w:top w:val="nil"/>
              <w:left w:val="nil"/>
              <w:bottom w:val="single" w:sz="4" w:space="0" w:color="000000"/>
              <w:right w:val="single" w:sz="4" w:space="0" w:color="000000"/>
            </w:tcBorders>
            <w:vAlign w:val="center"/>
          </w:tcPr>
          <w:p w14:paraId="2CC32750"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9551150" w14:textId="77777777" w:rsidR="00A81F93" w:rsidRDefault="00A81F93" w:rsidP="00C95E79">
            <w:pPr>
              <w:spacing w:after="0"/>
              <w:rPr>
                <w:rFonts w:ascii="Arial" w:hAnsi="Arial" w:cs="Arial"/>
              </w:rPr>
            </w:pPr>
          </w:p>
        </w:tc>
      </w:tr>
      <w:tr w:rsidR="00A81F93" w14:paraId="402D1ED4" w14:textId="3F85E46F"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74AD5035" w14:textId="77777777" w:rsidR="00A81F93" w:rsidRPr="00842F6D" w:rsidRDefault="00A81F93" w:rsidP="00C95E79">
            <w:pPr>
              <w:spacing w:after="0" w:line="240" w:lineRule="auto"/>
              <w:rPr>
                <w:rFonts w:ascii="Arial" w:hAnsi="Arial" w:cs="Arial"/>
              </w:rPr>
            </w:pPr>
            <w:r w:rsidRPr="00842F6D">
              <w:rPr>
                <w:rFonts w:ascii="Arial" w:hAnsi="Arial" w:cs="Arial"/>
              </w:rPr>
              <w:t>Tres Cantos</w:t>
            </w:r>
          </w:p>
        </w:tc>
        <w:tc>
          <w:tcPr>
            <w:tcW w:w="2320" w:type="dxa"/>
            <w:tcBorders>
              <w:top w:val="nil"/>
              <w:left w:val="nil"/>
              <w:bottom w:val="single" w:sz="4" w:space="0" w:color="000000"/>
              <w:right w:val="single" w:sz="4" w:space="0" w:color="000000"/>
            </w:tcBorders>
            <w:shd w:val="clear" w:color="auto" w:fill="auto"/>
            <w:noWrap/>
            <w:vAlign w:val="center"/>
            <w:hideMark/>
          </w:tcPr>
          <w:p w14:paraId="37EB014F" w14:textId="77777777" w:rsidR="00A81F93" w:rsidRPr="00842F6D" w:rsidRDefault="00A81F93" w:rsidP="00C95E79">
            <w:pPr>
              <w:spacing w:after="0" w:line="240" w:lineRule="auto"/>
              <w:jc w:val="center"/>
              <w:rPr>
                <w:rFonts w:ascii="Arial" w:hAnsi="Arial" w:cs="Arial"/>
              </w:rPr>
            </w:pPr>
            <w:r w:rsidRPr="00842F6D">
              <w:rPr>
                <w:rFonts w:ascii="Arial" w:hAnsi="Arial" w:cs="Arial"/>
              </w:rPr>
              <w:t>69</w:t>
            </w:r>
          </w:p>
        </w:tc>
        <w:tc>
          <w:tcPr>
            <w:tcW w:w="1171" w:type="dxa"/>
            <w:tcBorders>
              <w:top w:val="nil"/>
              <w:left w:val="nil"/>
              <w:bottom w:val="single" w:sz="4" w:space="0" w:color="000000"/>
              <w:right w:val="single" w:sz="4" w:space="0" w:color="000000"/>
            </w:tcBorders>
            <w:vAlign w:val="center"/>
          </w:tcPr>
          <w:p w14:paraId="4D9DF782"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0E993CE9" w14:textId="77777777" w:rsidR="00A81F93" w:rsidRPr="00C7026A" w:rsidRDefault="00A81F93" w:rsidP="00C95E79">
            <w:pPr>
              <w:spacing w:after="0"/>
              <w:rPr>
                <w:rFonts w:ascii="Arial" w:hAnsi="Arial" w:cs="Arial"/>
              </w:rPr>
            </w:pPr>
          </w:p>
        </w:tc>
      </w:tr>
      <w:tr w:rsidR="00A81F93" w14:paraId="62FAFF44" w14:textId="27C26E2B"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E04745F" w14:textId="77777777" w:rsidR="00A81F93" w:rsidRPr="00842F6D" w:rsidRDefault="00A81F93" w:rsidP="00C95E79">
            <w:pPr>
              <w:spacing w:after="0" w:line="240" w:lineRule="auto"/>
              <w:rPr>
                <w:rFonts w:ascii="Arial" w:hAnsi="Arial" w:cs="Arial"/>
              </w:rPr>
            </w:pPr>
            <w:r w:rsidRPr="00842F6D">
              <w:rPr>
                <w:rFonts w:ascii="Arial" w:hAnsi="Arial" w:cs="Arial"/>
              </w:rPr>
              <w:t>El Goloso</w:t>
            </w:r>
          </w:p>
        </w:tc>
        <w:tc>
          <w:tcPr>
            <w:tcW w:w="2320" w:type="dxa"/>
            <w:tcBorders>
              <w:top w:val="nil"/>
              <w:left w:val="nil"/>
              <w:bottom w:val="single" w:sz="4" w:space="0" w:color="000000"/>
              <w:right w:val="single" w:sz="4" w:space="0" w:color="000000"/>
            </w:tcBorders>
            <w:shd w:val="clear" w:color="auto" w:fill="auto"/>
            <w:noWrap/>
            <w:vAlign w:val="center"/>
            <w:hideMark/>
          </w:tcPr>
          <w:p w14:paraId="2BF133AF" w14:textId="77777777" w:rsidR="00A81F93" w:rsidRPr="00842F6D" w:rsidRDefault="00A81F93" w:rsidP="00C95E79">
            <w:pPr>
              <w:spacing w:after="0" w:line="240" w:lineRule="auto"/>
              <w:jc w:val="center"/>
              <w:rPr>
                <w:rFonts w:ascii="Arial" w:hAnsi="Arial" w:cs="Arial"/>
              </w:rPr>
            </w:pPr>
            <w:r w:rsidRPr="00842F6D">
              <w:rPr>
                <w:rFonts w:ascii="Arial" w:hAnsi="Arial" w:cs="Arial"/>
              </w:rPr>
              <w:t>70</w:t>
            </w:r>
          </w:p>
        </w:tc>
        <w:tc>
          <w:tcPr>
            <w:tcW w:w="1171" w:type="dxa"/>
            <w:tcBorders>
              <w:top w:val="nil"/>
              <w:left w:val="nil"/>
              <w:bottom w:val="single" w:sz="4" w:space="0" w:color="000000"/>
              <w:right w:val="single" w:sz="4" w:space="0" w:color="000000"/>
            </w:tcBorders>
            <w:vAlign w:val="center"/>
          </w:tcPr>
          <w:p w14:paraId="5F588BE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690931F3" w14:textId="77777777" w:rsidR="00A81F93" w:rsidRPr="00C7026A" w:rsidRDefault="00A81F93" w:rsidP="00C95E79">
            <w:pPr>
              <w:spacing w:after="0"/>
              <w:rPr>
                <w:rFonts w:ascii="Arial" w:hAnsi="Arial" w:cs="Arial"/>
              </w:rPr>
            </w:pPr>
          </w:p>
        </w:tc>
      </w:tr>
      <w:tr w:rsidR="00A81F93" w14:paraId="34560D4A" w14:textId="20CE1850"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21FCD50" w14:textId="77777777" w:rsidR="00A81F93" w:rsidRPr="00842F6D" w:rsidRDefault="00A81F93" w:rsidP="00C95E79">
            <w:pPr>
              <w:spacing w:after="0" w:line="240" w:lineRule="auto"/>
              <w:rPr>
                <w:rFonts w:ascii="Arial" w:hAnsi="Arial" w:cs="Arial"/>
              </w:rPr>
            </w:pPr>
            <w:r w:rsidRPr="00842F6D">
              <w:rPr>
                <w:rFonts w:ascii="Arial" w:hAnsi="Arial" w:cs="Arial"/>
              </w:rPr>
              <w:t>Fuente de la Mora A</w:t>
            </w:r>
          </w:p>
        </w:tc>
        <w:tc>
          <w:tcPr>
            <w:tcW w:w="2320" w:type="dxa"/>
            <w:tcBorders>
              <w:top w:val="nil"/>
              <w:left w:val="nil"/>
              <w:bottom w:val="single" w:sz="4" w:space="0" w:color="000000"/>
              <w:right w:val="single" w:sz="4" w:space="0" w:color="000000"/>
            </w:tcBorders>
            <w:shd w:val="clear" w:color="auto" w:fill="auto"/>
            <w:noWrap/>
            <w:vAlign w:val="center"/>
            <w:hideMark/>
          </w:tcPr>
          <w:p w14:paraId="29144856" w14:textId="77777777" w:rsidR="00A81F93" w:rsidRPr="00842F6D" w:rsidRDefault="00A81F93" w:rsidP="00C95E79">
            <w:pPr>
              <w:spacing w:after="0" w:line="240" w:lineRule="auto"/>
              <w:jc w:val="center"/>
              <w:rPr>
                <w:rFonts w:ascii="Arial" w:hAnsi="Arial" w:cs="Arial"/>
              </w:rPr>
            </w:pPr>
            <w:r w:rsidRPr="00842F6D">
              <w:rPr>
                <w:rFonts w:ascii="Arial" w:hAnsi="Arial" w:cs="Arial"/>
              </w:rPr>
              <w:t>71A</w:t>
            </w:r>
          </w:p>
        </w:tc>
        <w:tc>
          <w:tcPr>
            <w:tcW w:w="1171" w:type="dxa"/>
            <w:tcBorders>
              <w:top w:val="nil"/>
              <w:left w:val="nil"/>
              <w:bottom w:val="single" w:sz="4" w:space="0" w:color="000000"/>
              <w:right w:val="single" w:sz="4" w:space="0" w:color="000000"/>
            </w:tcBorders>
            <w:vAlign w:val="center"/>
          </w:tcPr>
          <w:p w14:paraId="0A27CFA8"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1D877128" w14:textId="77777777" w:rsidR="00A81F93" w:rsidRPr="00C7026A" w:rsidRDefault="00A81F93" w:rsidP="00C95E79">
            <w:pPr>
              <w:spacing w:after="0"/>
              <w:rPr>
                <w:rFonts w:ascii="Arial" w:hAnsi="Arial" w:cs="Arial"/>
              </w:rPr>
            </w:pPr>
          </w:p>
        </w:tc>
      </w:tr>
      <w:tr w:rsidR="00A81F93" w14:paraId="378DB634" w14:textId="700CD8EE"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64489EA1" w14:textId="77777777" w:rsidR="00A81F93" w:rsidRPr="00842F6D" w:rsidRDefault="00A81F93" w:rsidP="00C95E79">
            <w:pPr>
              <w:spacing w:after="0" w:line="240" w:lineRule="auto"/>
              <w:rPr>
                <w:rFonts w:ascii="Arial" w:hAnsi="Arial" w:cs="Arial"/>
              </w:rPr>
            </w:pPr>
            <w:r w:rsidRPr="00842F6D">
              <w:rPr>
                <w:rFonts w:ascii="Arial" w:hAnsi="Arial" w:cs="Arial"/>
              </w:rPr>
              <w:lastRenderedPageBreak/>
              <w:t>Fuente de la Mora B</w:t>
            </w:r>
          </w:p>
        </w:tc>
        <w:tc>
          <w:tcPr>
            <w:tcW w:w="2320" w:type="dxa"/>
            <w:tcBorders>
              <w:top w:val="nil"/>
              <w:left w:val="nil"/>
              <w:bottom w:val="single" w:sz="4" w:space="0" w:color="000000"/>
              <w:right w:val="single" w:sz="4" w:space="0" w:color="000000"/>
            </w:tcBorders>
            <w:shd w:val="clear" w:color="auto" w:fill="auto"/>
            <w:noWrap/>
            <w:vAlign w:val="center"/>
            <w:hideMark/>
          </w:tcPr>
          <w:p w14:paraId="50FA8305" w14:textId="77777777" w:rsidR="00A81F93" w:rsidRPr="00842F6D" w:rsidRDefault="00A81F93" w:rsidP="00C95E79">
            <w:pPr>
              <w:spacing w:after="0" w:line="240" w:lineRule="auto"/>
              <w:jc w:val="center"/>
              <w:rPr>
                <w:rFonts w:ascii="Arial" w:hAnsi="Arial" w:cs="Arial"/>
              </w:rPr>
            </w:pPr>
            <w:r w:rsidRPr="00842F6D">
              <w:rPr>
                <w:rFonts w:ascii="Arial" w:hAnsi="Arial" w:cs="Arial"/>
              </w:rPr>
              <w:t>71B</w:t>
            </w:r>
          </w:p>
        </w:tc>
        <w:tc>
          <w:tcPr>
            <w:tcW w:w="1171" w:type="dxa"/>
            <w:tcBorders>
              <w:top w:val="nil"/>
              <w:left w:val="nil"/>
              <w:bottom w:val="single" w:sz="4" w:space="0" w:color="000000"/>
              <w:right w:val="single" w:sz="4" w:space="0" w:color="000000"/>
            </w:tcBorders>
            <w:vAlign w:val="center"/>
          </w:tcPr>
          <w:p w14:paraId="35812C50"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37EB14A7" w14:textId="77777777" w:rsidR="00A81F93" w:rsidRPr="00C7026A" w:rsidRDefault="00A81F93" w:rsidP="00C95E79">
            <w:pPr>
              <w:spacing w:after="0"/>
              <w:rPr>
                <w:rFonts w:ascii="Arial" w:hAnsi="Arial" w:cs="Arial"/>
              </w:rPr>
            </w:pPr>
          </w:p>
        </w:tc>
      </w:tr>
      <w:tr w:rsidR="00A81F93" w14:paraId="18B637F7" w14:textId="50841D9D"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5293CB1F" w14:textId="77777777" w:rsidR="00A81F93" w:rsidRPr="00842F6D" w:rsidRDefault="00A81F93" w:rsidP="00C95E79">
            <w:pPr>
              <w:spacing w:after="0" w:line="240" w:lineRule="auto"/>
              <w:rPr>
                <w:rFonts w:ascii="Arial" w:hAnsi="Arial" w:cs="Arial"/>
              </w:rPr>
            </w:pPr>
            <w:r w:rsidRPr="00842F6D">
              <w:rPr>
                <w:rFonts w:ascii="Arial" w:hAnsi="Arial" w:cs="Arial"/>
              </w:rPr>
              <w:t>Nuestra Señora del Recuerdo</w:t>
            </w:r>
          </w:p>
        </w:tc>
        <w:tc>
          <w:tcPr>
            <w:tcW w:w="2320" w:type="dxa"/>
            <w:tcBorders>
              <w:top w:val="nil"/>
              <w:left w:val="nil"/>
              <w:bottom w:val="single" w:sz="4" w:space="0" w:color="000000"/>
              <w:right w:val="single" w:sz="4" w:space="0" w:color="000000"/>
            </w:tcBorders>
            <w:shd w:val="clear" w:color="auto" w:fill="auto"/>
            <w:noWrap/>
            <w:vAlign w:val="center"/>
            <w:hideMark/>
          </w:tcPr>
          <w:p w14:paraId="0AE44320" w14:textId="77777777" w:rsidR="00A81F93" w:rsidRPr="00842F6D" w:rsidRDefault="00A81F93" w:rsidP="00C95E79">
            <w:pPr>
              <w:spacing w:after="0" w:line="240" w:lineRule="auto"/>
              <w:jc w:val="center"/>
              <w:rPr>
                <w:rFonts w:ascii="Arial" w:hAnsi="Arial" w:cs="Arial"/>
              </w:rPr>
            </w:pPr>
            <w:r w:rsidRPr="00842F6D">
              <w:rPr>
                <w:rFonts w:ascii="Arial" w:hAnsi="Arial" w:cs="Arial"/>
              </w:rPr>
              <w:t>72</w:t>
            </w:r>
          </w:p>
        </w:tc>
        <w:tc>
          <w:tcPr>
            <w:tcW w:w="1171" w:type="dxa"/>
            <w:tcBorders>
              <w:top w:val="nil"/>
              <w:left w:val="nil"/>
              <w:bottom w:val="single" w:sz="4" w:space="0" w:color="000000"/>
              <w:right w:val="single" w:sz="4" w:space="0" w:color="000000"/>
            </w:tcBorders>
            <w:vAlign w:val="center"/>
          </w:tcPr>
          <w:p w14:paraId="71EFD473"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7770ECCB" w14:textId="77777777" w:rsidR="00A81F93" w:rsidRDefault="00A81F93" w:rsidP="00C95E79">
            <w:pPr>
              <w:spacing w:after="0"/>
              <w:rPr>
                <w:rFonts w:ascii="Arial" w:hAnsi="Arial" w:cs="Arial"/>
              </w:rPr>
            </w:pPr>
          </w:p>
        </w:tc>
      </w:tr>
      <w:tr w:rsidR="00A81F93" w14:paraId="60828322" w14:textId="4239230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218DBFB2" w14:textId="77777777" w:rsidR="00A81F93" w:rsidRPr="00842F6D" w:rsidRDefault="00A81F93" w:rsidP="00C95E79">
            <w:pPr>
              <w:spacing w:after="0" w:line="240" w:lineRule="auto"/>
              <w:rPr>
                <w:rFonts w:ascii="Arial" w:hAnsi="Arial" w:cs="Arial"/>
              </w:rPr>
            </w:pPr>
            <w:r w:rsidRPr="00842F6D">
              <w:rPr>
                <w:rFonts w:ascii="Arial" w:hAnsi="Arial" w:cs="Arial"/>
              </w:rPr>
              <w:t>Canillejas</w:t>
            </w:r>
          </w:p>
        </w:tc>
        <w:tc>
          <w:tcPr>
            <w:tcW w:w="2320" w:type="dxa"/>
            <w:tcBorders>
              <w:top w:val="nil"/>
              <w:left w:val="nil"/>
              <w:bottom w:val="single" w:sz="4" w:space="0" w:color="000000"/>
              <w:right w:val="single" w:sz="4" w:space="0" w:color="000000"/>
            </w:tcBorders>
            <w:shd w:val="clear" w:color="auto" w:fill="auto"/>
            <w:noWrap/>
            <w:vAlign w:val="center"/>
            <w:hideMark/>
          </w:tcPr>
          <w:p w14:paraId="55FFD5A5" w14:textId="77777777" w:rsidR="00A81F93" w:rsidRPr="00842F6D" w:rsidRDefault="00A81F93" w:rsidP="00C95E79">
            <w:pPr>
              <w:spacing w:after="0" w:line="240" w:lineRule="auto"/>
              <w:jc w:val="center"/>
              <w:rPr>
                <w:rFonts w:ascii="Arial" w:hAnsi="Arial" w:cs="Arial"/>
              </w:rPr>
            </w:pPr>
            <w:r w:rsidRPr="00842F6D">
              <w:rPr>
                <w:rFonts w:ascii="Arial" w:hAnsi="Arial" w:cs="Arial"/>
              </w:rPr>
              <w:t>73</w:t>
            </w:r>
          </w:p>
        </w:tc>
        <w:tc>
          <w:tcPr>
            <w:tcW w:w="1171" w:type="dxa"/>
            <w:tcBorders>
              <w:top w:val="nil"/>
              <w:left w:val="nil"/>
              <w:bottom w:val="single" w:sz="4" w:space="0" w:color="000000"/>
              <w:right w:val="single" w:sz="4" w:space="0" w:color="000000"/>
            </w:tcBorders>
            <w:vAlign w:val="center"/>
          </w:tcPr>
          <w:p w14:paraId="52B40DCE"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2500AF90" w14:textId="77777777" w:rsidR="00A81F93" w:rsidRPr="00C7026A" w:rsidRDefault="00A81F93" w:rsidP="00C95E79">
            <w:pPr>
              <w:spacing w:after="0"/>
              <w:rPr>
                <w:rFonts w:ascii="Arial" w:hAnsi="Arial" w:cs="Arial"/>
              </w:rPr>
            </w:pPr>
          </w:p>
        </w:tc>
      </w:tr>
      <w:tr w:rsidR="00A81F93" w14:paraId="3313BCFD" w14:textId="265BE4C1"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09ED8D64" w14:textId="77777777" w:rsidR="00A81F93" w:rsidRPr="00842F6D" w:rsidRDefault="00A81F93" w:rsidP="00C95E79">
            <w:pPr>
              <w:spacing w:after="0" w:line="240" w:lineRule="auto"/>
              <w:rPr>
                <w:rFonts w:ascii="Arial" w:hAnsi="Arial" w:cs="Arial"/>
              </w:rPr>
            </w:pPr>
            <w:r w:rsidRPr="00842F6D">
              <w:rPr>
                <w:rFonts w:ascii="Arial" w:hAnsi="Arial" w:cs="Arial"/>
              </w:rPr>
              <w:t>Estrella</w:t>
            </w:r>
          </w:p>
        </w:tc>
        <w:tc>
          <w:tcPr>
            <w:tcW w:w="2320" w:type="dxa"/>
            <w:tcBorders>
              <w:top w:val="nil"/>
              <w:left w:val="nil"/>
              <w:bottom w:val="single" w:sz="4" w:space="0" w:color="000000"/>
              <w:right w:val="single" w:sz="4" w:space="0" w:color="000000"/>
            </w:tcBorders>
            <w:shd w:val="clear" w:color="auto" w:fill="auto"/>
            <w:noWrap/>
            <w:vAlign w:val="center"/>
            <w:hideMark/>
          </w:tcPr>
          <w:p w14:paraId="7955E73A" w14:textId="77777777" w:rsidR="00A81F93" w:rsidRPr="00842F6D" w:rsidRDefault="00A81F93" w:rsidP="00C95E79">
            <w:pPr>
              <w:spacing w:after="0" w:line="240" w:lineRule="auto"/>
              <w:jc w:val="center"/>
              <w:rPr>
                <w:rFonts w:ascii="Arial" w:hAnsi="Arial" w:cs="Arial"/>
              </w:rPr>
            </w:pPr>
            <w:r w:rsidRPr="00842F6D">
              <w:rPr>
                <w:rFonts w:ascii="Arial" w:hAnsi="Arial" w:cs="Arial"/>
              </w:rPr>
              <w:t>74</w:t>
            </w:r>
          </w:p>
        </w:tc>
        <w:tc>
          <w:tcPr>
            <w:tcW w:w="1171" w:type="dxa"/>
            <w:tcBorders>
              <w:top w:val="nil"/>
              <w:left w:val="nil"/>
              <w:bottom w:val="single" w:sz="4" w:space="0" w:color="000000"/>
              <w:right w:val="single" w:sz="4" w:space="0" w:color="000000"/>
            </w:tcBorders>
            <w:vAlign w:val="center"/>
          </w:tcPr>
          <w:p w14:paraId="6F949B39" w14:textId="77777777" w:rsidR="00A81F93" w:rsidRDefault="00A81F93" w:rsidP="00C95E79">
            <w:pPr>
              <w:spacing w:after="0"/>
            </w:pPr>
            <w:r>
              <w:rPr>
                <w:rFonts w:ascii="Arial" w:hAnsi="Arial" w:cs="Arial"/>
              </w:rPr>
              <w:t>Cubierta</w:t>
            </w:r>
          </w:p>
        </w:tc>
        <w:tc>
          <w:tcPr>
            <w:tcW w:w="1701" w:type="dxa"/>
            <w:tcBorders>
              <w:top w:val="nil"/>
              <w:left w:val="nil"/>
              <w:bottom w:val="single" w:sz="4" w:space="0" w:color="000000"/>
              <w:right w:val="single" w:sz="4" w:space="0" w:color="000000"/>
            </w:tcBorders>
          </w:tcPr>
          <w:p w14:paraId="2E6397DB" w14:textId="77777777" w:rsidR="00A81F93" w:rsidRDefault="00A81F93" w:rsidP="00C95E79">
            <w:pPr>
              <w:spacing w:after="0"/>
              <w:rPr>
                <w:rFonts w:ascii="Arial" w:hAnsi="Arial" w:cs="Arial"/>
              </w:rPr>
            </w:pPr>
          </w:p>
        </w:tc>
      </w:tr>
      <w:tr w:rsidR="00A81F93" w14:paraId="5E9D88C4" w14:textId="3DC57AEF" w:rsidTr="0081404D">
        <w:trPr>
          <w:trHeight w:val="250"/>
        </w:trPr>
        <w:tc>
          <w:tcPr>
            <w:tcW w:w="3800" w:type="dxa"/>
            <w:tcBorders>
              <w:top w:val="nil"/>
              <w:left w:val="single" w:sz="4" w:space="0" w:color="000000"/>
              <w:bottom w:val="single" w:sz="4" w:space="0" w:color="000000"/>
              <w:right w:val="single" w:sz="4" w:space="0" w:color="000000"/>
            </w:tcBorders>
            <w:shd w:val="clear" w:color="auto" w:fill="auto"/>
            <w:noWrap/>
            <w:vAlign w:val="center"/>
            <w:hideMark/>
          </w:tcPr>
          <w:p w14:paraId="17460350" w14:textId="77777777" w:rsidR="00A81F93" w:rsidRPr="00842F6D" w:rsidRDefault="00A81F93" w:rsidP="00C95E79">
            <w:pPr>
              <w:spacing w:after="0" w:line="240" w:lineRule="auto"/>
              <w:rPr>
                <w:rFonts w:ascii="Arial" w:hAnsi="Arial" w:cs="Arial"/>
              </w:rPr>
            </w:pPr>
            <w:r w:rsidRPr="00842F6D">
              <w:rPr>
                <w:rFonts w:ascii="Arial" w:hAnsi="Arial" w:cs="Arial"/>
              </w:rPr>
              <w:t>Plaza Elíptica</w:t>
            </w:r>
          </w:p>
        </w:tc>
        <w:tc>
          <w:tcPr>
            <w:tcW w:w="2320" w:type="dxa"/>
            <w:tcBorders>
              <w:top w:val="nil"/>
              <w:left w:val="nil"/>
              <w:bottom w:val="single" w:sz="4" w:space="0" w:color="000000"/>
              <w:right w:val="single" w:sz="4" w:space="0" w:color="000000"/>
            </w:tcBorders>
            <w:shd w:val="clear" w:color="auto" w:fill="auto"/>
            <w:noWrap/>
            <w:vAlign w:val="center"/>
            <w:hideMark/>
          </w:tcPr>
          <w:p w14:paraId="73F9DFE3" w14:textId="77777777" w:rsidR="00A81F93" w:rsidRPr="00842F6D" w:rsidRDefault="00A81F93" w:rsidP="00C95E79">
            <w:pPr>
              <w:spacing w:after="0" w:line="240" w:lineRule="auto"/>
              <w:jc w:val="center"/>
              <w:rPr>
                <w:rFonts w:ascii="Arial" w:hAnsi="Arial" w:cs="Arial"/>
              </w:rPr>
            </w:pPr>
            <w:r w:rsidRPr="00842F6D">
              <w:rPr>
                <w:rFonts w:ascii="Arial" w:hAnsi="Arial" w:cs="Arial"/>
              </w:rPr>
              <w:t>75</w:t>
            </w:r>
          </w:p>
        </w:tc>
        <w:tc>
          <w:tcPr>
            <w:tcW w:w="1171" w:type="dxa"/>
            <w:tcBorders>
              <w:top w:val="nil"/>
              <w:left w:val="nil"/>
              <w:bottom w:val="single" w:sz="4" w:space="0" w:color="000000"/>
              <w:right w:val="single" w:sz="4" w:space="0" w:color="000000"/>
            </w:tcBorders>
            <w:vAlign w:val="center"/>
          </w:tcPr>
          <w:p w14:paraId="540F00C6" w14:textId="77777777" w:rsidR="00A81F93" w:rsidRDefault="00A81F93" w:rsidP="00C95E79">
            <w:pPr>
              <w:spacing w:after="0"/>
            </w:pPr>
            <w:r w:rsidRPr="00C7026A">
              <w:rPr>
                <w:rFonts w:ascii="Arial" w:hAnsi="Arial" w:cs="Arial"/>
              </w:rPr>
              <w:t>Superficie</w:t>
            </w:r>
          </w:p>
        </w:tc>
        <w:tc>
          <w:tcPr>
            <w:tcW w:w="1701" w:type="dxa"/>
            <w:tcBorders>
              <w:top w:val="nil"/>
              <w:left w:val="nil"/>
              <w:bottom w:val="single" w:sz="4" w:space="0" w:color="000000"/>
              <w:right w:val="single" w:sz="4" w:space="0" w:color="000000"/>
            </w:tcBorders>
          </w:tcPr>
          <w:p w14:paraId="5C09FC83" w14:textId="77777777" w:rsidR="00A81F93" w:rsidRPr="00C7026A" w:rsidRDefault="00A81F93" w:rsidP="00C95E79">
            <w:pPr>
              <w:spacing w:after="0"/>
              <w:rPr>
                <w:rFonts w:ascii="Arial" w:hAnsi="Arial" w:cs="Arial"/>
              </w:rPr>
            </w:pPr>
          </w:p>
        </w:tc>
      </w:tr>
    </w:tbl>
    <w:p w14:paraId="22D77140" w14:textId="77777777" w:rsidR="00A81F93" w:rsidRPr="0081404D" w:rsidRDefault="00A81F93" w:rsidP="0081404D"/>
    <w:sectPr w:rsidR="00A81F93" w:rsidRPr="0081404D" w:rsidSect="00123D9F">
      <w:headerReference w:type="default" r:id="rId11"/>
      <w:footerReference w:type="default" r:id="rId12"/>
      <w:pgSz w:w="12240" w:h="15840" w:code="1"/>
      <w:pgMar w:top="2268" w:right="1751" w:bottom="765" w:left="1751"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85DC6" w14:textId="77777777" w:rsidR="00A506E2" w:rsidRDefault="00A506E2" w:rsidP="00676727">
      <w:r>
        <w:separator/>
      </w:r>
    </w:p>
  </w:endnote>
  <w:endnote w:type="continuationSeparator" w:id="0">
    <w:p w14:paraId="4481BEB7" w14:textId="77777777" w:rsidR="00A506E2" w:rsidRDefault="00A506E2" w:rsidP="00676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Browallia New">
    <w:altName w:val="Leelawadee UI"/>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Eurostile">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76F4" w14:textId="6641C6ED" w:rsidR="007E2B75" w:rsidRPr="00CF40D8" w:rsidRDefault="007E2B75" w:rsidP="00676727">
    <w:pPr>
      <w:pStyle w:val="Piedepgina"/>
    </w:pPr>
    <w:r w:rsidRPr="00CF40D8">
      <w:t xml:space="preserve">Página </w:t>
    </w:r>
    <w:r w:rsidRPr="00CF40D8">
      <w:fldChar w:fldCharType="begin"/>
    </w:r>
    <w:r w:rsidRPr="00CF40D8">
      <w:instrText>PAGE  \* Arabic  \* MERGEFORMAT</w:instrText>
    </w:r>
    <w:r w:rsidRPr="00CF40D8">
      <w:fldChar w:fldCharType="separate"/>
    </w:r>
    <w:r w:rsidR="008C7F27">
      <w:rPr>
        <w:noProof/>
      </w:rPr>
      <w:t>34</w:t>
    </w:r>
    <w:r w:rsidRPr="00CF40D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38392" w14:textId="77777777" w:rsidR="00A506E2" w:rsidRDefault="00A506E2" w:rsidP="00676727">
      <w:r>
        <w:separator/>
      </w:r>
    </w:p>
  </w:footnote>
  <w:footnote w:type="continuationSeparator" w:id="0">
    <w:p w14:paraId="23B64A54" w14:textId="77777777" w:rsidR="00A506E2" w:rsidRDefault="00A506E2" w:rsidP="00676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F4867" w14:textId="77777777" w:rsidR="007E2B75" w:rsidRDefault="007E2B75">
    <w:pPr>
      <w:pStyle w:val="Encabezado"/>
    </w:pPr>
    <w:r>
      <w:rPr>
        <w:noProof/>
      </w:rPr>
      <w:drawing>
        <wp:anchor distT="0" distB="0" distL="114300" distR="114300" simplePos="0" relativeHeight="251658240" behindDoc="0" locked="0" layoutInCell="1" allowOverlap="1" wp14:anchorId="2DF73EA6" wp14:editId="012B3ECD">
          <wp:simplePos x="0" y="0"/>
          <wp:positionH relativeFrom="margin">
            <wp:align>right</wp:align>
          </wp:positionH>
          <wp:positionV relativeFrom="topMargin">
            <wp:posOffset>533400</wp:posOffset>
          </wp:positionV>
          <wp:extent cx="628015" cy="487680"/>
          <wp:effectExtent l="0" t="0" r="635" b="762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4876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9CC44CC"/>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35A002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CFCA2846"/>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4" w15:restartNumberingAfterBreak="0">
    <w:nsid w:val="FFFFFF89"/>
    <w:multiLevelType w:val="singleLevel"/>
    <w:tmpl w:val="1206D1A0"/>
    <w:lvl w:ilvl="0">
      <w:start w:val="1"/>
      <w:numFmt w:val="bullet"/>
      <w:pStyle w:val="Listaconvietas"/>
      <w:lvlText w:val="−"/>
      <w:lvlJc w:val="left"/>
      <w:pPr>
        <w:ind w:left="720" w:hanging="360"/>
      </w:pPr>
      <w:rPr>
        <w:rFonts w:ascii="Century Gothic" w:hAnsi="Century Gothic" w:hint="default"/>
        <w:color w:val="0D0D0D" w:themeColor="text1" w:themeTint="F2"/>
      </w:rPr>
    </w:lvl>
  </w:abstractNum>
  <w:abstractNum w:abstractNumId="5" w15:restartNumberingAfterBreak="0">
    <w:nsid w:val="063A1B70"/>
    <w:multiLevelType w:val="multilevel"/>
    <w:tmpl w:val="B2A2A2B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6" w15:restartNumberingAfterBreak="0">
    <w:nsid w:val="0F446044"/>
    <w:multiLevelType w:val="multilevel"/>
    <w:tmpl w:val="ADC8832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7" w15:restartNumberingAfterBreak="0">
    <w:nsid w:val="15076EDF"/>
    <w:multiLevelType w:val="multilevel"/>
    <w:tmpl w:val="B2DAC802"/>
    <w:lvl w:ilvl="0">
      <w:start w:val="1"/>
      <w:numFmt w:val="upperLetter"/>
      <w:pStyle w:val="Anexo1"/>
      <w:suff w:val="space"/>
      <w:lvlText w:val="Anexo %1. "/>
      <w:lvlJc w:val="left"/>
      <w:pPr>
        <w:ind w:left="0" w:firstLine="0"/>
      </w:pPr>
      <w:rPr>
        <w:rFonts w:cs="Times New Roman"/>
        <w:b w:val="0"/>
        <w:bCs w:val="0"/>
        <w:i w:val="0"/>
        <w:iCs w:val="0"/>
        <w:caps w:val="0"/>
        <w:smallCaps w:val="0"/>
        <w:strike w:val="0"/>
        <w:dstrike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exo2"/>
      <w:suff w:val="space"/>
      <w:lvlText w:val="%1.%2 "/>
      <w:lvlJc w:val="left"/>
      <w:pPr>
        <w:ind w:left="0" w:firstLine="0"/>
      </w:pPr>
      <w:rPr>
        <w:rFonts w:hint="default"/>
      </w:rPr>
    </w:lvl>
    <w:lvl w:ilvl="2">
      <w:start w:val="1"/>
      <w:numFmt w:val="decimal"/>
      <w:pStyle w:val="Anexo3"/>
      <w:suff w:val="space"/>
      <w:lvlText w:val="%1.%2.%3 "/>
      <w:lvlJc w:val="left"/>
      <w:pPr>
        <w:ind w:left="0" w:firstLine="0"/>
      </w:pPr>
      <w:rPr>
        <w:rFonts w:hint="default"/>
        <w:color w:val="003296"/>
      </w:rPr>
    </w:lvl>
    <w:lvl w:ilvl="3">
      <w:start w:val="1"/>
      <w:numFmt w:val="decimal"/>
      <w:pStyle w:val="Anexo4"/>
      <w:suff w:val="space"/>
      <w:lvlText w:val="%1.%2.%3.%4 "/>
      <w:lvlJc w:val="left"/>
      <w:pPr>
        <w:ind w:left="0" w:firstLine="0"/>
      </w:pPr>
      <w:rPr>
        <w:rFonts w:hint="default"/>
      </w:rPr>
    </w:lvl>
    <w:lvl w:ilvl="4">
      <w:start w:val="1"/>
      <w:numFmt w:val="decimal"/>
      <w:lvlText w:val="%1.%2.%3.%4.%5."/>
      <w:lvlJc w:val="left"/>
      <w:pPr>
        <w:tabs>
          <w:tab w:val="num" w:pos="1757"/>
        </w:tabs>
        <w:ind w:left="1757" w:hanging="1928"/>
      </w:pPr>
      <w:rPr>
        <w:rFonts w:hint="default"/>
      </w:rPr>
    </w:lvl>
    <w:lvl w:ilvl="5">
      <w:start w:val="1"/>
      <w:numFmt w:val="decimal"/>
      <w:lvlText w:val="%1.%2.%3.%4.%5.%6."/>
      <w:lvlJc w:val="left"/>
      <w:pPr>
        <w:tabs>
          <w:tab w:val="num" w:pos="2046"/>
        </w:tabs>
        <w:ind w:left="1474" w:hanging="1588"/>
      </w:pPr>
      <w:rPr>
        <w:rFonts w:hint="default"/>
      </w:rPr>
    </w:lvl>
    <w:lvl w:ilvl="6">
      <w:start w:val="1"/>
      <w:numFmt w:val="decimal"/>
      <w:lvlText w:val="%2.%3.%4.%5.%6.%7"/>
      <w:lvlJc w:val="left"/>
      <w:pPr>
        <w:tabs>
          <w:tab w:val="num" w:pos="1082"/>
        </w:tabs>
        <w:ind w:left="-1078" w:firstLine="0"/>
      </w:pPr>
      <w:rPr>
        <w:rFonts w:hint="default"/>
      </w:rPr>
    </w:lvl>
    <w:lvl w:ilvl="7">
      <w:start w:val="1"/>
      <w:numFmt w:val="decimal"/>
      <w:lvlText w:val="%2.%3.%4.%5.%6.%7.%8"/>
      <w:lvlJc w:val="left"/>
      <w:pPr>
        <w:tabs>
          <w:tab w:val="num" w:pos="1442"/>
        </w:tabs>
        <w:ind w:left="-1078" w:firstLine="0"/>
      </w:pPr>
      <w:rPr>
        <w:rFonts w:hint="default"/>
      </w:rPr>
    </w:lvl>
    <w:lvl w:ilvl="8">
      <w:start w:val="1"/>
      <w:numFmt w:val="decimal"/>
      <w:lvlText w:val="ANEXO %9 "/>
      <w:lvlJc w:val="left"/>
      <w:pPr>
        <w:tabs>
          <w:tab w:val="num" w:pos="963"/>
        </w:tabs>
        <w:ind w:left="963" w:hanging="2041"/>
      </w:pPr>
      <w:rPr>
        <w:rFonts w:ascii="Impact" w:hAnsi="Century Schoolbook" w:hint="default"/>
      </w:rPr>
    </w:lvl>
  </w:abstractNum>
  <w:abstractNum w:abstractNumId="8" w15:restartNumberingAfterBreak="0">
    <w:nsid w:val="15D77D9C"/>
    <w:multiLevelType w:val="multilevel"/>
    <w:tmpl w:val="7FBA69B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15:restartNumberingAfterBreak="0">
    <w:nsid w:val="245F7948"/>
    <w:multiLevelType w:val="multilevel"/>
    <w:tmpl w:val="0C0A0021"/>
    <w:styleLink w:val="Estilo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5D75368"/>
    <w:multiLevelType w:val="hybridMultilevel"/>
    <w:tmpl w:val="9642E9FA"/>
    <w:lvl w:ilvl="0" w:tplc="CB5296F4">
      <w:start w:val="1"/>
      <w:numFmt w:val="bullet"/>
      <w:pStyle w:val="Vieta3"/>
      <w:lvlText w:val=""/>
      <w:lvlJc w:val="left"/>
      <w:pPr>
        <w:ind w:left="1004" w:hanging="360"/>
      </w:pPr>
      <w:rPr>
        <w:rFonts w:ascii="Wingdings" w:hAnsi="Wingdings" w:hint="default"/>
        <w:b w:val="0"/>
        <w:color w:val="FF6600"/>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1" w15:restartNumberingAfterBreak="0">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ascii="Impact" w:hAnsi="Impact" w:hint="default"/>
      </w:rPr>
    </w:lvl>
  </w:abstractNum>
  <w:abstractNum w:abstractNumId="12" w15:restartNumberingAfterBreak="0">
    <w:nsid w:val="306F410D"/>
    <w:multiLevelType w:val="hybridMultilevel"/>
    <w:tmpl w:val="AEDEF508"/>
    <w:lvl w:ilvl="0" w:tplc="B86EFF04">
      <w:start w:val="1"/>
      <w:numFmt w:val="bullet"/>
      <w:lvlText w:val="•"/>
      <w:lvlJc w:val="left"/>
      <w:pPr>
        <w:tabs>
          <w:tab w:val="num" w:pos="720"/>
        </w:tabs>
        <w:ind w:left="720" w:hanging="360"/>
      </w:pPr>
      <w:rPr>
        <w:rFonts w:ascii="Arial" w:hAnsi="Arial" w:cs="Times New Roman" w:hint="default"/>
      </w:rPr>
    </w:lvl>
    <w:lvl w:ilvl="1" w:tplc="E11C9680">
      <w:start w:val="1"/>
      <w:numFmt w:val="bullet"/>
      <w:lvlText w:val="•"/>
      <w:lvlJc w:val="left"/>
      <w:pPr>
        <w:tabs>
          <w:tab w:val="num" w:pos="1440"/>
        </w:tabs>
        <w:ind w:left="1440" w:hanging="360"/>
      </w:pPr>
      <w:rPr>
        <w:rFonts w:ascii="Arial" w:hAnsi="Arial" w:cs="Times New Roman" w:hint="default"/>
      </w:rPr>
    </w:lvl>
    <w:lvl w:ilvl="2" w:tplc="130E69D0">
      <w:start w:val="1"/>
      <w:numFmt w:val="bullet"/>
      <w:lvlText w:val="•"/>
      <w:lvlJc w:val="left"/>
      <w:pPr>
        <w:tabs>
          <w:tab w:val="num" w:pos="2160"/>
        </w:tabs>
        <w:ind w:left="2160" w:hanging="360"/>
      </w:pPr>
      <w:rPr>
        <w:rFonts w:ascii="Arial" w:hAnsi="Arial" w:cs="Times New Roman" w:hint="default"/>
      </w:rPr>
    </w:lvl>
    <w:lvl w:ilvl="3" w:tplc="EC9471CE">
      <w:start w:val="1"/>
      <w:numFmt w:val="bullet"/>
      <w:lvlText w:val="•"/>
      <w:lvlJc w:val="left"/>
      <w:pPr>
        <w:tabs>
          <w:tab w:val="num" w:pos="2880"/>
        </w:tabs>
        <w:ind w:left="2880" w:hanging="360"/>
      </w:pPr>
      <w:rPr>
        <w:rFonts w:ascii="Arial" w:hAnsi="Arial" w:cs="Times New Roman" w:hint="default"/>
      </w:rPr>
    </w:lvl>
    <w:lvl w:ilvl="4" w:tplc="8E28091E">
      <w:start w:val="1"/>
      <w:numFmt w:val="bullet"/>
      <w:lvlText w:val="•"/>
      <w:lvlJc w:val="left"/>
      <w:pPr>
        <w:tabs>
          <w:tab w:val="num" w:pos="3600"/>
        </w:tabs>
        <w:ind w:left="3600" w:hanging="360"/>
      </w:pPr>
      <w:rPr>
        <w:rFonts w:ascii="Arial" w:hAnsi="Arial" w:cs="Times New Roman" w:hint="default"/>
      </w:rPr>
    </w:lvl>
    <w:lvl w:ilvl="5" w:tplc="313E72CC">
      <w:start w:val="1"/>
      <w:numFmt w:val="bullet"/>
      <w:lvlText w:val="•"/>
      <w:lvlJc w:val="left"/>
      <w:pPr>
        <w:tabs>
          <w:tab w:val="num" w:pos="4320"/>
        </w:tabs>
        <w:ind w:left="4320" w:hanging="360"/>
      </w:pPr>
      <w:rPr>
        <w:rFonts w:ascii="Arial" w:hAnsi="Arial" w:cs="Times New Roman" w:hint="default"/>
      </w:rPr>
    </w:lvl>
    <w:lvl w:ilvl="6" w:tplc="7FFA1902">
      <w:start w:val="1"/>
      <w:numFmt w:val="bullet"/>
      <w:lvlText w:val="•"/>
      <w:lvlJc w:val="left"/>
      <w:pPr>
        <w:tabs>
          <w:tab w:val="num" w:pos="5040"/>
        </w:tabs>
        <w:ind w:left="5040" w:hanging="360"/>
      </w:pPr>
      <w:rPr>
        <w:rFonts w:ascii="Arial" w:hAnsi="Arial" w:cs="Times New Roman" w:hint="default"/>
      </w:rPr>
    </w:lvl>
    <w:lvl w:ilvl="7" w:tplc="DDBC1CDC">
      <w:start w:val="1"/>
      <w:numFmt w:val="bullet"/>
      <w:lvlText w:val="•"/>
      <w:lvlJc w:val="left"/>
      <w:pPr>
        <w:tabs>
          <w:tab w:val="num" w:pos="5760"/>
        </w:tabs>
        <w:ind w:left="5760" w:hanging="360"/>
      </w:pPr>
      <w:rPr>
        <w:rFonts w:ascii="Arial" w:hAnsi="Arial" w:cs="Times New Roman" w:hint="default"/>
      </w:rPr>
    </w:lvl>
    <w:lvl w:ilvl="8" w:tplc="AEBE2E2A">
      <w:start w:val="1"/>
      <w:numFmt w:val="bullet"/>
      <w:lvlText w:val="•"/>
      <w:lvlJc w:val="left"/>
      <w:pPr>
        <w:tabs>
          <w:tab w:val="num" w:pos="6480"/>
        </w:tabs>
        <w:ind w:left="6480" w:hanging="360"/>
      </w:pPr>
      <w:rPr>
        <w:rFonts w:ascii="Arial" w:hAnsi="Arial" w:cs="Times New Roman" w:hint="default"/>
      </w:rPr>
    </w:lvl>
  </w:abstractNum>
  <w:abstractNum w:abstractNumId="13" w15:restartNumberingAfterBreak="0">
    <w:nsid w:val="31455AFF"/>
    <w:multiLevelType w:val="hybridMultilevel"/>
    <w:tmpl w:val="FDA0B14E"/>
    <w:lvl w:ilvl="0" w:tplc="70CA78D2">
      <w:start w:val="1"/>
      <w:numFmt w:val="bullet"/>
      <w:pStyle w:val="Vieta4"/>
      <w:lvlText w:val="o"/>
      <w:lvlJc w:val="left"/>
      <w:pPr>
        <w:ind w:left="1630" w:hanging="360"/>
      </w:pPr>
      <w:rPr>
        <w:rFonts w:ascii="Courier New" w:hAnsi="Courier New" w:cs="Courier New" w:hint="default"/>
        <w:b/>
        <w:color w:val="auto"/>
      </w:rPr>
    </w:lvl>
    <w:lvl w:ilvl="1" w:tplc="9B0E0092">
      <w:start w:val="1"/>
      <w:numFmt w:val="bullet"/>
      <w:lvlText w:val="o"/>
      <w:lvlJc w:val="left"/>
      <w:pPr>
        <w:ind w:left="2350" w:hanging="360"/>
      </w:pPr>
      <w:rPr>
        <w:rFonts w:ascii="Courier New" w:hAnsi="Courier New" w:cs="Courier New" w:hint="default"/>
      </w:rPr>
    </w:lvl>
    <w:lvl w:ilvl="2" w:tplc="04090005" w:tentative="1">
      <w:start w:val="1"/>
      <w:numFmt w:val="bullet"/>
      <w:lvlText w:val=""/>
      <w:lvlJc w:val="left"/>
      <w:pPr>
        <w:ind w:left="3070" w:hanging="360"/>
      </w:pPr>
      <w:rPr>
        <w:rFonts w:ascii="Wingdings" w:hAnsi="Wingdings" w:hint="default"/>
      </w:rPr>
    </w:lvl>
    <w:lvl w:ilvl="3" w:tplc="04090001" w:tentative="1">
      <w:start w:val="1"/>
      <w:numFmt w:val="bullet"/>
      <w:lvlText w:val=""/>
      <w:lvlJc w:val="left"/>
      <w:pPr>
        <w:ind w:left="3790" w:hanging="360"/>
      </w:pPr>
      <w:rPr>
        <w:rFonts w:ascii="Symbol" w:hAnsi="Symbol" w:hint="default"/>
      </w:rPr>
    </w:lvl>
    <w:lvl w:ilvl="4" w:tplc="04090003" w:tentative="1">
      <w:start w:val="1"/>
      <w:numFmt w:val="bullet"/>
      <w:lvlText w:val="o"/>
      <w:lvlJc w:val="left"/>
      <w:pPr>
        <w:ind w:left="4510" w:hanging="360"/>
      </w:pPr>
      <w:rPr>
        <w:rFonts w:ascii="Courier New" w:hAnsi="Courier New" w:cs="Courier New" w:hint="default"/>
      </w:rPr>
    </w:lvl>
    <w:lvl w:ilvl="5" w:tplc="04090005" w:tentative="1">
      <w:start w:val="1"/>
      <w:numFmt w:val="bullet"/>
      <w:lvlText w:val=""/>
      <w:lvlJc w:val="left"/>
      <w:pPr>
        <w:ind w:left="5230" w:hanging="360"/>
      </w:pPr>
      <w:rPr>
        <w:rFonts w:ascii="Wingdings" w:hAnsi="Wingdings" w:hint="default"/>
      </w:rPr>
    </w:lvl>
    <w:lvl w:ilvl="6" w:tplc="04090001" w:tentative="1">
      <w:start w:val="1"/>
      <w:numFmt w:val="bullet"/>
      <w:lvlText w:val=""/>
      <w:lvlJc w:val="left"/>
      <w:pPr>
        <w:ind w:left="5950" w:hanging="360"/>
      </w:pPr>
      <w:rPr>
        <w:rFonts w:ascii="Symbol" w:hAnsi="Symbol" w:hint="default"/>
      </w:rPr>
    </w:lvl>
    <w:lvl w:ilvl="7" w:tplc="04090003" w:tentative="1">
      <w:start w:val="1"/>
      <w:numFmt w:val="bullet"/>
      <w:lvlText w:val="o"/>
      <w:lvlJc w:val="left"/>
      <w:pPr>
        <w:ind w:left="6670" w:hanging="360"/>
      </w:pPr>
      <w:rPr>
        <w:rFonts w:ascii="Courier New" w:hAnsi="Courier New" w:cs="Courier New" w:hint="default"/>
      </w:rPr>
    </w:lvl>
    <w:lvl w:ilvl="8" w:tplc="04090005" w:tentative="1">
      <w:start w:val="1"/>
      <w:numFmt w:val="bullet"/>
      <w:lvlText w:val=""/>
      <w:lvlJc w:val="left"/>
      <w:pPr>
        <w:ind w:left="7390" w:hanging="360"/>
      </w:pPr>
      <w:rPr>
        <w:rFonts w:ascii="Wingdings" w:hAnsi="Wingdings" w:hint="default"/>
      </w:rPr>
    </w:lvl>
  </w:abstractNum>
  <w:abstractNum w:abstractNumId="14" w15:restartNumberingAfterBreak="0">
    <w:nsid w:val="3BE16CAE"/>
    <w:multiLevelType w:val="singleLevel"/>
    <w:tmpl w:val="1B6084D4"/>
    <w:lvl w:ilvl="0">
      <w:start w:val="1"/>
      <w:numFmt w:val="bullet"/>
      <w:pStyle w:val="Listaconvietas3"/>
      <w:lvlText w:val="-"/>
      <w:lvlJc w:val="left"/>
      <w:pPr>
        <w:tabs>
          <w:tab w:val="num" w:pos="360"/>
        </w:tabs>
        <w:ind w:left="360" w:hanging="360"/>
      </w:pPr>
      <w:rPr>
        <w:rFonts w:ascii="Arial" w:hAnsi="Arial" w:hint="default"/>
      </w:rPr>
    </w:lvl>
  </w:abstractNum>
  <w:abstractNum w:abstractNumId="15" w15:restartNumberingAfterBreak="0">
    <w:nsid w:val="3E296C29"/>
    <w:multiLevelType w:val="hybridMultilevel"/>
    <w:tmpl w:val="50E4B9B2"/>
    <w:lvl w:ilvl="0" w:tplc="34B208A8">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A9E535A"/>
    <w:multiLevelType w:val="singleLevel"/>
    <w:tmpl w:val="8E167474"/>
    <w:lvl w:ilvl="0">
      <w:start w:val="1"/>
      <w:numFmt w:val="bullet"/>
      <w:pStyle w:val="Listaconvietas3a"/>
      <w:lvlText w:val=""/>
      <w:lvlJc w:val="left"/>
      <w:pPr>
        <w:tabs>
          <w:tab w:val="num" w:pos="717"/>
        </w:tabs>
        <w:ind w:left="714" w:hanging="357"/>
      </w:pPr>
      <w:rPr>
        <w:rFonts w:ascii="Symbol" w:hAnsi="Symbol" w:hint="default"/>
        <w:color w:val="auto"/>
      </w:rPr>
    </w:lvl>
  </w:abstractNum>
  <w:abstractNum w:abstractNumId="17" w15:restartNumberingAfterBreak="0">
    <w:nsid w:val="4FC612E4"/>
    <w:multiLevelType w:val="hybridMultilevel"/>
    <w:tmpl w:val="E7EE309C"/>
    <w:lvl w:ilvl="0" w:tplc="17A6BB0E">
      <w:start w:val="1"/>
      <w:numFmt w:val="bullet"/>
      <w:lvlText w:val="•"/>
      <w:lvlJc w:val="left"/>
      <w:pPr>
        <w:tabs>
          <w:tab w:val="num" w:pos="720"/>
        </w:tabs>
        <w:ind w:left="720" w:hanging="360"/>
      </w:pPr>
      <w:rPr>
        <w:rFonts w:ascii="Arial" w:hAnsi="Arial" w:cs="Times New Roman" w:hint="default"/>
      </w:rPr>
    </w:lvl>
    <w:lvl w:ilvl="1" w:tplc="8F3676FA">
      <w:start w:val="1"/>
      <w:numFmt w:val="bullet"/>
      <w:lvlText w:val="•"/>
      <w:lvlJc w:val="left"/>
      <w:pPr>
        <w:tabs>
          <w:tab w:val="num" w:pos="1440"/>
        </w:tabs>
        <w:ind w:left="1440" w:hanging="360"/>
      </w:pPr>
      <w:rPr>
        <w:rFonts w:ascii="Arial" w:hAnsi="Arial" w:cs="Times New Roman" w:hint="default"/>
      </w:rPr>
    </w:lvl>
    <w:lvl w:ilvl="2" w:tplc="DEE804F6">
      <w:start w:val="1"/>
      <w:numFmt w:val="bullet"/>
      <w:lvlText w:val="•"/>
      <w:lvlJc w:val="left"/>
      <w:pPr>
        <w:tabs>
          <w:tab w:val="num" w:pos="2160"/>
        </w:tabs>
        <w:ind w:left="2160" w:hanging="360"/>
      </w:pPr>
      <w:rPr>
        <w:rFonts w:ascii="Arial" w:hAnsi="Arial" w:cs="Times New Roman" w:hint="default"/>
      </w:rPr>
    </w:lvl>
    <w:lvl w:ilvl="3" w:tplc="B960397C">
      <w:start w:val="1"/>
      <w:numFmt w:val="bullet"/>
      <w:lvlText w:val="•"/>
      <w:lvlJc w:val="left"/>
      <w:pPr>
        <w:tabs>
          <w:tab w:val="num" w:pos="2880"/>
        </w:tabs>
        <w:ind w:left="2880" w:hanging="360"/>
      </w:pPr>
      <w:rPr>
        <w:rFonts w:ascii="Arial" w:hAnsi="Arial" w:cs="Times New Roman" w:hint="default"/>
      </w:rPr>
    </w:lvl>
    <w:lvl w:ilvl="4" w:tplc="CFA478CC">
      <w:start w:val="1"/>
      <w:numFmt w:val="bullet"/>
      <w:lvlText w:val="•"/>
      <w:lvlJc w:val="left"/>
      <w:pPr>
        <w:tabs>
          <w:tab w:val="num" w:pos="3600"/>
        </w:tabs>
        <w:ind w:left="3600" w:hanging="360"/>
      </w:pPr>
      <w:rPr>
        <w:rFonts w:ascii="Arial" w:hAnsi="Arial" w:cs="Times New Roman" w:hint="default"/>
      </w:rPr>
    </w:lvl>
    <w:lvl w:ilvl="5" w:tplc="9566156E">
      <w:start w:val="1"/>
      <w:numFmt w:val="bullet"/>
      <w:lvlText w:val="•"/>
      <w:lvlJc w:val="left"/>
      <w:pPr>
        <w:tabs>
          <w:tab w:val="num" w:pos="4320"/>
        </w:tabs>
        <w:ind w:left="4320" w:hanging="360"/>
      </w:pPr>
      <w:rPr>
        <w:rFonts w:ascii="Arial" w:hAnsi="Arial" w:cs="Times New Roman" w:hint="default"/>
      </w:rPr>
    </w:lvl>
    <w:lvl w:ilvl="6" w:tplc="A19661D0">
      <w:start w:val="1"/>
      <w:numFmt w:val="bullet"/>
      <w:lvlText w:val="•"/>
      <w:lvlJc w:val="left"/>
      <w:pPr>
        <w:tabs>
          <w:tab w:val="num" w:pos="5040"/>
        </w:tabs>
        <w:ind w:left="5040" w:hanging="360"/>
      </w:pPr>
      <w:rPr>
        <w:rFonts w:ascii="Arial" w:hAnsi="Arial" w:cs="Times New Roman" w:hint="default"/>
      </w:rPr>
    </w:lvl>
    <w:lvl w:ilvl="7" w:tplc="DEA85F18">
      <w:start w:val="1"/>
      <w:numFmt w:val="bullet"/>
      <w:lvlText w:val="•"/>
      <w:lvlJc w:val="left"/>
      <w:pPr>
        <w:tabs>
          <w:tab w:val="num" w:pos="5760"/>
        </w:tabs>
        <w:ind w:left="5760" w:hanging="360"/>
      </w:pPr>
      <w:rPr>
        <w:rFonts w:ascii="Arial" w:hAnsi="Arial" w:cs="Times New Roman" w:hint="default"/>
      </w:rPr>
    </w:lvl>
    <w:lvl w:ilvl="8" w:tplc="AC129AD4">
      <w:start w:val="1"/>
      <w:numFmt w:val="bullet"/>
      <w:lvlText w:val="•"/>
      <w:lvlJc w:val="left"/>
      <w:pPr>
        <w:tabs>
          <w:tab w:val="num" w:pos="6480"/>
        </w:tabs>
        <w:ind w:left="6480" w:hanging="360"/>
      </w:pPr>
      <w:rPr>
        <w:rFonts w:ascii="Arial" w:hAnsi="Arial" w:cs="Times New Roman" w:hint="default"/>
      </w:rPr>
    </w:lvl>
  </w:abstractNum>
  <w:abstractNum w:abstractNumId="18" w15:restartNumberingAfterBreak="0">
    <w:nsid w:val="50E5273D"/>
    <w:multiLevelType w:val="hybridMultilevel"/>
    <w:tmpl w:val="8A4C0D54"/>
    <w:lvl w:ilvl="0" w:tplc="B0B82F7A">
      <w:start w:val="1"/>
      <w:numFmt w:val="bullet"/>
      <w:pStyle w:val="Vieta5"/>
      <w:lvlText w:val=""/>
      <w:lvlJc w:val="left"/>
      <w:pPr>
        <w:ind w:left="1840" w:hanging="360"/>
      </w:pPr>
      <w:rPr>
        <w:rFonts w:ascii="Symbol" w:hAnsi="Symbol" w:hint="default"/>
        <w:color w:val="5F5F5F"/>
      </w:rPr>
    </w:lvl>
    <w:lvl w:ilvl="1" w:tplc="04090003" w:tentative="1">
      <w:start w:val="1"/>
      <w:numFmt w:val="bullet"/>
      <w:lvlText w:val="o"/>
      <w:lvlJc w:val="left"/>
      <w:pPr>
        <w:ind w:left="2560" w:hanging="360"/>
      </w:pPr>
      <w:rPr>
        <w:rFonts w:ascii="Courier New" w:hAnsi="Courier New" w:cs="Courier New" w:hint="default"/>
      </w:rPr>
    </w:lvl>
    <w:lvl w:ilvl="2" w:tplc="04090005" w:tentative="1">
      <w:start w:val="1"/>
      <w:numFmt w:val="bullet"/>
      <w:lvlText w:val=""/>
      <w:lvlJc w:val="left"/>
      <w:pPr>
        <w:ind w:left="3280" w:hanging="360"/>
      </w:pPr>
      <w:rPr>
        <w:rFonts w:ascii="Wingdings" w:hAnsi="Wingdings" w:hint="default"/>
      </w:rPr>
    </w:lvl>
    <w:lvl w:ilvl="3" w:tplc="04090001" w:tentative="1">
      <w:start w:val="1"/>
      <w:numFmt w:val="bullet"/>
      <w:lvlText w:val=""/>
      <w:lvlJc w:val="left"/>
      <w:pPr>
        <w:ind w:left="4000" w:hanging="360"/>
      </w:pPr>
      <w:rPr>
        <w:rFonts w:ascii="Symbol" w:hAnsi="Symbol" w:hint="default"/>
      </w:rPr>
    </w:lvl>
    <w:lvl w:ilvl="4" w:tplc="04090003" w:tentative="1">
      <w:start w:val="1"/>
      <w:numFmt w:val="bullet"/>
      <w:lvlText w:val="o"/>
      <w:lvlJc w:val="left"/>
      <w:pPr>
        <w:ind w:left="4720" w:hanging="360"/>
      </w:pPr>
      <w:rPr>
        <w:rFonts w:ascii="Courier New" w:hAnsi="Courier New" w:cs="Courier New" w:hint="default"/>
      </w:rPr>
    </w:lvl>
    <w:lvl w:ilvl="5" w:tplc="04090005" w:tentative="1">
      <w:start w:val="1"/>
      <w:numFmt w:val="bullet"/>
      <w:lvlText w:val=""/>
      <w:lvlJc w:val="left"/>
      <w:pPr>
        <w:ind w:left="5440" w:hanging="360"/>
      </w:pPr>
      <w:rPr>
        <w:rFonts w:ascii="Wingdings" w:hAnsi="Wingdings" w:hint="default"/>
      </w:rPr>
    </w:lvl>
    <w:lvl w:ilvl="6" w:tplc="04090001" w:tentative="1">
      <w:start w:val="1"/>
      <w:numFmt w:val="bullet"/>
      <w:lvlText w:val=""/>
      <w:lvlJc w:val="left"/>
      <w:pPr>
        <w:ind w:left="6160" w:hanging="360"/>
      </w:pPr>
      <w:rPr>
        <w:rFonts w:ascii="Symbol" w:hAnsi="Symbol" w:hint="default"/>
      </w:rPr>
    </w:lvl>
    <w:lvl w:ilvl="7" w:tplc="04090003" w:tentative="1">
      <w:start w:val="1"/>
      <w:numFmt w:val="bullet"/>
      <w:lvlText w:val="o"/>
      <w:lvlJc w:val="left"/>
      <w:pPr>
        <w:ind w:left="6880" w:hanging="360"/>
      </w:pPr>
      <w:rPr>
        <w:rFonts w:ascii="Courier New" w:hAnsi="Courier New" w:cs="Courier New" w:hint="default"/>
      </w:rPr>
    </w:lvl>
    <w:lvl w:ilvl="8" w:tplc="04090005" w:tentative="1">
      <w:start w:val="1"/>
      <w:numFmt w:val="bullet"/>
      <w:lvlText w:val=""/>
      <w:lvlJc w:val="left"/>
      <w:pPr>
        <w:ind w:left="7600" w:hanging="360"/>
      </w:pPr>
      <w:rPr>
        <w:rFonts w:ascii="Wingdings" w:hAnsi="Wingdings" w:hint="default"/>
      </w:rPr>
    </w:lvl>
  </w:abstractNum>
  <w:abstractNum w:abstractNumId="19" w15:restartNumberingAfterBreak="0">
    <w:nsid w:val="55200120"/>
    <w:multiLevelType w:val="hybridMultilevel"/>
    <w:tmpl w:val="CCE63016"/>
    <w:lvl w:ilvl="0" w:tplc="C7E89034">
      <w:start w:val="1"/>
      <w:numFmt w:val="bullet"/>
      <w:lvlText w:val=""/>
      <w:lvlJc w:val="left"/>
      <w:pPr>
        <w:ind w:left="100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B174107"/>
    <w:multiLevelType w:val="multilevel"/>
    <w:tmpl w:val="F1D06E08"/>
    <w:lvl w:ilvl="0">
      <w:start w:val="1"/>
      <w:numFmt w:val="bullet"/>
      <w:pStyle w:val="VietaTabla1"/>
      <w:lvlText w:val="●"/>
      <w:lvlJc w:val="left"/>
      <w:pPr>
        <w:ind w:left="360" w:hanging="360"/>
      </w:pPr>
      <w:rPr>
        <w:rFonts w:ascii="Tahoma" w:hAnsi="Tahoma" w:hint="default"/>
        <w:b/>
        <w:color w:val="808080" w:themeColor="background1" w:themeShade="80"/>
        <w:sz w:val="20"/>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Times New Roman" w:hAnsi="Times New Roman" w:cs="Times New Roman" w:hint="default"/>
        <w:color w:val="auto"/>
      </w:rPr>
    </w:lvl>
    <w:lvl w:ilvl="3">
      <w:start w:val="1"/>
      <w:numFmt w:val="bullet"/>
      <w:lvlText w:val=""/>
      <w:lvlJc w:val="left"/>
      <w:pPr>
        <w:tabs>
          <w:tab w:val="num" w:pos="1440"/>
        </w:tabs>
        <w:ind w:left="1440" w:hanging="360"/>
      </w:pPr>
      <w:rPr>
        <w:rFonts w:ascii="Wingdings 3" w:hAnsi="Wingdings 3" w:hint="default"/>
      </w:rPr>
    </w:lvl>
    <w:lvl w:ilvl="4">
      <w:start w:val="1"/>
      <w:numFmt w:val="bullet"/>
      <w:lvlText w:val=""/>
      <w:lvlJc w:val="left"/>
      <w:pPr>
        <w:tabs>
          <w:tab w:val="num" w:pos="1800"/>
        </w:tabs>
        <w:ind w:left="1800" w:hanging="360"/>
      </w:pPr>
      <w:rPr>
        <w:rFonts w:ascii="Wingdings 3" w:hAnsi="Wingdings 3" w:hint="default"/>
      </w:rPr>
    </w:lvl>
    <w:lvl w:ilvl="5">
      <w:start w:val="1"/>
      <w:numFmt w:val="bullet"/>
      <w:lvlText w:val=""/>
      <w:lvlJc w:val="left"/>
      <w:pPr>
        <w:tabs>
          <w:tab w:val="num" w:pos="2160"/>
        </w:tabs>
        <w:ind w:left="2160" w:hanging="360"/>
      </w:pPr>
      <w:rPr>
        <w:rFonts w:ascii="Wingdings 3" w:hAnsi="Wingdings 3"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64B65DA5"/>
    <w:multiLevelType w:val="hybridMultilevel"/>
    <w:tmpl w:val="C91A6536"/>
    <w:lvl w:ilvl="0" w:tplc="2FAC5B70">
      <w:start w:val="1"/>
      <w:numFmt w:val="bullet"/>
      <w:pStyle w:val="Vieta2"/>
      <w:lvlText w:val=""/>
      <w:lvlJc w:val="left"/>
      <w:pPr>
        <w:ind w:left="644" w:hanging="360"/>
      </w:pPr>
      <w:rPr>
        <w:rFonts w:ascii="Wingdings" w:hAnsi="Wingdings" w:hint="default"/>
        <w:b w:val="0"/>
        <w:color w:val="777777"/>
        <w:sz w:val="1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C33190"/>
    <w:multiLevelType w:val="multilevel"/>
    <w:tmpl w:val="6E58B88A"/>
    <w:lvl w:ilvl="0">
      <w:start w:val="1"/>
      <w:numFmt w:val="bullet"/>
      <w:pStyle w:val="Vieta1"/>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75033BD1"/>
    <w:multiLevelType w:val="hybridMultilevel"/>
    <w:tmpl w:val="AF8633C8"/>
    <w:lvl w:ilvl="0" w:tplc="D866668E">
      <w:start w:val="1"/>
      <w:numFmt w:val="decimal"/>
      <w:pStyle w:val="Lista3"/>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8"/>
  </w:num>
  <w:num w:numId="4">
    <w:abstractNumId w:val="7"/>
  </w:num>
  <w:num w:numId="5">
    <w:abstractNumId w:val="11"/>
  </w:num>
  <w:num w:numId="6">
    <w:abstractNumId w:val="20"/>
  </w:num>
  <w:num w:numId="7">
    <w:abstractNumId w:val="21"/>
  </w:num>
  <w:num w:numId="8">
    <w:abstractNumId w:val="10"/>
  </w:num>
  <w:num w:numId="9">
    <w:abstractNumId w:val="13"/>
  </w:num>
  <w:num w:numId="10">
    <w:abstractNumId w:val="18"/>
  </w:num>
  <w:num w:numId="11">
    <w:abstractNumId w:val="17"/>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14"/>
  </w:num>
  <w:num w:numId="18">
    <w:abstractNumId w:val="16"/>
  </w:num>
  <w:num w:numId="19">
    <w:abstractNumId w:val="1"/>
  </w:num>
  <w:num w:numId="20">
    <w:abstractNumId w:val="0"/>
  </w:num>
  <w:num w:numId="21">
    <w:abstractNumId w:val="23"/>
  </w:num>
  <w:num w:numId="22">
    <w:abstractNumId w:val="19"/>
  </w:num>
  <w:num w:numId="23">
    <w:abstractNumId w:val="22"/>
  </w:num>
  <w:num w:numId="24">
    <w:abstractNumId w:val="22"/>
  </w:num>
  <w:num w:numId="2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E"/>
    <w:rsid w:val="00062F8F"/>
    <w:rsid w:val="00077477"/>
    <w:rsid w:val="000A0D56"/>
    <w:rsid w:val="000D72AE"/>
    <w:rsid w:val="00123D9F"/>
    <w:rsid w:val="001268CD"/>
    <w:rsid w:val="00162E13"/>
    <w:rsid w:val="001C146E"/>
    <w:rsid w:val="001C1D0D"/>
    <w:rsid w:val="002058DD"/>
    <w:rsid w:val="00210D08"/>
    <w:rsid w:val="002257A5"/>
    <w:rsid w:val="00246E4E"/>
    <w:rsid w:val="002A594E"/>
    <w:rsid w:val="002D0521"/>
    <w:rsid w:val="00315DF0"/>
    <w:rsid w:val="0033635B"/>
    <w:rsid w:val="00337B27"/>
    <w:rsid w:val="00340910"/>
    <w:rsid w:val="00387B56"/>
    <w:rsid w:val="00395048"/>
    <w:rsid w:val="003A6F0E"/>
    <w:rsid w:val="003E1D8E"/>
    <w:rsid w:val="004241E5"/>
    <w:rsid w:val="00440C62"/>
    <w:rsid w:val="00450BFD"/>
    <w:rsid w:val="0049595D"/>
    <w:rsid w:val="004B32FE"/>
    <w:rsid w:val="004C7BC9"/>
    <w:rsid w:val="00502B52"/>
    <w:rsid w:val="0050628B"/>
    <w:rsid w:val="00506CFF"/>
    <w:rsid w:val="0052431A"/>
    <w:rsid w:val="005350B4"/>
    <w:rsid w:val="00535F0C"/>
    <w:rsid w:val="005661B2"/>
    <w:rsid w:val="005E5AFC"/>
    <w:rsid w:val="005E704C"/>
    <w:rsid w:val="005F3E31"/>
    <w:rsid w:val="00613B43"/>
    <w:rsid w:val="00630C2E"/>
    <w:rsid w:val="0063510C"/>
    <w:rsid w:val="00650176"/>
    <w:rsid w:val="00652A01"/>
    <w:rsid w:val="00676727"/>
    <w:rsid w:val="00696A8F"/>
    <w:rsid w:val="006B304C"/>
    <w:rsid w:val="006F6D69"/>
    <w:rsid w:val="00717760"/>
    <w:rsid w:val="0076466F"/>
    <w:rsid w:val="00771AE6"/>
    <w:rsid w:val="00780EDF"/>
    <w:rsid w:val="007E2A09"/>
    <w:rsid w:val="007E2B75"/>
    <w:rsid w:val="007F5FE7"/>
    <w:rsid w:val="00806A60"/>
    <w:rsid w:val="0081404D"/>
    <w:rsid w:val="0082386D"/>
    <w:rsid w:val="00836EF0"/>
    <w:rsid w:val="00852C3D"/>
    <w:rsid w:val="00852D90"/>
    <w:rsid w:val="00864EBD"/>
    <w:rsid w:val="0087552D"/>
    <w:rsid w:val="00877212"/>
    <w:rsid w:val="008A2161"/>
    <w:rsid w:val="008B380F"/>
    <w:rsid w:val="008B6CD2"/>
    <w:rsid w:val="008C0747"/>
    <w:rsid w:val="008C7F27"/>
    <w:rsid w:val="008D4AB4"/>
    <w:rsid w:val="008F0835"/>
    <w:rsid w:val="00921009"/>
    <w:rsid w:val="0099638C"/>
    <w:rsid w:val="009B56F1"/>
    <w:rsid w:val="009D2D39"/>
    <w:rsid w:val="009D3E3C"/>
    <w:rsid w:val="009F48DB"/>
    <w:rsid w:val="00A13C76"/>
    <w:rsid w:val="00A506E2"/>
    <w:rsid w:val="00A704D0"/>
    <w:rsid w:val="00A73591"/>
    <w:rsid w:val="00A81F93"/>
    <w:rsid w:val="00AD3940"/>
    <w:rsid w:val="00AE339C"/>
    <w:rsid w:val="00B33213"/>
    <w:rsid w:val="00B669E4"/>
    <w:rsid w:val="00B80833"/>
    <w:rsid w:val="00BB1960"/>
    <w:rsid w:val="00BB428A"/>
    <w:rsid w:val="00C03094"/>
    <w:rsid w:val="00C154F8"/>
    <w:rsid w:val="00C2009F"/>
    <w:rsid w:val="00C24251"/>
    <w:rsid w:val="00C27E01"/>
    <w:rsid w:val="00C4181C"/>
    <w:rsid w:val="00C6780B"/>
    <w:rsid w:val="00C70712"/>
    <w:rsid w:val="00C924FA"/>
    <w:rsid w:val="00C95E79"/>
    <w:rsid w:val="00CB02A0"/>
    <w:rsid w:val="00CF40D8"/>
    <w:rsid w:val="00CF700D"/>
    <w:rsid w:val="00D26207"/>
    <w:rsid w:val="00D55F14"/>
    <w:rsid w:val="00D9054C"/>
    <w:rsid w:val="00D93C0F"/>
    <w:rsid w:val="00DA5C1A"/>
    <w:rsid w:val="00DB2327"/>
    <w:rsid w:val="00DC083A"/>
    <w:rsid w:val="00DD55D9"/>
    <w:rsid w:val="00DF14A1"/>
    <w:rsid w:val="00DF3591"/>
    <w:rsid w:val="00E150B2"/>
    <w:rsid w:val="00E818FB"/>
    <w:rsid w:val="00EA3D45"/>
    <w:rsid w:val="00EB0F55"/>
    <w:rsid w:val="00EC1AF1"/>
    <w:rsid w:val="00F36938"/>
    <w:rsid w:val="00F5328E"/>
    <w:rsid w:val="00F61A84"/>
    <w:rsid w:val="00F94A1A"/>
    <w:rsid w:val="00FD5B97"/>
    <w:rsid w:val="00FE1722"/>
    <w:rsid w:val="00FE443B"/>
  </w:rsids>
  <m:mathPr>
    <m:mathFont m:val="Cambria Math"/>
    <m:brkBin m:val="before"/>
    <m:brkBinSub m:val="--"/>
    <m:smallFrac m:val="0"/>
    <m:dispDef/>
    <m:lMargin m:val="0"/>
    <m:rMargin m:val="0"/>
    <m:defJc m:val="centerGroup"/>
    <m:wrapIndent m:val="1440"/>
    <m:intLim m:val="subSup"/>
    <m:naryLim m:val="undOvr"/>
  </m:mathPr>
  <w:themeFontLang w:val="es-E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94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s-ES" w:eastAsia="es-ES"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727"/>
    <w:pPr>
      <w:spacing w:after="160"/>
      <w:jc w:val="both"/>
    </w:pPr>
    <w:rPr>
      <w:rFonts w:ascii="Calibri" w:hAnsi="Calibri" w:cs="Calibri"/>
      <w:color w:val="auto"/>
    </w:rPr>
  </w:style>
  <w:style w:type="paragraph" w:styleId="Ttulo1">
    <w:name w:val="heading 1"/>
    <w:basedOn w:val="Normal"/>
    <w:next w:val="Normal"/>
    <w:link w:val="Ttulo1Car"/>
    <w:uiPriority w:val="1"/>
    <w:qFormat/>
    <w:rsid w:val="00676727"/>
    <w:pPr>
      <w:keepNext/>
      <w:keepLines/>
      <w:numPr>
        <w:numId w:val="3"/>
      </w:numPr>
      <w:spacing w:before="360" w:after="60"/>
      <w:outlineLvl w:val="0"/>
    </w:pPr>
    <w:rPr>
      <w:rFonts w:eastAsiaTheme="majorEastAsia" w:cstheme="majorBidi"/>
      <w:color w:val="C00000"/>
      <w:sz w:val="30"/>
    </w:rPr>
  </w:style>
  <w:style w:type="paragraph" w:styleId="Ttulo2">
    <w:name w:val="heading 2"/>
    <w:basedOn w:val="Normal"/>
    <w:next w:val="Normal"/>
    <w:link w:val="Ttulo2Car"/>
    <w:uiPriority w:val="1"/>
    <w:unhideWhenUsed/>
    <w:qFormat/>
    <w:rsid w:val="00506CFF"/>
    <w:pPr>
      <w:keepNext/>
      <w:keepLines/>
      <w:numPr>
        <w:ilvl w:val="1"/>
        <w:numId w:val="3"/>
      </w:numPr>
      <w:spacing w:before="240" w:after="0"/>
      <w:outlineLvl w:val="1"/>
    </w:pPr>
    <w:rPr>
      <w:rFonts w:eastAsiaTheme="majorEastAsia" w:cstheme="majorBidi"/>
      <w:caps/>
      <w:color w:val="C00000"/>
      <w:sz w:val="22"/>
    </w:rPr>
  </w:style>
  <w:style w:type="paragraph" w:styleId="Ttulo3">
    <w:name w:val="heading 3"/>
    <w:basedOn w:val="Normal"/>
    <w:next w:val="Normal"/>
    <w:link w:val="Ttulo3Car"/>
    <w:uiPriority w:val="1"/>
    <w:unhideWhenUsed/>
    <w:qFormat/>
    <w:rsid w:val="00506CFF"/>
    <w:pPr>
      <w:keepNext/>
      <w:keepLines/>
      <w:numPr>
        <w:ilvl w:val="2"/>
        <w:numId w:val="3"/>
      </w:numPr>
      <w:spacing w:before="200" w:after="0"/>
      <w:outlineLvl w:val="2"/>
    </w:pPr>
    <w:rPr>
      <w:rFonts w:eastAsiaTheme="majorEastAsia" w:cstheme="majorBidi"/>
      <w:color w:val="C00000"/>
      <w:sz w:val="22"/>
    </w:rPr>
  </w:style>
  <w:style w:type="paragraph" w:styleId="Ttulo4">
    <w:name w:val="heading 4"/>
    <w:basedOn w:val="Normal"/>
    <w:next w:val="Normal"/>
    <w:link w:val="Ttulo4Car"/>
    <w:uiPriority w:val="1"/>
    <w:unhideWhenUsed/>
    <w:qFormat/>
    <w:rsid w:val="00506CFF"/>
    <w:pPr>
      <w:keepNext/>
      <w:keepLines/>
      <w:numPr>
        <w:ilvl w:val="3"/>
        <w:numId w:val="3"/>
      </w:numPr>
      <w:spacing w:before="200" w:after="0"/>
      <w:outlineLvl w:val="3"/>
    </w:pPr>
    <w:rPr>
      <w:rFonts w:eastAsiaTheme="majorEastAsia" w:cstheme="majorBidi"/>
      <w:i/>
      <w:iCs/>
      <w:color w:val="C00000"/>
    </w:rPr>
  </w:style>
  <w:style w:type="paragraph" w:styleId="Ttulo5">
    <w:name w:val="heading 5"/>
    <w:basedOn w:val="Normal"/>
    <w:next w:val="Normal"/>
    <w:link w:val="Ttulo5Car"/>
    <w:uiPriority w:val="9"/>
    <w:unhideWhenUsed/>
    <w:qFormat/>
    <w:rsid w:val="00630C2E"/>
    <w:pPr>
      <w:keepNext/>
      <w:keepLines/>
      <w:numPr>
        <w:ilvl w:val="4"/>
        <w:numId w:val="3"/>
      </w:numPr>
      <w:spacing w:before="200" w:after="0"/>
      <w:outlineLvl w:val="4"/>
    </w:pPr>
    <w:rPr>
      <w:rFonts w:asciiTheme="majorHAnsi" w:eastAsiaTheme="majorEastAsia" w:hAnsiTheme="majorHAnsi" w:cstheme="majorBidi"/>
      <w:color w:val="C00000"/>
    </w:rPr>
  </w:style>
  <w:style w:type="paragraph" w:styleId="Ttulo6">
    <w:name w:val="heading 6"/>
    <w:basedOn w:val="Normal"/>
    <w:next w:val="Normal"/>
    <w:link w:val="Ttulo6Car"/>
    <w:uiPriority w:val="9"/>
    <w:unhideWhenUsed/>
    <w:qFormat/>
    <w:rsid w:val="00630C2E"/>
    <w:pPr>
      <w:keepNext/>
      <w:keepLines/>
      <w:numPr>
        <w:ilvl w:val="5"/>
        <w:numId w:val="3"/>
      </w:numPr>
      <w:spacing w:before="200" w:after="0"/>
      <w:outlineLvl w:val="5"/>
    </w:pPr>
    <w:rPr>
      <w:rFonts w:asciiTheme="majorHAnsi" w:eastAsiaTheme="majorEastAsia" w:hAnsiTheme="majorHAnsi" w:cstheme="majorBidi"/>
      <w:i/>
      <w:iCs/>
      <w:color w:val="C00000"/>
    </w:rPr>
  </w:style>
  <w:style w:type="paragraph" w:styleId="Ttulo7">
    <w:name w:val="heading 7"/>
    <w:basedOn w:val="Normal"/>
    <w:next w:val="Normal"/>
    <w:link w:val="Ttulo7Car"/>
    <w:uiPriority w:val="9"/>
    <w:unhideWhenUsed/>
    <w:qFormat/>
    <w:rsid w:val="00630C2E"/>
    <w:pPr>
      <w:keepNext/>
      <w:keepLines/>
      <w:numPr>
        <w:ilvl w:val="6"/>
        <w:numId w:val="3"/>
      </w:numPr>
      <w:spacing w:before="40" w:after="0"/>
      <w:outlineLvl w:val="6"/>
    </w:pPr>
    <w:rPr>
      <w:rFonts w:asciiTheme="majorHAnsi" w:eastAsiaTheme="majorEastAsia" w:hAnsiTheme="majorHAnsi" w:cstheme="majorBidi"/>
      <w:i/>
      <w:iCs/>
      <w:color w:val="004F5B" w:themeColor="accent1" w:themeShade="7F"/>
    </w:rPr>
  </w:style>
  <w:style w:type="paragraph" w:styleId="Ttulo8">
    <w:name w:val="heading 8"/>
    <w:basedOn w:val="Normal"/>
    <w:next w:val="Normal"/>
    <w:link w:val="Ttulo8Car"/>
    <w:uiPriority w:val="9"/>
    <w:unhideWhenUsed/>
    <w:qFormat/>
    <w:rsid w:val="00630C2E"/>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630C2E"/>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claro">
    <w:name w:val="Light Shading"/>
    <w:basedOn w:val="Tablanormal"/>
    <w:uiPriority w:val="60"/>
    <w:pPr>
      <w:spacing w:before="40" w:after="4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val="0"/>
        <w:bCs/>
        <w:caps/>
        <w:smallCaps w:val="0"/>
        <w:color w:val="000000" w:themeColor="text1"/>
        <w:spacing w:val="20"/>
      </w:rPr>
      <w:tblPr/>
      <w:tcPr>
        <w:tcBorders>
          <w:top w:val="single" w:sz="8" w:space="0" w:color="000000" w:themeColor="text1"/>
          <w:left w:val="nil"/>
          <w:bottom w:val="single" w:sz="8" w:space="0" w:color="000000" w:themeColor="text1"/>
          <w:right w:val="nil"/>
          <w:insideH w:val="nil"/>
          <w:insideV w:val="nil"/>
        </w:tcBorders>
        <w:vAlign w:val="bottom"/>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nformacindecontacto">
    <w:name w:val="Información de contacto"/>
    <w:basedOn w:val="Normal"/>
    <w:uiPriority w:val="99"/>
    <w:qFormat/>
    <w:pPr>
      <w:spacing w:before="0" w:after="0"/>
      <w:jc w:val="center"/>
    </w:pPr>
  </w:style>
  <w:style w:type="character" w:customStyle="1" w:styleId="Ttulo1Car">
    <w:name w:val="Título 1 Car"/>
    <w:basedOn w:val="Fuentedeprrafopredeter"/>
    <w:link w:val="Ttulo1"/>
    <w:uiPriority w:val="1"/>
    <w:rsid w:val="00676727"/>
    <w:rPr>
      <w:rFonts w:ascii="Calibri" w:eastAsiaTheme="majorEastAsia" w:hAnsi="Calibri" w:cstheme="majorBidi"/>
      <w:color w:val="C00000"/>
      <w:sz w:val="30"/>
    </w:rPr>
  </w:style>
  <w:style w:type="character" w:customStyle="1" w:styleId="Ttulo2Car">
    <w:name w:val="Título 2 Car"/>
    <w:basedOn w:val="Fuentedeprrafopredeter"/>
    <w:link w:val="Ttulo2"/>
    <w:uiPriority w:val="1"/>
    <w:rsid w:val="00506CFF"/>
    <w:rPr>
      <w:rFonts w:ascii="Calibri" w:eastAsiaTheme="majorEastAsia" w:hAnsi="Calibri" w:cstheme="majorBidi"/>
      <w:caps/>
      <w:color w:val="C00000"/>
      <w:sz w:val="22"/>
    </w:rPr>
  </w:style>
  <w:style w:type="character" w:customStyle="1" w:styleId="Ttulo3Car">
    <w:name w:val="Título 3 Car"/>
    <w:basedOn w:val="Fuentedeprrafopredeter"/>
    <w:link w:val="Ttulo3"/>
    <w:uiPriority w:val="1"/>
    <w:rsid w:val="00506CFF"/>
    <w:rPr>
      <w:rFonts w:ascii="Calibri" w:eastAsiaTheme="majorEastAsia" w:hAnsi="Calibri" w:cstheme="majorBidi"/>
      <w:color w:val="C00000"/>
      <w:sz w:val="22"/>
    </w:rPr>
  </w:style>
  <w:style w:type="character" w:customStyle="1" w:styleId="Ttulo4Car">
    <w:name w:val="Título 4 Car"/>
    <w:basedOn w:val="Fuentedeprrafopredeter"/>
    <w:link w:val="Ttulo4"/>
    <w:uiPriority w:val="1"/>
    <w:rsid w:val="00506CFF"/>
    <w:rPr>
      <w:rFonts w:ascii="Calibri" w:eastAsiaTheme="majorEastAsia" w:hAnsi="Calibri" w:cstheme="majorBidi"/>
      <w:i/>
      <w:iCs/>
      <w:color w:val="C00000"/>
    </w:rPr>
  </w:style>
  <w:style w:type="character" w:customStyle="1" w:styleId="Ttulo5Car">
    <w:name w:val="Título 5 Car"/>
    <w:basedOn w:val="Fuentedeprrafopredeter"/>
    <w:link w:val="Ttulo5"/>
    <w:uiPriority w:val="9"/>
    <w:rsid w:val="00630C2E"/>
    <w:rPr>
      <w:rFonts w:asciiTheme="majorHAnsi" w:eastAsiaTheme="majorEastAsia" w:hAnsiTheme="majorHAnsi" w:cstheme="majorBidi"/>
      <w:color w:val="C00000"/>
    </w:rPr>
  </w:style>
  <w:style w:type="character" w:customStyle="1" w:styleId="Ttulo6Car">
    <w:name w:val="Título 6 Car"/>
    <w:basedOn w:val="Fuentedeprrafopredeter"/>
    <w:link w:val="Ttulo6"/>
    <w:uiPriority w:val="9"/>
    <w:rsid w:val="00630C2E"/>
    <w:rPr>
      <w:rFonts w:asciiTheme="majorHAnsi" w:eastAsiaTheme="majorEastAsia" w:hAnsiTheme="majorHAnsi" w:cstheme="majorBidi"/>
      <w:i/>
      <w:iCs/>
      <w:color w:val="C00000"/>
    </w:rPr>
  </w:style>
  <w:style w:type="paragraph" w:styleId="Descripcin">
    <w:name w:val="caption"/>
    <w:basedOn w:val="Normal"/>
    <w:next w:val="Normal"/>
    <w:unhideWhenUsed/>
    <w:qFormat/>
    <w:pPr>
      <w:spacing w:before="200" w:after="120" w:line="240" w:lineRule="auto"/>
    </w:pPr>
    <w:rPr>
      <w:i/>
      <w:iCs/>
    </w:rPr>
  </w:style>
  <w:style w:type="paragraph" w:styleId="Listaconvietas">
    <w:name w:val="List Bullet"/>
    <w:basedOn w:val="Normal"/>
    <w:uiPriority w:val="99"/>
    <w:unhideWhenUsed/>
    <w:qFormat/>
    <w:rsid w:val="00C24251"/>
    <w:pPr>
      <w:numPr>
        <w:numId w:val="1"/>
      </w:numPr>
      <w:spacing w:after="120"/>
    </w:pPr>
  </w:style>
  <w:style w:type="paragraph" w:styleId="Listaconnmeros">
    <w:name w:val="List Number"/>
    <w:basedOn w:val="Normal"/>
    <w:unhideWhenUsed/>
    <w:qFormat/>
    <w:pPr>
      <w:numPr>
        <w:numId w:val="2"/>
      </w:numPr>
      <w:contextualSpacing/>
    </w:pPr>
  </w:style>
  <w:style w:type="paragraph" w:styleId="Ttulo">
    <w:name w:val="Title"/>
    <w:basedOn w:val="Normal"/>
    <w:next w:val="Normal"/>
    <w:link w:val="TtuloCar"/>
    <w:uiPriority w:val="10"/>
    <w:unhideWhenUsed/>
    <w:qFormat/>
    <w:rsid w:val="00630C2E"/>
    <w:pPr>
      <w:spacing w:before="480" w:after="40" w:line="240" w:lineRule="auto"/>
      <w:contextualSpacing/>
      <w:jc w:val="center"/>
    </w:pPr>
    <w:rPr>
      <w:rFonts w:asciiTheme="majorHAnsi" w:eastAsiaTheme="majorEastAsia" w:hAnsiTheme="majorHAnsi" w:cstheme="majorBidi"/>
      <w:color w:val="C00000"/>
      <w:kern w:val="28"/>
      <w:sz w:val="60"/>
    </w:rPr>
  </w:style>
  <w:style w:type="character" w:customStyle="1" w:styleId="TtuloCar">
    <w:name w:val="Título Car"/>
    <w:basedOn w:val="Fuentedeprrafopredeter"/>
    <w:link w:val="Ttulo"/>
    <w:uiPriority w:val="10"/>
    <w:rsid w:val="00630C2E"/>
    <w:rPr>
      <w:rFonts w:asciiTheme="majorHAnsi" w:eastAsiaTheme="majorEastAsia" w:hAnsiTheme="majorHAnsi" w:cstheme="majorBidi"/>
      <w:color w:val="C00000"/>
      <w:kern w:val="28"/>
      <w:sz w:val="60"/>
    </w:rPr>
  </w:style>
  <w:style w:type="paragraph" w:styleId="Subttulo">
    <w:name w:val="Subtitle"/>
    <w:basedOn w:val="Normal"/>
    <w:next w:val="Normal"/>
    <w:link w:val="SubttuloCar"/>
    <w:uiPriority w:val="11"/>
    <w:unhideWhenUsed/>
    <w:qFormat/>
    <w:rsid w:val="00630C2E"/>
    <w:pPr>
      <w:numPr>
        <w:ilvl w:val="1"/>
      </w:numPr>
      <w:spacing w:before="480" w:after="0"/>
      <w:jc w:val="center"/>
    </w:pPr>
    <w:rPr>
      <w:rFonts w:asciiTheme="majorHAnsi" w:eastAsiaTheme="majorEastAsia" w:hAnsiTheme="majorHAnsi" w:cstheme="majorBidi"/>
      <w:sz w:val="26"/>
    </w:rPr>
  </w:style>
  <w:style w:type="character" w:customStyle="1" w:styleId="SubttuloCar">
    <w:name w:val="Subtítulo Car"/>
    <w:basedOn w:val="Fuentedeprrafopredeter"/>
    <w:link w:val="Subttulo"/>
    <w:uiPriority w:val="11"/>
    <w:rsid w:val="00630C2E"/>
    <w:rPr>
      <w:rFonts w:asciiTheme="majorHAnsi" w:eastAsiaTheme="majorEastAsia" w:hAnsiTheme="majorHAnsi" w:cstheme="majorBidi"/>
      <w:sz w:val="26"/>
    </w:rPr>
  </w:style>
  <w:style w:type="character" w:styleId="nfasis">
    <w:name w:val="Emphasis"/>
    <w:basedOn w:val="Fuentedeprrafopredeter"/>
    <w:uiPriority w:val="20"/>
    <w:unhideWhenUsed/>
    <w:qFormat/>
    <w:rPr>
      <w:i w:val="0"/>
      <w:iCs w:val="0"/>
      <w:color w:val="007789" w:themeColor="accent1" w:themeShade="BF"/>
    </w:rPr>
  </w:style>
  <w:style w:type="paragraph" w:styleId="Sinespaciado">
    <w:name w:val="No Spacing"/>
    <w:link w:val="SinespaciadoCar"/>
    <w:uiPriority w:val="1"/>
    <w:unhideWhenUsed/>
    <w:qFormat/>
    <w:pPr>
      <w:spacing w:before="0" w:after="0" w:line="240" w:lineRule="auto"/>
    </w:pPr>
    <w:rPr>
      <w:color w:val="auto"/>
    </w:rPr>
  </w:style>
  <w:style w:type="character" w:customStyle="1" w:styleId="SinespaciadoCar">
    <w:name w:val="Sin espaciado Car"/>
    <w:basedOn w:val="Fuentedeprrafopredeter"/>
    <w:link w:val="Sinespaciado"/>
    <w:uiPriority w:val="1"/>
    <w:rPr>
      <w:rFonts w:asciiTheme="minorHAnsi" w:eastAsiaTheme="minorEastAsia" w:hAnsiTheme="minorHAnsi" w:cstheme="minorBidi"/>
      <w:color w:val="auto"/>
    </w:rPr>
  </w:style>
  <w:style w:type="paragraph" w:styleId="Cita">
    <w:name w:val="Quote"/>
    <w:basedOn w:val="Normal"/>
    <w:next w:val="Normal"/>
    <w:link w:val="CitaCar"/>
    <w:uiPriority w:val="10"/>
    <w:unhideWhenUsed/>
    <w:qFormat/>
    <w:pPr>
      <w:spacing w:after="480"/>
      <w:jc w:val="center"/>
    </w:pPr>
    <w:rPr>
      <w:i/>
      <w:iCs/>
      <w:color w:val="00A0B8" w:themeColor="accent1"/>
      <w:sz w:val="26"/>
      <w14:textFill>
        <w14:solidFill>
          <w14:schemeClr w14:val="accent1">
            <w14:alpha w14:val="30000"/>
          </w14:schemeClr>
        </w14:solidFill>
      </w14:textFill>
    </w:rPr>
  </w:style>
  <w:style w:type="character" w:customStyle="1" w:styleId="CitaCar">
    <w:name w:val="Cita Car"/>
    <w:basedOn w:val="Fuentedeprrafopredeter"/>
    <w:link w:val="Cita"/>
    <w:uiPriority w:val="10"/>
    <w:rPr>
      <w:i/>
      <w:iCs/>
      <w:color w:val="00A0B8" w:themeColor="accent1"/>
      <w:sz w:val="26"/>
      <w14:textFill>
        <w14:solidFill>
          <w14:schemeClr w14:val="accent1">
            <w14:alpha w14:val="30000"/>
          </w14:schemeClr>
        </w14:solidFill>
      </w14:textFill>
    </w:rPr>
  </w:style>
  <w:style w:type="paragraph" w:styleId="TtuloTDC">
    <w:name w:val="TOC Heading"/>
    <w:basedOn w:val="Ttulo1"/>
    <w:next w:val="Normal"/>
    <w:uiPriority w:val="39"/>
    <w:unhideWhenUsed/>
    <w:qFormat/>
    <w:pPr>
      <w:spacing w:before="0"/>
      <w:outlineLvl w:val="9"/>
    </w:pPr>
  </w:style>
  <w:style w:type="paragraph" w:styleId="Piedepgina">
    <w:name w:val="footer"/>
    <w:basedOn w:val="Normal"/>
    <w:link w:val="PiedepginaCar"/>
    <w:unhideWhenUsed/>
    <w:pPr>
      <w:spacing w:before="0" w:after="0" w:line="240" w:lineRule="auto"/>
      <w:jc w:val="right"/>
    </w:pPr>
    <w:rPr>
      <w:caps/>
      <w:sz w:val="16"/>
    </w:rPr>
  </w:style>
  <w:style w:type="character" w:customStyle="1" w:styleId="PiedepginaCar">
    <w:name w:val="Pie de página Car"/>
    <w:basedOn w:val="Fuentedeprrafopredeter"/>
    <w:link w:val="Piedepgina"/>
    <w:rPr>
      <w:caps/>
      <w:sz w:val="16"/>
    </w:rPr>
  </w:style>
  <w:style w:type="paragraph" w:styleId="TDC3">
    <w:name w:val="toc 3"/>
    <w:basedOn w:val="Normal"/>
    <w:next w:val="Normal"/>
    <w:autoRedefine/>
    <w:uiPriority w:val="39"/>
    <w:unhideWhenUsed/>
    <w:qFormat/>
    <w:rsid w:val="00123D9F"/>
    <w:pPr>
      <w:tabs>
        <w:tab w:val="left" w:pos="1560"/>
        <w:tab w:val="right" w:leader="dot" w:pos="8728"/>
      </w:tabs>
      <w:spacing w:after="100"/>
      <w:ind w:left="1560" w:hanging="567"/>
    </w:pPr>
    <w:rPr>
      <w:i/>
      <w:iCs/>
      <w:noProof/>
    </w:rPr>
  </w:style>
  <w:style w:type="character" w:styleId="Hipervnculo">
    <w:name w:val="Hyperlink"/>
    <w:basedOn w:val="Fuentedeprrafopredeter"/>
    <w:uiPriority w:val="99"/>
    <w:unhideWhenUsed/>
    <w:rPr>
      <w:color w:val="EB8803" w:themeColor="hyperlink"/>
      <w:u w:val="single"/>
    </w:rPr>
  </w:style>
  <w:style w:type="paragraph" w:styleId="TDC1">
    <w:name w:val="toc 1"/>
    <w:basedOn w:val="Normal"/>
    <w:next w:val="Normal"/>
    <w:autoRedefine/>
    <w:uiPriority w:val="39"/>
    <w:unhideWhenUsed/>
    <w:qFormat/>
    <w:rsid w:val="00123D9F"/>
    <w:pPr>
      <w:tabs>
        <w:tab w:val="left" w:pos="400"/>
        <w:tab w:val="right" w:leader="dot" w:pos="8728"/>
      </w:tabs>
      <w:spacing w:after="100"/>
    </w:pPr>
    <w:rPr>
      <w:b/>
      <w:noProof/>
    </w:rPr>
  </w:style>
  <w:style w:type="paragraph" w:styleId="TDC2">
    <w:name w:val="toc 2"/>
    <w:basedOn w:val="Normal"/>
    <w:next w:val="Normal"/>
    <w:autoRedefine/>
    <w:uiPriority w:val="39"/>
    <w:unhideWhenUsed/>
    <w:qFormat/>
    <w:rsid w:val="00123D9F"/>
    <w:pPr>
      <w:tabs>
        <w:tab w:val="left" w:pos="993"/>
        <w:tab w:val="right" w:leader="dot" w:pos="8728"/>
      </w:tabs>
      <w:spacing w:after="100"/>
      <w:ind w:left="993" w:hanging="567"/>
    </w:pPr>
    <w:rPr>
      <w:noProof/>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rPr>
  </w:style>
  <w:style w:type="character" w:customStyle="1" w:styleId="TextodegloboCar">
    <w:name w:val="Texto de globo Car"/>
    <w:basedOn w:val="Fuentedeprrafopredeter"/>
    <w:link w:val="Textodeglobo"/>
    <w:uiPriority w:val="99"/>
    <w:semiHidden/>
    <w:rPr>
      <w:rFonts w:ascii="Tahoma" w:hAnsi="Tahoma" w:cs="Tahoma"/>
      <w:sz w:val="16"/>
    </w:rPr>
  </w:style>
  <w:style w:type="paragraph" w:styleId="Bibliografa">
    <w:name w:val="Bibliography"/>
    <w:basedOn w:val="Normal"/>
    <w:next w:val="Normal"/>
    <w:uiPriority w:val="39"/>
    <w:unhideWhenUsed/>
  </w:style>
  <w:style w:type="paragraph" w:styleId="Encabezado">
    <w:name w:val="header"/>
    <w:aliases w:val="ho,header odd,h"/>
    <w:basedOn w:val="Normal"/>
    <w:link w:val="EncabezadoCar"/>
    <w:uiPriority w:val="99"/>
    <w:unhideWhenUsed/>
    <w:pPr>
      <w:spacing w:before="0" w:after="0" w:line="240" w:lineRule="auto"/>
    </w:pPr>
  </w:style>
  <w:style w:type="character" w:customStyle="1" w:styleId="EncabezadoCar">
    <w:name w:val="Encabezado Car"/>
    <w:aliases w:val="ho Car,header odd Car,h Car"/>
    <w:basedOn w:val="Fuentedeprrafopredeter"/>
    <w:link w:val="Encabezado"/>
    <w:uiPriority w:val="99"/>
  </w:style>
  <w:style w:type="paragraph" w:styleId="Sangranormal">
    <w:name w:val="Normal Indent"/>
    <w:basedOn w:val="Normal"/>
    <w:uiPriority w:val="99"/>
    <w:unhideWhenUsed/>
    <w:pPr>
      <w:ind w:left="720"/>
    </w:pPr>
  </w:style>
  <w:style w:type="character" w:styleId="Textodelmarcadordeposicin">
    <w:name w:val="Placeholder Text"/>
    <w:basedOn w:val="Fuentedeprrafopredeter"/>
    <w:uiPriority w:val="99"/>
    <w:semiHidden/>
    <w:rPr>
      <w:color w:val="808080"/>
    </w:rPr>
  </w:style>
  <w:style w:type="table" w:customStyle="1" w:styleId="tabladeinformes">
    <w:name w:val="tabla de informes"/>
    <w:basedOn w:val="Tablanormal"/>
    <w:uiPriority w:val="99"/>
    <w:pPr>
      <w:spacing w:before="60" w:after="60" w:line="240" w:lineRule="auto"/>
      <w:jc w:val="center"/>
    </w:pPr>
    <w:tblPr>
      <w:tblBorders>
        <w:top w:val="single" w:sz="4" w:space="0" w:color="00A0B8" w:themeColor="accent1"/>
        <w:left w:val="single" w:sz="4" w:space="0" w:color="00A0B8" w:themeColor="accent1"/>
        <w:bottom w:val="single" w:sz="4" w:space="0" w:color="00A0B8" w:themeColor="accent1"/>
        <w:right w:val="single" w:sz="4" w:space="0" w:color="00A0B8" w:themeColor="accent1"/>
        <w:insideH w:val="single" w:sz="4" w:space="0" w:color="00A0B8" w:themeColor="accent1"/>
        <w:insideV w:val="single" w:sz="4" w:space="0" w:color="00A0B8" w:themeColor="accent1"/>
      </w:tblBorders>
    </w:tblPr>
    <w:tblStylePr w:type="firstRow">
      <w:rPr>
        <w:b/>
        <w:color w:val="000000" w:themeColor="text1"/>
      </w:rPr>
      <w:tblPr/>
      <w:tcPr>
        <w:tcBorders>
          <w:top w:val="nil"/>
          <w:left w:val="nil"/>
          <w:bottom w:val="nil"/>
          <w:right w:val="nil"/>
          <w:insideH w:val="nil"/>
          <w:insideV w:val="nil"/>
          <w:tl2br w:val="nil"/>
          <w:tr2bl w:val="nil"/>
        </w:tcBorders>
      </w:tcPr>
    </w:tblStylePr>
    <w:tblStylePr w:type="firstCol">
      <w:pPr>
        <w:wordWrap/>
        <w:jc w:val="left"/>
      </w:pPr>
    </w:tblStylePr>
  </w:style>
  <w:style w:type="table" w:styleId="Tablaconcuadrcula">
    <w:name w:val="Table Grid"/>
    <w:aliases w:val="Tabla CUADROS,Control de Cambios"/>
    <w:basedOn w:val="Tablanormal"/>
    <w:uiPriority w:val="5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uiPriority w:val="9"/>
    <w:rsid w:val="00630C2E"/>
    <w:rPr>
      <w:rFonts w:asciiTheme="majorHAnsi" w:eastAsiaTheme="majorEastAsia" w:hAnsiTheme="majorHAnsi" w:cstheme="majorBidi"/>
      <w:i/>
      <w:iCs/>
      <w:color w:val="004F5B" w:themeColor="accent1" w:themeShade="7F"/>
    </w:rPr>
  </w:style>
  <w:style w:type="character" w:customStyle="1" w:styleId="Ttulo8Car">
    <w:name w:val="Título 8 Car"/>
    <w:basedOn w:val="Fuentedeprrafopredeter"/>
    <w:link w:val="Ttulo8"/>
    <w:uiPriority w:val="9"/>
    <w:rsid w:val="00630C2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630C2E"/>
    <w:rPr>
      <w:rFonts w:asciiTheme="majorHAnsi" w:eastAsiaTheme="majorEastAsia" w:hAnsiTheme="majorHAnsi" w:cstheme="majorBidi"/>
      <w:i/>
      <w:iCs/>
      <w:color w:val="272727" w:themeColor="text1" w:themeTint="D8"/>
      <w:sz w:val="21"/>
      <w:szCs w:val="21"/>
    </w:rPr>
  </w:style>
  <w:style w:type="paragraph" w:customStyle="1" w:styleId="Estilo1">
    <w:name w:val="Estilo1"/>
    <w:basedOn w:val="Ttulo1"/>
    <w:rsid w:val="00676727"/>
    <w:pPr>
      <w:numPr>
        <w:numId w:val="5"/>
      </w:numPr>
      <w:spacing w:after="240" w:line="288" w:lineRule="auto"/>
    </w:pPr>
    <w:rPr>
      <w:rFonts w:asciiTheme="minorHAnsi" w:eastAsia="Times New Roman" w:hAnsiTheme="minorHAnsi" w:cs="Times New Roman"/>
      <w:b/>
      <w:bCs/>
      <w:color w:val="CC0000"/>
      <w:kern w:val="28"/>
      <w:sz w:val="36"/>
    </w:rPr>
  </w:style>
  <w:style w:type="character" w:styleId="Nmerodepgina">
    <w:name w:val="page number"/>
    <w:rsid w:val="00676727"/>
  </w:style>
  <w:style w:type="paragraph" w:styleId="TDC4">
    <w:name w:val="toc 4"/>
    <w:basedOn w:val="TDC3"/>
    <w:next w:val="Normal"/>
    <w:uiPriority w:val="39"/>
    <w:rsid w:val="00676727"/>
    <w:pPr>
      <w:tabs>
        <w:tab w:val="left" w:pos="2268"/>
        <w:tab w:val="right" w:leader="dot" w:pos="8931"/>
      </w:tabs>
      <w:spacing w:before="40" w:after="40" w:line="288" w:lineRule="auto"/>
      <w:ind w:left="2268" w:right="1134" w:hanging="992"/>
    </w:pPr>
    <w:rPr>
      <w:rFonts w:eastAsia="Times New Roman" w:cs="Times New Roman"/>
      <w:color w:val="333333"/>
      <w:sz w:val="18"/>
      <w:szCs w:val="21"/>
    </w:rPr>
  </w:style>
  <w:style w:type="paragraph" w:styleId="TDC5">
    <w:name w:val="toc 5"/>
    <w:basedOn w:val="TDC4"/>
    <w:next w:val="Normal"/>
    <w:uiPriority w:val="39"/>
    <w:rsid w:val="00676727"/>
    <w:pPr>
      <w:ind w:left="800"/>
    </w:pPr>
  </w:style>
  <w:style w:type="paragraph" w:styleId="TDC6">
    <w:name w:val="toc 6"/>
    <w:basedOn w:val="TDC5"/>
    <w:next w:val="Normal"/>
    <w:uiPriority w:val="39"/>
    <w:rsid w:val="00676727"/>
    <w:pPr>
      <w:ind w:left="1000"/>
    </w:pPr>
  </w:style>
  <w:style w:type="paragraph" w:styleId="TDC7">
    <w:name w:val="toc 7"/>
    <w:basedOn w:val="Normal"/>
    <w:next w:val="Normal"/>
    <w:uiPriority w:val="39"/>
    <w:rsid w:val="00676727"/>
    <w:pPr>
      <w:spacing w:before="0" w:after="0" w:line="288" w:lineRule="auto"/>
      <w:ind w:left="1200"/>
    </w:pPr>
    <w:rPr>
      <w:rFonts w:eastAsia="Times New Roman" w:cs="Times New Roman"/>
      <w:szCs w:val="21"/>
    </w:rPr>
  </w:style>
  <w:style w:type="paragraph" w:styleId="TDC8">
    <w:name w:val="toc 8"/>
    <w:basedOn w:val="Normal"/>
    <w:next w:val="Normal"/>
    <w:uiPriority w:val="39"/>
    <w:rsid w:val="00676727"/>
    <w:pPr>
      <w:spacing w:before="0" w:after="0" w:line="288" w:lineRule="auto"/>
      <w:ind w:left="1400"/>
    </w:pPr>
    <w:rPr>
      <w:rFonts w:eastAsia="Times New Roman" w:cs="Times New Roman"/>
      <w:szCs w:val="21"/>
    </w:rPr>
  </w:style>
  <w:style w:type="paragraph" w:styleId="TDC9">
    <w:name w:val="toc 9"/>
    <w:basedOn w:val="Normal"/>
    <w:next w:val="Normal"/>
    <w:uiPriority w:val="39"/>
    <w:rsid w:val="00676727"/>
    <w:pPr>
      <w:spacing w:before="0" w:after="0" w:line="288" w:lineRule="auto"/>
      <w:ind w:left="1600"/>
    </w:pPr>
    <w:rPr>
      <w:rFonts w:eastAsia="Times New Roman" w:cs="Times New Roman"/>
      <w:szCs w:val="21"/>
    </w:rPr>
  </w:style>
  <w:style w:type="paragraph" w:customStyle="1" w:styleId="Cabecera1">
    <w:name w:val="Cabecera 1"/>
    <w:basedOn w:val="Normal"/>
    <w:rsid w:val="00676727"/>
    <w:pPr>
      <w:spacing w:before="160" w:line="288" w:lineRule="auto"/>
      <w:ind w:left="-426"/>
    </w:pPr>
    <w:rPr>
      <w:rFonts w:eastAsia="Times New Roman" w:cs="Times New Roman"/>
      <w:b/>
      <w:bCs/>
      <w:color w:val="004AB8"/>
      <w:sz w:val="28"/>
    </w:rPr>
  </w:style>
  <w:style w:type="paragraph" w:styleId="Textonotapie">
    <w:name w:val="footnote text"/>
    <w:basedOn w:val="Normal"/>
    <w:link w:val="TextonotapieCar"/>
    <w:semiHidden/>
    <w:rsid w:val="00676727"/>
    <w:pPr>
      <w:spacing w:before="160" w:line="288" w:lineRule="auto"/>
    </w:pPr>
    <w:rPr>
      <w:rFonts w:eastAsia="Times New Roman" w:cs="Times New Roman"/>
    </w:rPr>
  </w:style>
  <w:style w:type="character" w:customStyle="1" w:styleId="TextonotapieCar">
    <w:name w:val="Texto nota pie Car"/>
    <w:basedOn w:val="Fuentedeprrafopredeter"/>
    <w:link w:val="Textonotapie"/>
    <w:semiHidden/>
    <w:rsid w:val="00676727"/>
    <w:rPr>
      <w:rFonts w:eastAsia="Times New Roman" w:cs="Times New Roman"/>
      <w:color w:val="auto"/>
    </w:rPr>
  </w:style>
  <w:style w:type="table" w:styleId="Tablacontema">
    <w:name w:val="Table Theme"/>
    <w:basedOn w:val="Tablanormal"/>
    <w:rsid w:val="00676727"/>
    <w:pPr>
      <w:spacing w:after="120" w:line="288" w:lineRule="auto"/>
      <w:jc w:val="both"/>
    </w:pPr>
    <w:rPr>
      <w:rFonts w:ascii="Times New Roman" w:eastAsia="Times New Roman" w:hAnsi="Times New Roman" w:cs="Times New Roman"/>
      <w:color w:val="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as">
    <w:name w:val="figuras"/>
    <w:basedOn w:val="Normal"/>
    <w:next w:val="Normal"/>
    <w:rsid w:val="00676727"/>
    <w:pPr>
      <w:spacing w:before="160" w:line="288" w:lineRule="auto"/>
      <w:ind w:left="4961" w:firstLine="709"/>
      <w:jc w:val="center"/>
    </w:pPr>
    <w:rPr>
      <w:rFonts w:eastAsia="Times New Roman" w:cs="Tahoma"/>
      <w:kern w:val="28"/>
      <w:sz w:val="16"/>
      <w:szCs w:val="16"/>
    </w:rPr>
  </w:style>
  <w:style w:type="paragraph" w:customStyle="1" w:styleId="Anexo1">
    <w:name w:val="Anexo 1"/>
    <w:basedOn w:val="Normal"/>
    <w:next w:val="Normal"/>
    <w:rsid w:val="0033635B"/>
    <w:pPr>
      <w:keepNext/>
      <w:keepLines/>
      <w:pageBreakBefore/>
      <w:numPr>
        <w:numId w:val="4"/>
      </w:numPr>
      <w:spacing w:before="240" w:line="288" w:lineRule="auto"/>
    </w:pPr>
    <w:rPr>
      <w:rFonts w:ascii="Century Gothic" w:eastAsia="Times New Roman" w:hAnsi="Century Gothic" w:cs="Times New Roman"/>
      <w:bCs/>
      <w:color w:val="CC0000"/>
      <w:sz w:val="28"/>
    </w:rPr>
  </w:style>
  <w:style w:type="paragraph" w:customStyle="1" w:styleId="Anexo2">
    <w:name w:val="Anexo 2"/>
    <w:basedOn w:val="Normal"/>
    <w:next w:val="Normal"/>
    <w:autoRedefine/>
    <w:rsid w:val="00676727"/>
    <w:pPr>
      <w:keepNext/>
      <w:keepLines/>
      <w:numPr>
        <w:ilvl w:val="1"/>
        <w:numId w:val="4"/>
      </w:numPr>
      <w:spacing w:before="160" w:line="288" w:lineRule="auto"/>
    </w:pPr>
    <w:rPr>
      <w:rFonts w:ascii="Century Gothic" w:eastAsia="Times New Roman" w:hAnsi="Century Gothic" w:cs="Times New Roman"/>
      <w:b/>
      <w:color w:val="003296"/>
      <w:sz w:val="26"/>
      <w:szCs w:val="26"/>
      <w:lang w:val="es-ES_tradnl"/>
    </w:rPr>
  </w:style>
  <w:style w:type="paragraph" w:customStyle="1" w:styleId="Anexo3">
    <w:name w:val="Anexo 3"/>
    <w:basedOn w:val="Anexo2"/>
    <w:next w:val="Normal"/>
    <w:rsid w:val="00676727"/>
    <w:pPr>
      <w:numPr>
        <w:ilvl w:val="2"/>
      </w:numPr>
      <w:spacing w:line="360" w:lineRule="auto"/>
    </w:pPr>
    <w:rPr>
      <w:sz w:val="24"/>
    </w:rPr>
  </w:style>
  <w:style w:type="paragraph" w:customStyle="1" w:styleId="Anexo4">
    <w:name w:val="Anexo 4"/>
    <w:basedOn w:val="Normal"/>
    <w:next w:val="Normal"/>
    <w:autoRedefine/>
    <w:rsid w:val="00676727"/>
    <w:pPr>
      <w:keepNext/>
      <w:keepLines/>
      <w:numPr>
        <w:ilvl w:val="3"/>
        <w:numId w:val="4"/>
      </w:numPr>
      <w:spacing w:before="160" w:line="360" w:lineRule="auto"/>
    </w:pPr>
    <w:rPr>
      <w:rFonts w:ascii="Century Gothic" w:eastAsia="Times New Roman" w:hAnsi="Century Gothic" w:cs="Times New Roman"/>
      <w:b/>
      <w:color w:val="003296"/>
      <w:sz w:val="22"/>
      <w:szCs w:val="22"/>
      <w:lang w:val="es-ES_tradnl"/>
    </w:rPr>
  </w:style>
  <w:style w:type="paragraph" w:customStyle="1" w:styleId="Remite">
    <w:name w:val="Remite"/>
    <w:basedOn w:val="Normal"/>
    <w:rsid w:val="00676727"/>
    <w:pPr>
      <w:keepLines/>
      <w:framePr w:w="2640" w:h="1018" w:hRule="exact" w:hSpace="180" w:wrap="notBeside" w:vAnchor="page" w:hAnchor="page" w:x="8821" w:y="721" w:anchorLock="1"/>
      <w:spacing w:before="0" w:after="0" w:line="200" w:lineRule="atLeast"/>
      <w:ind w:left="851"/>
    </w:pPr>
    <w:rPr>
      <w:rFonts w:ascii="Eurostile" w:eastAsia="Times New Roman" w:hAnsi="Eurostile" w:cs="Times New Roman"/>
      <w:sz w:val="16"/>
    </w:rPr>
  </w:style>
  <w:style w:type="paragraph" w:customStyle="1" w:styleId="Numeracin">
    <w:name w:val="Numeración"/>
    <w:basedOn w:val="Listaconnmeros"/>
    <w:rsid w:val="00676727"/>
    <w:pPr>
      <w:numPr>
        <w:numId w:val="0"/>
      </w:numPr>
      <w:spacing w:before="0" w:after="80" w:line="288" w:lineRule="auto"/>
      <w:contextualSpacing w:val="0"/>
    </w:pPr>
    <w:rPr>
      <w:rFonts w:eastAsia="Times New Roman" w:cs="Times New Roman"/>
    </w:rPr>
  </w:style>
  <w:style w:type="table" w:styleId="Tablabsica1">
    <w:name w:val="Table Simple 1"/>
    <w:basedOn w:val="Tablanormal"/>
    <w:rsid w:val="00676727"/>
    <w:pPr>
      <w:spacing w:after="120" w:line="360" w:lineRule="auto"/>
      <w:jc w:val="both"/>
    </w:pPr>
    <w:rPr>
      <w:rFonts w:ascii="Times New Roman" w:eastAsia="Times New Roman" w:hAnsi="Times New Roman" w:cs="Times New Roman"/>
      <w:color w:val="auto"/>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aChile">
    <w:name w:val="Tabla Chile"/>
    <w:basedOn w:val="Tablaconcuadrcula"/>
    <w:rsid w:val="00676727"/>
    <w:pPr>
      <w:tabs>
        <w:tab w:val="left" w:pos="1134"/>
      </w:tabs>
      <w:jc w:val="both"/>
    </w:pPr>
    <w:rPr>
      <w:rFonts w:ascii="Tahoma" w:eastAsia="Times New Roman" w:hAnsi="Tahoma" w:cs="Times New Roman"/>
      <w:color w:val="auto"/>
      <w:lang w:val="en-US" w:eastAsia="en-US"/>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auto"/>
      <w:tcMar>
        <w:left w:w="57" w:type="dxa"/>
        <w:right w:w="57" w:type="dxa"/>
      </w:tcMar>
    </w:tcPr>
    <w:tblStylePr w:type="firstRow">
      <w:rPr>
        <w:rFonts w:ascii="Tahoma" w:hAnsi="Tahoma"/>
        <w:b/>
        <w:color w:val="FFFFFF"/>
        <w:sz w:val="20"/>
      </w:rPr>
      <w:tblPr/>
      <w:tcPr>
        <w:shd w:val="clear" w:color="auto" w:fill="0569B3"/>
      </w:tcPr>
    </w:tblStylePr>
  </w:style>
  <w:style w:type="character" w:styleId="Refdenotaalpie">
    <w:name w:val="footnote reference"/>
    <w:semiHidden/>
    <w:rsid w:val="00676727"/>
    <w:rPr>
      <w:vertAlign w:val="superscript"/>
    </w:rPr>
  </w:style>
  <w:style w:type="paragraph" w:styleId="Tabladeilustraciones">
    <w:name w:val="table of figures"/>
    <w:basedOn w:val="Normal"/>
    <w:next w:val="Normal"/>
    <w:semiHidden/>
    <w:rsid w:val="00676727"/>
    <w:pPr>
      <w:spacing w:before="160" w:line="288" w:lineRule="auto"/>
    </w:pPr>
    <w:rPr>
      <w:rFonts w:eastAsia="Times New Roman" w:cs="Times New Roman"/>
    </w:rPr>
  </w:style>
  <w:style w:type="paragraph" w:customStyle="1" w:styleId="Vietas">
    <w:name w:val="Viñetas"/>
    <w:basedOn w:val="Normal"/>
    <w:link w:val="VietasCar"/>
    <w:qFormat/>
    <w:rsid w:val="00676727"/>
    <w:pPr>
      <w:tabs>
        <w:tab w:val="left" w:pos="1134"/>
      </w:tabs>
      <w:spacing w:before="0" w:after="80" w:line="288" w:lineRule="auto"/>
    </w:pPr>
    <w:rPr>
      <w:rFonts w:eastAsia="Times New Roman" w:cs="Times New Roman"/>
      <w:szCs w:val="22"/>
      <w:lang w:val="es-ES_tradnl"/>
    </w:rPr>
  </w:style>
  <w:style w:type="paragraph" w:styleId="Mapadeldocumento">
    <w:name w:val="Document Map"/>
    <w:basedOn w:val="Normal"/>
    <w:link w:val="MapadeldocumentoCar"/>
    <w:uiPriority w:val="99"/>
    <w:semiHidden/>
    <w:rsid w:val="00676727"/>
    <w:pPr>
      <w:shd w:val="clear" w:color="auto" w:fill="000080"/>
      <w:spacing w:before="160" w:line="288" w:lineRule="auto"/>
    </w:pPr>
    <w:rPr>
      <w:rFonts w:eastAsia="Times New Roman" w:cs="Tahoma"/>
    </w:rPr>
  </w:style>
  <w:style w:type="character" w:customStyle="1" w:styleId="MapadeldocumentoCar">
    <w:name w:val="Mapa del documento Car"/>
    <w:basedOn w:val="Fuentedeprrafopredeter"/>
    <w:link w:val="Mapadeldocumento"/>
    <w:uiPriority w:val="99"/>
    <w:semiHidden/>
    <w:rsid w:val="00676727"/>
    <w:rPr>
      <w:rFonts w:eastAsia="Times New Roman" w:cs="Tahoma"/>
      <w:color w:val="auto"/>
      <w:shd w:val="clear" w:color="auto" w:fill="000080"/>
    </w:rPr>
  </w:style>
  <w:style w:type="paragraph" w:styleId="Textosinformato">
    <w:name w:val="Plain Text"/>
    <w:basedOn w:val="Normal"/>
    <w:link w:val="TextosinformatoCar"/>
    <w:uiPriority w:val="99"/>
    <w:semiHidden/>
    <w:unhideWhenUsed/>
    <w:rsid w:val="00676727"/>
    <w:pPr>
      <w:spacing w:before="0" w:after="0" w:line="240" w:lineRule="auto"/>
    </w:pPr>
    <w:rPr>
      <w:rFonts w:ascii="Consolas" w:eastAsia="Times New Roman" w:hAnsi="Consolas" w:cs="Consolas"/>
      <w:sz w:val="21"/>
      <w:szCs w:val="21"/>
    </w:rPr>
  </w:style>
  <w:style w:type="character" w:customStyle="1" w:styleId="TextosinformatoCar">
    <w:name w:val="Texto sin formato Car"/>
    <w:basedOn w:val="Fuentedeprrafopredeter"/>
    <w:link w:val="Textosinformato"/>
    <w:uiPriority w:val="99"/>
    <w:semiHidden/>
    <w:rsid w:val="00676727"/>
    <w:rPr>
      <w:rFonts w:ascii="Consolas" w:eastAsia="Times New Roman" w:hAnsi="Consolas" w:cs="Consolas"/>
      <w:color w:val="auto"/>
      <w:sz w:val="21"/>
      <w:szCs w:val="21"/>
    </w:rPr>
  </w:style>
  <w:style w:type="paragraph" w:styleId="Prrafodelista">
    <w:name w:val="List Paragraph"/>
    <w:basedOn w:val="Normal"/>
    <w:uiPriority w:val="34"/>
    <w:qFormat/>
    <w:rsid w:val="00676727"/>
    <w:pPr>
      <w:spacing w:before="160" w:line="288" w:lineRule="auto"/>
      <w:ind w:left="720"/>
      <w:contextualSpacing/>
    </w:pPr>
    <w:rPr>
      <w:rFonts w:eastAsia="Times New Roman" w:cs="Times New Roman"/>
    </w:rPr>
  </w:style>
  <w:style w:type="paragraph" w:customStyle="1" w:styleId="Vieta2">
    <w:name w:val="Viñeta2"/>
    <w:basedOn w:val="Normal"/>
    <w:link w:val="Vieta2Car"/>
    <w:qFormat/>
    <w:rsid w:val="00676727"/>
    <w:pPr>
      <w:keepLines/>
      <w:numPr>
        <w:numId w:val="7"/>
      </w:numPr>
      <w:spacing w:before="40" w:after="80"/>
      <w:ind w:left="567" w:hanging="283"/>
    </w:pPr>
    <w:rPr>
      <w:rFonts w:eastAsia="Times New Roman" w:cs="Times New Roman"/>
      <w:szCs w:val="22"/>
      <w:lang w:val="es-ES_tradnl"/>
    </w:rPr>
  </w:style>
  <w:style w:type="character" w:customStyle="1" w:styleId="Vieta2Car">
    <w:name w:val="Viñeta2 Car"/>
    <w:basedOn w:val="Fuentedeprrafopredeter"/>
    <w:link w:val="Vieta2"/>
    <w:rsid w:val="00676727"/>
    <w:rPr>
      <w:rFonts w:ascii="Calibri" w:eastAsia="Times New Roman" w:hAnsi="Calibri" w:cs="Times New Roman"/>
      <w:color w:val="auto"/>
      <w:szCs w:val="22"/>
      <w:lang w:val="es-ES_tradnl"/>
    </w:rPr>
  </w:style>
  <w:style w:type="paragraph" w:customStyle="1" w:styleId="Vieta1">
    <w:name w:val="Viñeta1"/>
    <w:basedOn w:val="Normal"/>
    <w:link w:val="Vieta1Car"/>
    <w:qFormat/>
    <w:rsid w:val="00506CFF"/>
    <w:pPr>
      <w:keepLines/>
      <w:numPr>
        <w:numId w:val="23"/>
      </w:numPr>
      <w:spacing w:before="40" w:after="80"/>
    </w:pPr>
    <w:rPr>
      <w:rFonts w:eastAsia="Times New Roman" w:cs="Times New Roman"/>
      <w:szCs w:val="22"/>
      <w:lang w:val="es-ES_tradnl"/>
    </w:rPr>
  </w:style>
  <w:style w:type="character" w:customStyle="1" w:styleId="Vieta1Car">
    <w:name w:val="Viñeta1 Car"/>
    <w:basedOn w:val="Fuentedeprrafopredeter"/>
    <w:link w:val="Vieta1"/>
    <w:qFormat/>
    <w:rsid w:val="00506CFF"/>
    <w:rPr>
      <w:rFonts w:ascii="Calibri" w:eastAsia="Times New Roman" w:hAnsi="Calibri" w:cs="Times New Roman"/>
      <w:color w:val="auto"/>
      <w:szCs w:val="22"/>
      <w:lang w:val="es-ES_tradnl"/>
    </w:rPr>
  </w:style>
  <w:style w:type="paragraph" w:customStyle="1" w:styleId="Vieta3">
    <w:name w:val="Viñeta3"/>
    <w:basedOn w:val="Vieta2"/>
    <w:link w:val="Vieta3Car"/>
    <w:qFormat/>
    <w:rsid w:val="00676727"/>
    <w:pPr>
      <w:numPr>
        <w:numId w:val="8"/>
      </w:numPr>
      <w:ind w:left="851" w:hanging="284"/>
    </w:pPr>
  </w:style>
  <w:style w:type="paragraph" w:customStyle="1" w:styleId="Vieta4">
    <w:name w:val="Viñeta4"/>
    <w:basedOn w:val="Vieta3"/>
    <w:link w:val="Vieta4Car"/>
    <w:qFormat/>
    <w:rsid w:val="00676727"/>
    <w:pPr>
      <w:numPr>
        <w:numId w:val="9"/>
      </w:numPr>
      <w:spacing w:line="240" w:lineRule="auto"/>
      <w:ind w:left="1134" w:hanging="283"/>
    </w:pPr>
  </w:style>
  <w:style w:type="character" w:customStyle="1" w:styleId="Vieta3Car">
    <w:name w:val="Viñeta3 Car"/>
    <w:basedOn w:val="Vieta2Car"/>
    <w:link w:val="Vieta3"/>
    <w:rsid w:val="00676727"/>
    <w:rPr>
      <w:rFonts w:ascii="Calibri" w:eastAsia="Times New Roman" w:hAnsi="Calibri" w:cs="Times New Roman"/>
      <w:color w:val="auto"/>
      <w:szCs w:val="22"/>
      <w:lang w:val="es-ES_tradnl"/>
    </w:rPr>
  </w:style>
  <w:style w:type="character" w:customStyle="1" w:styleId="Vieta4Car">
    <w:name w:val="Viñeta4 Car"/>
    <w:basedOn w:val="Vieta3Car"/>
    <w:link w:val="Vieta4"/>
    <w:rsid w:val="00676727"/>
    <w:rPr>
      <w:rFonts w:ascii="Calibri" w:eastAsia="Times New Roman" w:hAnsi="Calibri" w:cs="Times New Roman"/>
      <w:color w:val="auto"/>
      <w:szCs w:val="22"/>
      <w:lang w:val="es-ES_tradnl"/>
    </w:rPr>
  </w:style>
  <w:style w:type="paragraph" w:customStyle="1" w:styleId="Vieta5">
    <w:name w:val="Viñeta5"/>
    <w:basedOn w:val="Vieta4"/>
    <w:link w:val="Vieta5Car"/>
    <w:autoRedefine/>
    <w:qFormat/>
    <w:rsid w:val="00676727"/>
    <w:pPr>
      <w:numPr>
        <w:numId w:val="10"/>
      </w:numPr>
      <w:ind w:left="1418" w:hanging="284"/>
    </w:pPr>
  </w:style>
  <w:style w:type="character" w:customStyle="1" w:styleId="Vieta5Car">
    <w:name w:val="Viñeta5 Car"/>
    <w:basedOn w:val="Vieta4Car"/>
    <w:link w:val="Vieta5"/>
    <w:rsid w:val="00676727"/>
    <w:rPr>
      <w:rFonts w:ascii="Calibri" w:eastAsia="Times New Roman" w:hAnsi="Calibri" w:cs="Times New Roman"/>
      <w:color w:val="auto"/>
      <w:szCs w:val="22"/>
      <w:lang w:val="es-ES_tradnl"/>
    </w:rPr>
  </w:style>
  <w:style w:type="table" w:styleId="Sombreadoclaro-nfasis1">
    <w:name w:val="Light Shading Accent 1"/>
    <w:basedOn w:val="Tablanormal"/>
    <w:uiPriority w:val="60"/>
    <w:rsid w:val="00676727"/>
    <w:pPr>
      <w:spacing w:before="0" w:after="0" w:line="240" w:lineRule="auto"/>
    </w:pPr>
    <w:rPr>
      <w:rFonts w:ascii="Times New Roman" w:eastAsia="Times New Roman" w:hAnsi="Times New Roman" w:cs="Times New Roman"/>
      <w:color w:val="007789" w:themeColor="accent1" w:themeShade="BF"/>
      <w:lang w:val="en-US" w:eastAsia="en-US"/>
    </w:rPr>
    <w:tblPr>
      <w:tblStyleRowBandSize w:val="1"/>
      <w:tblStyleColBandSize w:val="1"/>
      <w:tblBorders>
        <w:top w:val="single" w:sz="8" w:space="0" w:color="00A0B8" w:themeColor="accent1"/>
        <w:bottom w:val="single" w:sz="8" w:space="0" w:color="00A0B8" w:themeColor="accent1"/>
      </w:tblBorders>
    </w:tblPr>
    <w:tblStylePr w:type="firstRow">
      <w:pPr>
        <w:spacing w:before="0" w:after="0" w:line="240" w:lineRule="auto"/>
      </w:pPr>
      <w:rPr>
        <w:b/>
        <w:bCs/>
      </w:rPr>
      <w:tblPr/>
      <w:tcPr>
        <w:tcBorders>
          <w:top w:val="single" w:sz="8" w:space="0" w:color="00A0B8" w:themeColor="accent1"/>
          <w:left w:val="nil"/>
          <w:bottom w:val="single" w:sz="8" w:space="0" w:color="00A0B8" w:themeColor="accent1"/>
          <w:right w:val="nil"/>
          <w:insideH w:val="nil"/>
          <w:insideV w:val="nil"/>
        </w:tcBorders>
      </w:tcPr>
    </w:tblStylePr>
    <w:tblStylePr w:type="lastRow">
      <w:pPr>
        <w:spacing w:before="0" w:after="0" w:line="240" w:lineRule="auto"/>
      </w:pPr>
      <w:rPr>
        <w:b/>
        <w:bCs/>
      </w:rPr>
      <w:tblPr/>
      <w:tcPr>
        <w:tcBorders>
          <w:top w:val="single" w:sz="8" w:space="0" w:color="00A0B8" w:themeColor="accent1"/>
          <w:left w:val="nil"/>
          <w:bottom w:val="single" w:sz="8" w:space="0" w:color="00A0B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F4FF" w:themeFill="accent1" w:themeFillTint="3F"/>
      </w:tcPr>
    </w:tblStylePr>
    <w:tblStylePr w:type="band1Horz">
      <w:tblPr/>
      <w:tcPr>
        <w:tcBorders>
          <w:left w:val="nil"/>
          <w:right w:val="nil"/>
          <w:insideH w:val="nil"/>
          <w:insideV w:val="nil"/>
        </w:tcBorders>
        <w:shd w:val="clear" w:color="auto" w:fill="AEF4FF" w:themeFill="accent1" w:themeFillTint="3F"/>
      </w:tcPr>
    </w:tblStylePr>
  </w:style>
  <w:style w:type="character" w:styleId="Textoennegrita">
    <w:name w:val="Strong"/>
    <w:basedOn w:val="Fuentedeprrafopredeter"/>
    <w:uiPriority w:val="22"/>
    <w:qFormat/>
    <w:rsid w:val="00676727"/>
    <w:rPr>
      <w:b/>
      <w:bCs/>
    </w:rPr>
  </w:style>
  <w:style w:type="character" w:customStyle="1" w:styleId="VietasCar">
    <w:name w:val="Viñetas Car"/>
    <w:link w:val="Vietas"/>
    <w:locked/>
    <w:rsid w:val="00676727"/>
    <w:rPr>
      <w:rFonts w:eastAsia="Times New Roman" w:cs="Times New Roman"/>
      <w:color w:val="auto"/>
      <w:szCs w:val="22"/>
      <w:lang w:val="es-ES_tradnl"/>
    </w:rPr>
  </w:style>
  <w:style w:type="paragraph" w:customStyle="1" w:styleId="Vietas5">
    <w:name w:val="Viñetas5"/>
    <w:basedOn w:val="Vieta5"/>
    <w:link w:val="Vietas5Car"/>
    <w:qFormat/>
    <w:rsid w:val="00676727"/>
    <w:pPr>
      <w:numPr>
        <w:numId w:val="0"/>
      </w:numPr>
    </w:pPr>
  </w:style>
  <w:style w:type="character" w:customStyle="1" w:styleId="Vietas5Car">
    <w:name w:val="Viñetas5 Car"/>
    <w:basedOn w:val="Vieta5Car"/>
    <w:link w:val="Vietas5"/>
    <w:rsid w:val="00676727"/>
    <w:rPr>
      <w:rFonts w:ascii="Calibri" w:eastAsia="Times New Roman" w:hAnsi="Calibri" w:cs="Times New Roman"/>
      <w:color w:val="auto"/>
      <w:szCs w:val="22"/>
      <w:lang w:val="es-ES_tradnl"/>
    </w:rPr>
  </w:style>
  <w:style w:type="paragraph" w:customStyle="1" w:styleId="VietaTabla1">
    <w:name w:val="Viñeta_Tabla_1"/>
    <w:basedOn w:val="Vietas"/>
    <w:link w:val="VietaTabla1Car"/>
    <w:qFormat/>
    <w:rsid w:val="00676727"/>
    <w:pPr>
      <w:numPr>
        <w:numId w:val="6"/>
      </w:numPr>
      <w:tabs>
        <w:tab w:val="num" w:pos="158"/>
      </w:tabs>
      <w:spacing w:after="0" w:line="240" w:lineRule="auto"/>
      <w:ind w:left="159" w:hanging="159"/>
    </w:pPr>
  </w:style>
  <w:style w:type="character" w:customStyle="1" w:styleId="VietaTabla1Car">
    <w:name w:val="Viñeta_Tabla_1 Car"/>
    <w:basedOn w:val="Fuentedeprrafopredeter"/>
    <w:link w:val="VietaTabla1"/>
    <w:rsid w:val="00676727"/>
    <w:rPr>
      <w:rFonts w:ascii="Calibri" w:eastAsia="Times New Roman" w:hAnsi="Calibri" w:cs="Times New Roman"/>
      <w:color w:val="auto"/>
      <w:szCs w:val="22"/>
      <w:lang w:val="es-ES_tradnl"/>
    </w:rPr>
  </w:style>
  <w:style w:type="paragraph" w:customStyle="1" w:styleId="VietaTabla2">
    <w:name w:val="Viñeta_Tabla_2"/>
    <w:basedOn w:val="Vieta3"/>
    <w:link w:val="VietaTabla2Car"/>
    <w:qFormat/>
    <w:rsid w:val="00676727"/>
    <w:pPr>
      <w:tabs>
        <w:tab w:val="left" w:pos="424"/>
      </w:tabs>
      <w:spacing w:before="0" w:after="0" w:line="240" w:lineRule="auto"/>
      <w:ind w:left="425" w:hanging="266"/>
    </w:pPr>
  </w:style>
  <w:style w:type="character" w:customStyle="1" w:styleId="VietaTabla2Car">
    <w:name w:val="Viñeta_Tabla_2 Car"/>
    <w:basedOn w:val="Vieta3Car"/>
    <w:link w:val="VietaTabla2"/>
    <w:rsid w:val="00676727"/>
    <w:rPr>
      <w:rFonts w:ascii="Calibri" w:eastAsia="Times New Roman" w:hAnsi="Calibri" w:cs="Times New Roman"/>
      <w:color w:val="auto"/>
      <w:szCs w:val="22"/>
      <w:lang w:val="es-ES_tradnl"/>
    </w:rPr>
  </w:style>
  <w:style w:type="paragraph" w:customStyle="1" w:styleId="VietaTabla3">
    <w:name w:val="Viñeta_Tabla_3"/>
    <w:basedOn w:val="Vieta4"/>
    <w:link w:val="VietaTabla3Car"/>
    <w:qFormat/>
    <w:rsid w:val="00676727"/>
    <w:pPr>
      <w:tabs>
        <w:tab w:val="left" w:pos="665"/>
      </w:tabs>
      <w:spacing w:before="0" w:after="0"/>
      <w:ind w:left="652" w:hanging="198"/>
    </w:pPr>
  </w:style>
  <w:style w:type="character" w:customStyle="1" w:styleId="VietaTabla3Car">
    <w:name w:val="Viñeta_Tabla_3 Car"/>
    <w:basedOn w:val="Vieta4Car"/>
    <w:link w:val="VietaTabla3"/>
    <w:rsid w:val="00676727"/>
    <w:rPr>
      <w:rFonts w:ascii="Calibri" w:eastAsia="Times New Roman" w:hAnsi="Calibri" w:cs="Times New Roman"/>
      <w:color w:val="auto"/>
      <w:szCs w:val="22"/>
      <w:lang w:val="es-ES_tradnl"/>
    </w:rPr>
  </w:style>
  <w:style w:type="paragraph" w:customStyle="1" w:styleId="msonormal0">
    <w:name w:val="msonormal"/>
    <w:basedOn w:val="Normal"/>
    <w:rsid w:val="0067672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qFormat/>
    <w:rsid w:val="00676727"/>
    <w:pPr>
      <w:spacing w:before="0" w:after="0" w:line="276" w:lineRule="auto"/>
      <w:contextualSpacing/>
    </w:pPr>
    <w:rPr>
      <w:rFonts w:ascii="Arial" w:eastAsia="Arial" w:hAnsi="Arial" w:cs="Arial"/>
      <w:color w:val="auto"/>
      <w:sz w:val="22"/>
      <w:szCs w:val="22"/>
    </w:rPr>
    <w:tblPr>
      <w:tblCellMar>
        <w:top w:w="0" w:type="dxa"/>
        <w:left w:w="0" w:type="dxa"/>
        <w:bottom w:w="0" w:type="dxa"/>
        <w:right w:w="0" w:type="dxa"/>
      </w:tblCellMar>
    </w:tblPr>
  </w:style>
  <w:style w:type="numbering" w:customStyle="1" w:styleId="Estilo2">
    <w:name w:val="Estilo2"/>
    <w:uiPriority w:val="99"/>
    <w:rsid w:val="00676727"/>
    <w:pPr>
      <w:numPr>
        <w:numId w:val="15"/>
      </w:numPr>
    </w:pPr>
  </w:style>
  <w:style w:type="paragraph" w:styleId="Textocomentario">
    <w:name w:val="annotation text"/>
    <w:basedOn w:val="Normal"/>
    <w:link w:val="TextocomentarioCar"/>
    <w:uiPriority w:val="99"/>
    <w:unhideWhenUsed/>
    <w:rsid w:val="00676727"/>
    <w:pPr>
      <w:spacing w:before="160" w:line="240" w:lineRule="auto"/>
    </w:pPr>
    <w:rPr>
      <w:rFonts w:ascii="Tahoma" w:eastAsia="Times New Roman" w:hAnsi="Tahoma" w:cs="Times New Roman"/>
    </w:rPr>
  </w:style>
  <w:style w:type="character" w:customStyle="1" w:styleId="TextocomentarioCar">
    <w:name w:val="Texto comentario Car"/>
    <w:basedOn w:val="Fuentedeprrafopredeter"/>
    <w:link w:val="Textocomentario"/>
    <w:uiPriority w:val="99"/>
    <w:rsid w:val="00676727"/>
    <w:rPr>
      <w:rFonts w:ascii="Tahoma" w:eastAsia="Times New Roman" w:hAnsi="Tahoma" w:cs="Times New Roman"/>
      <w:color w:val="auto"/>
    </w:rPr>
  </w:style>
  <w:style w:type="character" w:customStyle="1" w:styleId="Mencinsinresolver1">
    <w:name w:val="Mención sin resolver1"/>
    <w:basedOn w:val="Fuentedeprrafopredeter"/>
    <w:uiPriority w:val="99"/>
    <w:semiHidden/>
    <w:unhideWhenUsed/>
    <w:rsid w:val="00676727"/>
    <w:rPr>
      <w:color w:val="605E5C"/>
      <w:shd w:val="clear" w:color="auto" w:fill="E1DFDD"/>
    </w:rPr>
  </w:style>
  <w:style w:type="character" w:customStyle="1" w:styleId="EstiloCuerpoCalibri">
    <w:name w:val="Estilo +Cuerpo (Calibri)"/>
    <w:uiPriority w:val="99"/>
    <w:rsid w:val="00676727"/>
    <w:rPr>
      <w:rFonts w:ascii="Times New Roman" w:hAnsi="Times New Roman"/>
      <w:sz w:val="22"/>
    </w:rPr>
  </w:style>
  <w:style w:type="paragraph" w:customStyle="1" w:styleId="Default">
    <w:name w:val="Default"/>
    <w:rsid w:val="00676727"/>
    <w:pPr>
      <w:autoSpaceDE w:val="0"/>
      <w:autoSpaceDN w:val="0"/>
      <w:adjustRightInd w:val="0"/>
      <w:spacing w:before="0" w:after="0" w:line="240" w:lineRule="auto"/>
    </w:pPr>
    <w:rPr>
      <w:rFonts w:ascii="Verdana" w:eastAsia="Times New Roman" w:hAnsi="Verdana" w:cs="Verdana"/>
      <w:color w:val="000000"/>
      <w:sz w:val="24"/>
      <w:szCs w:val="24"/>
      <w:lang w:eastAsia="en-US"/>
    </w:rPr>
  </w:style>
  <w:style w:type="paragraph" w:styleId="Listaconvietas2">
    <w:name w:val="List Bullet 2"/>
    <w:basedOn w:val="Normal"/>
    <w:unhideWhenUsed/>
    <w:rsid w:val="00676727"/>
    <w:pPr>
      <w:numPr>
        <w:numId w:val="16"/>
      </w:numPr>
      <w:spacing w:after="0" w:line="360" w:lineRule="auto"/>
      <w:contextualSpacing/>
    </w:pPr>
    <w:rPr>
      <w:rFonts w:ascii="Arial" w:eastAsia="Times New Roman" w:hAnsi="Arial" w:cs="Times New Roman"/>
      <w:sz w:val="22"/>
      <w:szCs w:val="24"/>
    </w:rPr>
  </w:style>
  <w:style w:type="paragraph" w:styleId="Listaconvietas3">
    <w:name w:val="List Bullet 3"/>
    <w:basedOn w:val="Normal"/>
    <w:autoRedefine/>
    <w:rsid w:val="00676727"/>
    <w:pPr>
      <w:numPr>
        <w:numId w:val="17"/>
      </w:numPr>
      <w:spacing w:after="120" w:line="240" w:lineRule="auto"/>
    </w:pPr>
    <w:rPr>
      <w:rFonts w:ascii="Verdana" w:eastAsia="Times New Roman" w:hAnsi="Verdana" w:cs="Times New Roman"/>
      <w:snapToGrid w:val="0"/>
      <w:sz w:val="22"/>
    </w:rPr>
  </w:style>
  <w:style w:type="character" w:customStyle="1" w:styleId="Mencinsinresolver2">
    <w:name w:val="Mención sin resolver2"/>
    <w:basedOn w:val="Fuentedeprrafopredeter"/>
    <w:uiPriority w:val="99"/>
    <w:semiHidden/>
    <w:unhideWhenUsed/>
    <w:rsid w:val="00676727"/>
    <w:rPr>
      <w:color w:val="605E5C"/>
      <w:shd w:val="clear" w:color="auto" w:fill="E1DFDD"/>
    </w:rPr>
  </w:style>
  <w:style w:type="character" w:customStyle="1" w:styleId="estilocuerpocalibri0">
    <w:name w:val="estilocuerpocalibri"/>
    <w:basedOn w:val="Fuentedeprrafopredeter"/>
    <w:rsid w:val="00676727"/>
  </w:style>
  <w:style w:type="character" w:styleId="Refdecomentario">
    <w:name w:val="annotation reference"/>
    <w:basedOn w:val="Fuentedeprrafopredeter"/>
    <w:uiPriority w:val="99"/>
    <w:semiHidden/>
    <w:unhideWhenUsed/>
    <w:rsid w:val="00676727"/>
    <w:rPr>
      <w:sz w:val="16"/>
      <w:szCs w:val="16"/>
    </w:rPr>
  </w:style>
  <w:style w:type="paragraph" w:styleId="Asuntodelcomentario">
    <w:name w:val="annotation subject"/>
    <w:basedOn w:val="Textocomentario"/>
    <w:next w:val="Textocomentario"/>
    <w:link w:val="AsuntodelcomentarioCar"/>
    <w:uiPriority w:val="99"/>
    <w:semiHidden/>
    <w:unhideWhenUsed/>
    <w:rsid w:val="00676727"/>
    <w:rPr>
      <w:b/>
      <w:bCs/>
    </w:rPr>
  </w:style>
  <w:style w:type="character" w:customStyle="1" w:styleId="AsuntodelcomentarioCar">
    <w:name w:val="Asunto del comentario Car"/>
    <w:basedOn w:val="TextocomentarioCar"/>
    <w:link w:val="Asuntodelcomentario"/>
    <w:uiPriority w:val="99"/>
    <w:semiHidden/>
    <w:rsid w:val="00676727"/>
    <w:rPr>
      <w:rFonts w:ascii="Tahoma" w:eastAsia="Times New Roman" w:hAnsi="Tahoma" w:cs="Times New Roman"/>
      <w:b/>
      <w:bCs/>
      <w:color w:val="auto"/>
    </w:rPr>
  </w:style>
  <w:style w:type="paragraph" w:customStyle="1" w:styleId="Listaconvietas3a">
    <w:name w:val="Lista con viñetas 3a"/>
    <w:basedOn w:val="Listaconvietas2"/>
    <w:autoRedefine/>
    <w:rsid w:val="00676727"/>
    <w:pPr>
      <w:numPr>
        <w:numId w:val="18"/>
      </w:numPr>
      <w:spacing w:after="120" w:line="240" w:lineRule="auto"/>
      <w:contextualSpacing w:val="0"/>
    </w:pPr>
    <w:rPr>
      <w:rFonts w:ascii="Verdana" w:hAnsi="Verdana"/>
      <w:snapToGrid w:val="0"/>
      <w:szCs w:val="20"/>
      <w:lang w:val="es-ES_tradnl"/>
    </w:rPr>
  </w:style>
  <w:style w:type="paragraph" w:styleId="HTMLconformatoprevio">
    <w:name w:val="HTML Preformatted"/>
    <w:basedOn w:val="Normal"/>
    <w:link w:val="HTMLconformatoprevioCar"/>
    <w:uiPriority w:val="99"/>
    <w:semiHidden/>
    <w:unhideWhenUsed/>
    <w:rsid w:val="00676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en-US" w:eastAsia="en-US"/>
    </w:rPr>
  </w:style>
  <w:style w:type="character" w:customStyle="1" w:styleId="HTMLconformatoprevioCar">
    <w:name w:val="HTML con formato previo Car"/>
    <w:basedOn w:val="Fuentedeprrafopredeter"/>
    <w:link w:val="HTMLconformatoprevio"/>
    <w:uiPriority w:val="99"/>
    <w:semiHidden/>
    <w:rsid w:val="00676727"/>
    <w:rPr>
      <w:rFonts w:ascii="Courier New" w:eastAsia="Times New Roman" w:hAnsi="Courier New" w:cs="Courier New"/>
      <w:color w:val="auto"/>
      <w:lang w:val="en-US" w:eastAsia="en-US"/>
    </w:rPr>
  </w:style>
  <w:style w:type="paragraph" w:styleId="Textoindependiente">
    <w:name w:val="Body Text"/>
    <w:basedOn w:val="Normal"/>
    <w:link w:val="TextoindependienteCar"/>
    <w:uiPriority w:val="1"/>
    <w:unhideWhenUsed/>
    <w:qFormat/>
    <w:rsid w:val="00676727"/>
    <w:pPr>
      <w:spacing w:before="160" w:after="120" w:line="288" w:lineRule="auto"/>
    </w:pPr>
    <w:rPr>
      <w:rFonts w:ascii="Tahoma" w:eastAsia="Times New Roman" w:hAnsi="Tahoma" w:cs="Times New Roman"/>
    </w:rPr>
  </w:style>
  <w:style w:type="character" w:customStyle="1" w:styleId="TextoindependienteCar">
    <w:name w:val="Texto independiente Car"/>
    <w:basedOn w:val="Fuentedeprrafopredeter"/>
    <w:link w:val="Textoindependiente"/>
    <w:uiPriority w:val="1"/>
    <w:rsid w:val="00676727"/>
    <w:rPr>
      <w:rFonts w:ascii="Tahoma" w:eastAsia="Times New Roman" w:hAnsi="Tahoma" w:cs="Times New Roman"/>
      <w:color w:val="auto"/>
    </w:rPr>
  </w:style>
  <w:style w:type="character" w:customStyle="1" w:styleId="Mencinsinresolver3">
    <w:name w:val="Mención sin resolver3"/>
    <w:basedOn w:val="Fuentedeprrafopredeter"/>
    <w:uiPriority w:val="99"/>
    <w:semiHidden/>
    <w:unhideWhenUsed/>
    <w:rsid w:val="00676727"/>
    <w:rPr>
      <w:color w:val="605E5C"/>
      <w:shd w:val="clear" w:color="auto" w:fill="E1DFDD"/>
    </w:rPr>
  </w:style>
  <w:style w:type="paragraph" w:styleId="Lista">
    <w:name w:val="List"/>
    <w:basedOn w:val="Normal"/>
    <w:uiPriority w:val="99"/>
    <w:unhideWhenUsed/>
    <w:rsid w:val="00676727"/>
    <w:pPr>
      <w:spacing w:before="160" w:line="288" w:lineRule="auto"/>
      <w:ind w:left="283" w:hanging="283"/>
      <w:contextualSpacing/>
    </w:pPr>
    <w:rPr>
      <w:rFonts w:ascii="Tahoma" w:eastAsia="Times New Roman" w:hAnsi="Tahoma" w:cs="Times New Roman"/>
    </w:rPr>
  </w:style>
  <w:style w:type="paragraph" w:styleId="Lista2">
    <w:name w:val="List 2"/>
    <w:basedOn w:val="Normal"/>
    <w:uiPriority w:val="99"/>
    <w:unhideWhenUsed/>
    <w:rsid w:val="00676727"/>
    <w:pPr>
      <w:spacing w:before="160" w:line="288" w:lineRule="auto"/>
      <w:ind w:left="566" w:hanging="283"/>
      <w:contextualSpacing/>
    </w:pPr>
    <w:rPr>
      <w:rFonts w:ascii="Tahoma" w:eastAsia="Times New Roman" w:hAnsi="Tahoma" w:cs="Times New Roman"/>
    </w:rPr>
  </w:style>
  <w:style w:type="paragraph" w:styleId="Lista3">
    <w:name w:val="List 3"/>
    <w:basedOn w:val="Normal"/>
    <w:uiPriority w:val="99"/>
    <w:unhideWhenUsed/>
    <w:rsid w:val="00676727"/>
    <w:pPr>
      <w:numPr>
        <w:numId w:val="21"/>
      </w:numPr>
      <w:spacing w:before="160" w:line="288" w:lineRule="auto"/>
      <w:contextualSpacing/>
    </w:pPr>
    <w:rPr>
      <w:rFonts w:ascii="Tahoma" w:eastAsia="Calibri" w:hAnsi="Tahoma" w:cs="Times New Roman"/>
    </w:rPr>
  </w:style>
  <w:style w:type="paragraph" w:styleId="Encabezadodemensaje">
    <w:name w:val="Message Header"/>
    <w:basedOn w:val="Normal"/>
    <w:link w:val="EncabezadodemensajeCar"/>
    <w:uiPriority w:val="99"/>
    <w:unhideWhenUsed/>
    <w:rsid w:val="00676727"/>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676727"/>
    <w:rPr>
      <w:rFonts w:asciiTheme="majorHAnsi" w:eastAsiaTheme="majorEastAsia" w:hAnsiTheme="majorHAnsi" w:cstheme="majorBidi"/>
      <w:color w:val="auto"/>
      <w:sz w:val="24"/>
      <w:szCs w:val="24"/>
      <w:shd w:val="pct20" w:color="auto" w:fill="auto"/>
    </w:rPr>
  </w:style>
  <w:style w:type="paragraph" w:styleId="Saludo">
    <w:name w:val="Salutation"/>
    <w:basedOn w:val="Normal"/>
    <w:next w:val="Normal"/>
    <w:link w:val="SaludoCar"/>
    <w:uiPriority w:val="99"/>
    <w:unhideWhenUsed/>
    <w:rsid w:val="00676727"/>
    <w:pPr>
      <w:spacing w:before="160" w:line="288" w:lineRule="auto"/>
    </w:pPr>
    <w:rPr>
      <w:rFonts w:ascii="Tahoma" w:eastAsia="Times New Roman" w:hAnsi="Tahoma" w:cs="Times New Roman"/>
    </w:rPr>
  </w:style>
  <w:style w:type="character" w:customStyle="1" w:styleId="SaludoCar">
    <w:name w:val="Saludo Car"/>
    <w:basedOn w:val="Fuentedeprrafopredeter"/>
    <w:link w:val="Saludo"/>
    <w:uiPriority w:val="99"/>
    <w:rsid w:val="00676727"/>
    <w:rPr>
      <w:rFonts w:ascii="Tahoma" w:eastAsia="Times New Roman" w:hAnsi="Tahoma" w:cs="Times New Roman"/>
      <w:color w:val="auto"/>
    </w:rPr>
  </w:style>
  <w:style w:type="paragraph" w:styleId="Listaconvietas4">
    <w:name w:val="List Bullet 4"/>
    <w:basedOn w:val="Normal"/>
    <w:uiPriority w:val="99"/>
    <w:unhideWhenUsed/>
    <w:rsid w:val="00676727"/>
    <w:pPr>
      <w:numPr>
        <w:numId w:val="19"/>
      </w:numPr>
      <w:spacing w:before="160" w:line="288" w:lineRule="auto"/>
      <w:contextualSpacing/>
    </w:pPr>
    <w:rPr>
      <w:rFonts w:ascii="Tahoma" w:eastAsia="Times New Roman" w:hAnsi="Tahoma" w:cs="Times New Roman"/>
    </w:rPr>
  </w:style>
  <w:style w:type="paragraph" w:styleId="Listaconvietas5">
    <w:name w:val="List Bullet 5"/>
    <w:basedOn w:val="Normal"/>
    <w:uiPriority w:val="99"/>
    <w:unhideWhenUsed/>
    <w:rsid w:val="00676727"/>
    <w:pPr>
      <w:numPr>
        <w:numId w:val="20"/>
      </w:numPr>
      <w:spacing w:before="160" w:line="288" w:lineRule="auto"/>
      <w:contextualSpacing/>
    </w:pPr>
    <w:rPr>
      <w:rFonts w:ascii="Tahoma" w:eastAsia="Times New Roman" w:hAnsi="Tahoma" w:cs="Times New Roman"/>
    </w:rPr>
  </w:style>
  <w:style w:type="paragraph" w:styleId="Continuarlista">
    <w:name w:val="List Continue"/>
    <w:basedOn w:val="Normal"/>
    <w:uiPriority w:val="99"/>
    <w:unhideWhenUsed/>
    <w:rsid w:val="00676727"/>
    <w:pPr>
      <w:spacing w:before="160" w:after="120" w:line="288" w:lineRule="auto"/>
      <w:ind w:left="283"/>
      <w:contextualSpacing/>
    </w:pPr>
    <w:rPr>
      <w:rFonts w:ascii="Tahoma" w:eastAsia="Times New Roman" w:hAnsi="Tahoma" w:cs="Times New Roman"/>
    </w:rPr>
  </w:style>
  <w:style w:type="paragraph" w:styleId="Continuarlista2">
    <w:name w:val="List Continue 2"/>
    <w:basedOn w:val="Normal"/>
    <w:uiPriority w:val="99"/>
    <w:unhideWhenUsed/>
    <w:rsid w:val="00676727"/>
    <w:pPr>
      <w:spacing w:before="160" w:after="120" w:line="288" w:lineRule="auto"/>
      <w:ind w:left="566"/>
      <w:contextualSpacing/>
    </w:pPr>
    <w:rPr>
      <w:rFonts w:ascii="Tahoma" w:eastAsia="Times New Roman" w:hAnsi="Tahoma" w:cs="Times New Roman"/>
    </w:rPr>
  </w:style>
  <w:style w:type="paragraph" w:styleId="Continuarlista3">
    <w:name w:val="List Continue 3"/>
    <w:basedOn w:val="Normal"/>
    <w:uiPriority w:val="99"/>
    <w:unhideWhenUsed/>
    <w:rsid w:val="00676727"/>
    <w:pPr>
      <w:spacing w:before="160" w:after="120" w:line="288" w:lineRule="auto"/>
      <w:ind w:left="849"/>
      <w:contextualSpacing/>
    </w:pPr>
    <w:rPr>
      <w:rFonts w:ascii="Tahoma" w:eastAsia="Times New Roman" w:hAnsi="Tahoma" w:cs="Times New Roman"/>
    </w:rPr>
  </w:style>
  <w:style w:type="paragraph" w:styleId="Continuarlista4">
    <w:name w:val="List Continue 4"/>
    <w:basedOn w:val="Normal"/>
    <w:uiPriority w:val="99"/>
    <w:unhideWhenUsed/>
    <w:rsid w:val="00676727"/>
    <w:pPr>
      <w:spacing w:before="160" w:after="120" w:line="288" w:lineRule="auto"/>
      <w:ind w:left="1132"/>
      <w:contextualSpacing/>
    </w:pPr>
    <w:rPr>
      <w:rFonts w:ascii="Tahoma" w:eastAsia="Times New Roman" w:hAnsi="Tahoma" w:cs="Times New Roman"/>
    </w:rPr>
  </w:style>
  <w:style w:type="paragraph" w:styleId="Continuarlista5">
    <w:name w:val="List Continue 5"/>
    <w:basedOn w:val="Normal"/>
    <w:uiPriority w:val="99"/>
    <w:unhideWhenUsed/>
    <w:rsid w:val="00676727"/>
    <w:pPr>
      <w:spacing w:before="160" w:after="120" w:line="288" w:lineRule="auto"/>
      <w:ind w:left="1415"/>
      <w:contextualSpacing/>
    </w:pPr>
    <w:rPr>
      <w:rFonts w:ascii="Tahoma" w:eastAsia="Times New Roman" w:hAnsi="Tahoma" w:cs="Times New Roman"/>
    </w:rPr>
  </w:style>
  <w:style w:type="paragraph" w:styleId="Sangradetextonormal">
    <w:name w:val="Body Text Indent"/>
    <w:basedOn w:val="Normal"/>
    <w:link w:val="SangradetextonormalCar"/>
    <w:uiPriority w:val="99"/>
    <w:unhideWhenUsed/>
    <w:rsid w:val="00676727"/>
    <w:pPr>
      <w:spacing w:before="160" w:after="120" w:line="288" w:lineRule="auto"/>
      <w:ind w:left="283"/>
    </w:pPr>
    <w:rPr>
      <w:rFonts w:ascii="Tahoma" w:eastAsia="Times New Roman" w:hAnsi="Tahoma" w:cs="Times New Roman"/>
    </w:rPr>
  </w:style>
  <w:style w:type="character" w:customStyle="1" w:styleId="SangradetextonormalCar">
    <w:name w:val="Sangría de texto normal Car"/>
    <w:basedOn w:val="Fuentedeprrafopredeter"/>
    <w:link w:val="Sangradetextonormal"/>
    <w:uiPriority w:val="99"/>
    <w:rsid w:val="00676727"/>
    <w:rPr>
      <w:rFonts w:ascii="Tahoma" w:eastAsia="Times New Roman" w:hAnsi="Tahoma" w:cs="Times New Roman"/>
      <w:color w:val="auto"/>
    </w:rPr>
  </w:style>
  <w:style w:type="paragraph" w:styleId="Textoindependienteprimerasangra2">
    <w:name w:val="Body Text First Indent 2"/>
    <w:basedOn w:val="Sangradetextonormal"/>
    <w:link w:val="Textoindependienteprimerasangra2Car"/>
    <w:uiPriority w:val="99"/>
    <w:unhideWhenUsed/>
    <w:rsid w:val="00676727"/>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676727"/>
    <w:rPr>
      <w:rFonts w:ascii="Tahoma" w:eastAsia="Times New Roman" w:hAnsi="Tahoma" w:cs="Times New Roman"/>
      <w:color w:val="auto"/>
    </w:rPr>
  </w:style>
  <w:style w:type="character" w:customStyle="1" w:styleId="Mencinsinresolver4">
    <w:name w:val="Mención sin resolver4"/>
    <w:basedOn w:val="Fuentedeprrafopredeter"/>
    <w:uiPriority w:val="99"/>
    <w:semiHidden/>
    <w:unhideWhenUsed/>
    <w:rsid w:val="00676727"/>
    <w:rPr>
      <w:color w:val="605E5C"/>
      <w:shd w:val="clear" w:color="auto" w:fill="E1DFDD"/>
    </w:rPr>
  </w:style>
  <w:style w:type="paragraph" w:customStyle="1" w:styleId="TableParagraph">
    <w:name w:val="Table Paragraph"/>
    <w:basedOn w:val="Normal"/>
    <w:uiPriority w:val="1"/>
    <w:qFormat/>
    <w:rsid w:val="00676727"/>
    <w:pPr>
      <w:widowControl w:val="0"/>
      <w:spacing w:before="0" w:after="0" w:line="240" w:lineRule="auto"/>
    </w:pPr>
    <w:rPr>
      <w:sz w:val="22"/>
      <w:szCs w:val="22"/>
      <w:lang w:val="en-US" w:eastAsia="en-US"/>
    </w:rPr>
  </w:style>
  <w:style w:type="character" w:customStyle="1" w:styleId="UnresolvedMention">
    <w:name w:val="Unresolved Mention"/>
    <w:basedOn w:val="Fuentedeprrafopredeter"/>
    <w:uiPriority w:val="99"/>
    <w:semiHidden/>
    <w:unhideWhenUsed/>
    <w:rsid w:val="00676727"/>
    <w:rPr>
      <w:color w:val="605E5C"/>
      <w:shd w:val="clear" w:color="auto" w:fill="E1DFDD"/>
    </w:rPr>
  </w:style>
  <w:style w:type="paragraph" w:customStyle="1" w:styleId="EstiloAnexo1Rojo">
    <w:name w:val="Estilo Anexo 1 + Rojo"/>
    <w:basedOn w:val="Anexo1"/>
    <w:rsid w:val="00676727"/>
    <w:rPr>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22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tudent Report">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B21C0A-8B0E-4EF5-8F76-185E46437B4D}">
  <ds:schemaRefs>
    <ds:schemaRef ds:uri="http://schemas.openxmlformats.org/officeDocument/2006/bibliography"/>
  </ds:schemaRefs>
</ds:datastoreItem>
</file>

<file path=customXml/itemProps3.xml><?xml version="1.0" encoding="utf-8"?>
<ds:datastoreItem xmlns:ds="http://schemas.openxmlformats.org/officeDocument/2006/customXml" ds:itemID="{3FCE6254-6574-4D49-B6F3-636D2250A754}"/>
</file>

<file path=customXml/itemProps4.xml><?xml version="1.0" encoding="utf-8"?>
<ds:datastoreItem xmlns:ds="http://schemas.openxmlformats.org/officeDocument/2006/customXml" ds:itemID="{6F81BD6A-3A0E-429E-A3AA-DD54A7FA24E9}"/>
</file>

<file path=customXml/itemProps5.xml><?xml version="1.0" encoding="utf-8"?>
<ds:datastoreItem xmlns:ds="http://schemas.openxmlformats.org/officeDocument/2006/customXml" ds:itemID="{72A926E9-D064-4870-A5CE-4B1D3735823F}"/>
</file>

<file path=docProps/app.xml><?xml version="1.0" encoding="utf-8"?>
<Properties xmlns="http://schemas.openxmlformats.org/officeDocument/2006/extended-properties" xmlns:vt="http://schemas.openxmlformats.org/officeDocument/2006/docPropsVTypes">
  <Template>Normal.dotm</Template>
  <TotalTime>0</TotalTime>
  <Pages>40</Pages>
  <Words>13251</Words>
  <Characters>72886</Characters>
  <Application>Microsoft Office Word</Application>
  <DocSecurity>0</DocSecurity>
  <Lines>607</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2020-01-21T12:47:00Z</dcterms:created>
  <dcterms:modified xsi:type="dcterms:W3CDTF">2020-02-13T11:54:00Z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